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3E91A" w14:textId="77777777" w:rsidR="00226D53" w:rsidRDefault="00226D53" w:rsidP="00B063DC">
      <w:pPr>
        <w:pStyle w:val="Kopfzeile"/>
      </w:pPr>
    </w:p>
    <w:p w14:paraId="5C22487C"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2A43A62C" w14:textId="77777777" w:rsidR="00A24618" w:rsidRDefault="00A24618" w:rsidP="00F9167A">
      <w:pPr>
        <w:pStyle w:val="Titel-berschrift"/>
        <w:framePr w:h="9496" w:wrap="notBeside" w:vAnchor="page" w:y="6346"/>
        <w:suppressAutoHyphens/>
        <w:spacing w:before="240" w:after="0"/>
      </w:pPr>
    </w:p>
    <w:p w14:paraId="004AB9C2" w14:textId="77777777" w:rsidR="00022543" w:rsidRPr="00022543" w:rsidRDefault="009F2AFF" w:rsidP="00E03FC9">
      <w:pPr>
        <w:pStyle w:val="Titel-berschrift"/>
        <w:framePr w:h="9496" w:wrap="notBeside" w:vAnchor="page" w:y="6346"/>
        <w:suppressAutoHyphens/>
      </w:pPr>
      <w:r>
        <w:t>Knieendoprothesenversorgung</w:t>
      </w:r>
    </w:p>
    <w:p w14:paraId="4DC4FDCD" w14:textId="77777777" w:rsidR="00022543" w:rsidRDefault="00022543" w:rsidP="00FA117E">
      <w:pPr>
        <w:pStyle w:val="Titel-Subberschrift"/>
        <w:framePr w:h="9496" w:wrap="notBeside" w:vAnchor="page" w:y="6346"/>
      </w:pPr>
      <w:r>
        <w:t>Erfassungsjahr 2019</w:t>
      </w:r>
    </w:p>
    <w:p w14:paraId="19496F67" w14:textId="77777777" w:rsidR="00DA46B2" w:rsidRDefault="00DA46B2" w:rsidP="00FA117E">
      <w:pPr>
        <w:pStyle w:val="TitelseiteStand"/>
        <w:framePr w:h="9496" w:wrap="notBeside" w:vAnchor="page" w:y="6346"/>
      </w:pPr>
    </w:p>
    <w:p w14:paraId="314380AF" w14:textId="454712CB" w:rsidR="009F2AFF" w:rsidRPr="009F2AFF" w:rsidRDefault="009F2AFF" w:rsidP="00FA117E">
      <w:pPr>
        <w:pStyle w:val="TitelseiteStand"/>
        <w:framePr w:h="9496" w:wrap="notBeside" w:vAnchor="page" w:y="6346"/>
      </w:pPr>
      <w:r w:rsidRPr="009F2AFF">
        <w:t xml:space="preserve">Stand: </w:t>
      </w:r>
      <w:del w:id="0" w:author="IQTIG" w:date="2020-04-27T15:05:00Z">
        <w:r>
          <w:delText>28.02</w:delText>
        </w:r>
      </w:del>
      <w:ins w:id="1" w:author="IQTIG" w:date="2020-04-27T15:05:00Z">
        <w:r>
          <w:t>29.04</w:t>
        </w:r>
      </w:ins>
      <w:r>
        <w:t>.2020</w:t>
      </w:r>
    </w:p>
    <w:p w14:paraId="05AC913F"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84CBEEE"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43458E45"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5E6FD6CA" w14:textId="77777777" w:rsidR="000C1A88" w:rsidRDefault="00A000B3" w:rsidP="000C1A88">
      <w:pPr>
        <w:pStyle w:val="StandardImpressum"/>
        <w:spacing w:after="0"/>
        <w:rPr>
          <w:b/>
        </w:rPr>
      </w:pPr>
      <w:r w:rsidRPr="00EC19C9">
        <w:rPr>
          <w:b/>
        </w:rPr>
        <w:t>Thema:</w:t>
      </w:r>
    </w:p>
    <w:p w14:paraId="038FE88A" w14:textId="77777777" w:rsidR="00A80B33" w:rsidRDefault="00A80B33" w:rsidP="00A14DD3">
      <w:pPr>
        <w:pStyle w:val="StandardImpressumkeineSilbentrennung"/>
      </w:pPr>
      <w:r>
        <w:t>Beschreibung der Qualitätsindikatoren und Kennzahlen nach QSKH-RL. Knieendoprothesenversorgung. Rechenregeln für das Erfassungsjahr 2019</w:t>
      </w:r>
    </w:p>
    <w:p w14:paraId="42D8B1DA" w14:textId="77777777" w:rsidR="00A000B3" w:rsidRDefault="00A000B3" w:rsidP="00A000B3">
      <w:pPr>
        <w:pStyle w:val="StandardImpressum"/>
      </w:pPr>
      <w:r w:rsidRPr="00EC19C9">
        <w:rPr>
          <w:b/>
        </w:rPr>
        <w:t>Auftraggeber:</w:t>
      </w:r>
      <w:r>
        <w:rPr>
          <w:b/>
        </w:rPr>
        <w:br/>
      </w:r>
      <w:r w:rsidRPr="005F3E57">
        <w:t>Gemeinsamer Bundesausschuss</w:t>
      </w:r>
    </w:p>
    <w:p w14:paraId="0E2BC91F" w14:textId="52A8E0AB" w:rsidR="00A000B3" w:rsidRPr="005F3E57" w:rsidRDefault="00A000B3" w:rsidP="00A000B3">
      <w:pPr>
        <w:pStyle w:val="StandardImpressum"/>
      </w:pPr>
      <w:r w:rsidRPr="00EC19C9">
        <w:rPr>
          <w:b/>
        </w:rPr>
        <w:t>Datum der Abgabe:</w:t>
      </w:r>
      <w:r>
        <w:rPr>
          <w:b/>
        </w:rPr>
        <w:br/>
      </w:r>
      <w:del w:id="6" w:author="IQTIG" w:date="2020-04-27T15:05:00Z">
        <w:r>
          <w:delText>28.02</w:delText>
        </w:r>
      </w:del>
      <w:ins w:id="7" w:author="IQTIG" w:date="2020-04-27T15:05:00Z">
        <w:r>
          <w:t>29.04</w:t>
        </w:r>
      </w:ins>
      <w:r>
        <w:t>.2020</w:t>
      </w:r>
    </w:p>
    <w:p w14:paraId="40CF6455"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6F48E1F3" w14:textId="77777777" w:rsidR="00A000B3" w:rsidRPr="005F3E57" w:rsidRDefault="00A000B3" w:rsidP="00A000B3">
      <w:pPr>
        <w:pStyle w:val="StandardImpressum"/>
      </w:pPr>
      <w:r w:rsidRPr="005F3E57">
        <w:t>Katharina-Heinroth-Ufer 1</w:t>
      </w:r>
      <w:r w:rsidRPr="005F3E57">
        <w:br/>
        <w:t>10787 Berlin</w:t>
      </w:r>
    </w:p>
    <w:p w14:paraId="5A1115A5"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C784A35" w14:textId="77777777" w:rsidR="00907B99" w:rsidRDefault="00E251E1"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0DC3C958"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0243CBC5" w14:textId="06DD662A" w:rsidR="00E251E1"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3628" w:history="1">
            <w:r w:rsidR="00E251E1" w:rsidRPr="00FD188D">
              <w:rPr>
                <w:rStyle w:val="Hyperlink"/>
              </w:rPr>
              <w:t>Einleitung</w:t>
            </w:r>
            <w:r w:rsidR="00E251E1">
              <w:rPr>
                <w:webHidden/>
              </w:rPr>
              <w:tab/>
            </w:r>
            <w:r w:rsidR="00E251E1">
              <w:rPr>
                <w:webHidden/>
              </w:rPr>
              <w:fldChar w:fldCharType="begin"/>
            </w:r>
            <w:r w:rsidR="00E251E1">
              <w:rPr>
                <w:webHidden/>
              </w:rPr>
              <w:instrText xml:space="preserve"> PAGEREF _Toc38893628 \h </w:instrText>
            </w:r>
            <w:r w:rsidR="00E251E1">
              <w:rPr>
                <w:webHidden/>
              </w:rPr>
            </w:r>
            <w:r w:rsidR="00E251E1">
              <w:rPr>
                <w:webHidden/>
              </w:rPr>
              <w:fldChar w:fldCharType="separate"/>
            </w:r>
            <w:r w:rsidR="00E251E1">
              <w:rPr>
                <w:webHidden/>
              </w:rPr>
              <w:t>4</w:t>
            </w:r>
            <w:r w:rsidR="00E251E1">
              <w:rPr>
                <w:webHidden/>
              </w:rPr>
              <w:fldChar w:fldCharType="end"/>
            </w:r>
          </w:hyperlink>
        </w:p>
        <w:p w14:paraId="7DECF019" w14:textId="3673D683" w:rsidR="00E251E1" w:rsidRDefault="00E251E1">
          <w:pPr>
            <w:pStyle w:val="Verzeichnis1"/>
            <w:rPr>
              <w:sz w:val="22"/>
            </w:rPr>
          </w:pPr>
          <w:hyperlink w:anchor="_Toc38893629" w:history="1">
            <w:r w:rsidRPr="00FD188D">
              <w:rPr>
                <w:rStyle w:val="Hyperlink"/>
              </w:rPr>
              <w:t>54020: Indikation zur elektiven Knieendoprothesen-Erstimplantation</w:t>
            </w:r>
            <w:r>
              <w:rPr>
                <w:webHidden/>
              </w:rPr>
              <w:tab/>
            </w:r>
            <w:r>
              <w:rPr>
                <w:webHidden/>
              </w:rPr>
              <w:fldChar w:fldCharType="begin"/>
            </w:r>
            <w:r>
              <w:rPr>
                <w:webHidden/>
              </w:rPr>
              <w:instrText xml:space="preserve"> PAGEREF _Toc38893629 \h </w:instrText>
            </w:r>
            <w:r>
              <w:rPr>
                <w:webHidden/>
              </w:rPr>
            </w:r>
            <w:r>
              <w:rPr>
                <w:webHidden/>
              </w:rPr>
              <w:fldChar w:fldCharType="separate"/>
            </w:r>
            <w:r>
              <w:rPr>
                <w:webHidden/>
              </w:rPr>
              <w:t>5</w:t>
            </w:r>
            <w:r>
              <w:rPr>
                <w:webHidden/>
              </w:rPr>
              <w:fldChar w:fldCharType="end"/>
            </w:r>
          </w:hyperlink>
        </w:p>
        <w:p w14:paraId="05C3DD62" w14:textId="34069C22" w:rsidR="00E251E1" w:rsidRDefault="00E251E1">
          <w:pPr>
            <w:pStyle w:val="Verzeichnis1"/>
            <w:rPr>
              <w:sz w:val="22"/>
            </w:rPr>
          </w:pPr>
          <w:hyperlink w:anchor="_Toc38893630" w:history="1">
            <w:r w:rsidRPr="00FD188D">
              <w:rPr>
                <w:rStyle w:val="Hyperlink"/>
              </w:rPr>
              <w:t>54021: Indikation zur unikondylären Schlittenprothese</w:t>
            </w:r>
            <w:r>
              <w:rPr>
                <w:webHidden/>
              </w:rPr>
              <w:tab/>
            </w:r>
            <w:r>
              <w:rPr>
                <w:webHidden/>
              </w:rPr>
              <w:fldChar w:fldCharType="begin"/>
            </w:r>
            <w:r>
              <w:rPr>
                <w:webHidden/>
              </w:rPr>
              <w:instrText xml:space="preserve"> PAGEREF _Toc38893630 \h </w:instrText>
            </w:r>
            <w:r>
              <w:rPr>
                <w:webHidden/>
              </w:rPr>
            </w:r>
            <w:r>
              <w:rPr>
                <w:webHidden/>
              </w:rPr>
              <w:fldChar w:fldCharType="separate"/>
            </w:r>
            <w:r>
              <w:rPr>
                <w:webHidden/>
              </w:rPr>
              <w:t>14</w:t>
            </w:r>
            <w:r>
              <w:rPr>
                <w:webHidden/>
              </w:rPr>
              <w:fldChar w:fldCharType="end"/>
            </w:r>
          </w:hyperlink>
        </w:p>
        <w:p w14:paraId="4610AB2E" w14:textId="3415656F" w:rsidR="00E251E1" w:rsidRDefault="00E251E1">
          <w:pPr>
            <w:pStyle w:val="Verzeichnis1"/>
            <w:rPr>
              <w:sz w:val="22"/>
            </w:rPr>
          </w:pPr>
          <w:hyperlink w:anchor="_Toc38893631" w:history="1">
            <w:r w:rsidRPr="00FD188D">
              <w:rPr>
                <w:rStyle w:val="Hyperlink"/>
              </w:rPr>
              <w:t>54022: Indikation zum Knieendoprothesen-Wechsel bzw. -Komponentenwechsel</w:t>
            </w:r>
            <w:r>
              <w:rPr>
                <w:webHidden/>
              </w:rPr>
              <w:tab/>
            </w:r>
            <w:r>
              <w:rPr>
                <w:webHidden/>
              </w:rPr>
              <w:fldChar w:fldCharType="begin"/>
            </w:r>
            <w:r>
              <w:rPr>
                <w:webHidden/>
              </w:rPr>
              <w:instrText xml:space="preserve"> PAGEREF _Toc38893631 \h </w:instrText>
            </w:r>
            <w:r>
              <w:rPr>
                <w:webHidden/>
              </w:rPr>
            </w:r>
            <w:r>
              <w:rPr>
                <w:webHidden/>
              </w:rPr>
              <w:fldChar w:fldCharType="separate"/>
            </w:r>
            <w:r>
              <w:rPr>
                <w:webHidden/>
              </w:rPr>
              <w:t>19</w:t>
            </w:r>
            <w:r>
              <w:rPr>
                <w:webHidden/>
              </w:rPr>
              <w:fldChar w:fldCharType="end"/>
            </w:r>
          </w:hyperlink>
        </w:p>
        <w:p w14:paraId="0883CE7E" w14:textId="39708030" w:rsidR="00E251E1" w:rsidRDefault="00E251E1">
          <w:pPr>
            <w:pStyle w:val="Verzeichnis1"/>
            <w:rPr>
              <w:sz w:val="22"/>
            </w:rPr>
          </w:pPr>
          <w:hyperlink w:anchor="_Toc38893632" w:history="1">
            <w:r w:rsidRPr="00FD188D">
              <w:rPr>
                <w:rStyle w:val="Hyperlink"/>
              </w:rPr>
              <w:t>Gruppe: Allgemeine Komplikationen</w:t>
            </w:r>
            <w:r>
              <w:rPr>
                <w:webHidden/>
              </w:rPr>
              <w:tab/>
            </w:r>
            <w:r>
              <w:rPr>
                <w:webHidden/>
              </w:rPr>
              <w:fldChar w:fldCharType="begin"/>
            </w:r>
            <w:r>
              <w:rPr>
                <w:webHidden/>
              </w:rPr>
              <w:instrText xml:space="preserve"> PAGEREF _Toc38893632 \h </w:instrText>
            </w:r>
            <w:r>
              <w:rPr>
                <w:webHidden/>
              </w:rPr>
            </w:r>
            <w:r>
              <w:rPr>
                <w:webHidden/>
              </w:rPr>
              <w:fldChar w:fldCharType="separate"/>
            </w:r>
            <w:r>
              <w:rPr>
                <w:webHidden/>
              </w:rPr>
              <w:t>27</w:t>
            </w:r>
            <w:r>
              <w:rPr>
                <w:webHidden/>
              </w:rPr>
              <w:fldChar w:fldCharType="end"/>
            </w:r>
          </w:hyperlink>
        </w:p>
        <w:p w14:paraId="439575E4" w14:textId="2AEA3634" w:rsidR="00E251E1" w:rsidRDefault="00E251E1">
          <w:pPr>
            <w:pStyle w:val="Verzeichnis2"/>
            <w:rPr>
              <w:rFonts w:asciiTheme="minorHAnsi" w:hAnsiTheme="minorHAnsi"/>
              <w:sz w:val="22"/>
            </w:rPr>
          </w:pPr>
          <w:hyperlink w:anchor="_Toc38893633" w:history="1">
            <w:r w:rsidRPr="00FD188D">
              <w:rPr>
                <w:rStyle w:val="Hyperlink"/>
              </w:rPr>
              <w:t>54123: Allgemeine Komplikationen bei elektiver Knieendoprothesen-Erstimplantation</w:t>
            </w:r>
            <w:r>
              <w:rPr>
                <w:webHidden/>
              </w:rPr>
              <w:tab/>
            </w:r>
            <w:r>
              <w:rPr>
                <w:webHidden/>
              </w:rPr>
              <w:fldChar w:fldCharType="begin"/>
            </w:r>
            <w:r>
              <w:rPr>
                <w:webHidden/>
              </w:rPr>
              <w:instrText xml:space="preserve"> PAGEREF _Toc38893633 \h </w:instrText>
            </w:r>
            <w:r>
              <w:rPr>
                <w:webHidden/>
              </w:rPr>
            </w:r>
            <w:r>
              <w:rPr>
                <w:webHidden/>
              </w:rPr>
              <w:fldChar w:fldCharType="separate"/>
            </w:r>
            <w:r>
              <w:rPr>
                <w:webHidden/>
              </w:rPr>
              <w:t>28</w:t>
            </w:r>
            <w:r>
              <w:rPr>
                <w:webHidden/>
              </w:rPr>
              <w:fldChar w:fldCharType="end"/>
            </w:r>
          </w:hyperlink>
        </w:p>
        <w:p w14:paraId="57D8758E" w14:textId="7F4332E2" w:rsidR="00E251E1" w:rsidRDefault="00E251E1">
          <w:pPr>
            <w:pStyle w:val="Verzeichnis2"/>
            <w:rPr>
              <w:rFonts w:asciiTheme="minorHAnsi" w:hAnsiTheme="minorHAnsi"/>
              <w:sz w:val="22"/>
            </w:rPr>
          </w:pPr>
          <w:hyperlink w:anchor="_Toc38893634" w:history="1">
            <w:r w:rsidRPr="00FD188D">
              <w:rPr>
                <w:rStyle w:val="Hyperlink"/>
              </w:rPr>
              <w:t>50481: Allgemeine Komplikationen bei Knieendoprothesen-Wechsel bzw. -Komponentenwechsel</w:t>
            </w:r>
            <w:r>
              <w:rPr>
                <w:webHidden/>
              </w:rPr>
              <w:tab/>
            </w:r>
            <w:r>
              <w:rPr>
                <w:webHidden/>
              </w:rPr>
              <w:fldChar w:fldCharType="begin"/>
            </w:r>
            <w:r>
              <w:rPr>
                <w:webHidden/>
              </w:rPr>
              <w:instrText xml:space="preserve"> PAGEREF _Toc38893634 \h </w:instrText>
            </w:r>
            <w:r>
              <w:rPr>
                <w:webHidden/>
              </w:rPr>
            </w:r>
            <w:r>
              <w:rPr>
                <w:webHidden/>
              </w:rPr>
              <w:fldChar w:fldCharType="separate"/>
            </w:r>
            <w:r>
              <w:rPr>
                <w:webHidden/>
              </w:rPr>
              <w:t>31</w:t>
            </w:r>
            <w:r>
              <w:rPr>
                <w:webHidden/>
              </w:rPr>
              <w:fldChar w:fldCharType="end"/>
            </w:r>
          </w:hyperlink>
        </w:p>
        <w:p w14:paraId="2622BE9A" w14:textId="59614856" w:rsidR="00E251E1" w:rsidRDefault="00E251E1">
          <w:pPr>
            <w:pStyle w:val="Verzeichnis1"/>
            <w:rPr>
              <w:sz w:val="22"/>
            </w:rPr>
          </w:pPr>
          <w:hyperlink w:anchor="_Toc38893635" w:history="1">
            <w:r w:rsidRPr="00FD188D">
              <w:rPr>
                <w:rStyle w:val="Hyperlink"/>
              </w:rPr>
              <w:t>Gruppe: Spezifische Komplikationen</w:t>
            </w:r>
            <w:r>
              <w:rPr>
                <w:webHidden/>
              </w:rPr>
              <w:tab/>
            </w:r>
            <w:r>
              <w:rPr>
                <w:webHidden/>
              </w:rPr>
              <w:fldChar w:fldCharType="begin"/>
            </w:r>
            <w:r>
              <w:rPr>
                <w:webHidden/>
              </w:rPr>
              <w:instrText xml:space="preserve"> PAGEREF _Toc38893635 \h </w:instrText>
            </w:r>
            <w:r>
              <w:rPr>
                <w:webHidden/>
              </w:rPr>
            </w:r>
            <w:r>
              <w:rPr>
                <w:webHidden/>
              </w:rPr>
              <w:fldChar w:fldCharType="separate"/>
            </w:r>
            <w:r>
              <w:rPr>
                <w:webHidden/>
              </w:rPr>
              <w:t>35</w:t>
            </w:r>
            <w:r>
              <w:rPr>
                <w:webHidden/>
              </w:rPr>
              <w:fldChar w:fldCharType="end"/>
            </w:r>
          </w:hyperlink>
        </w:p>
        <w:p w14:paraId="1DF6D0A5" w14:textId="7DF57FD9" w:rsidR="00E251E1" w:rsidRDefault="00E251E1">
          <w:pPr>
            <w:pStyle w:val="Verzeichnis2"/>
            <w:rPr>
              <w:rFonts w:asciiTheme="minorHAnsi" w:hAnsiTheme="minorHAnsi"/>
              <w:sz w:val="22"/>
            </w:rPr>
          </w:pPr>
          <w:hyperlink w:anchor="_Toc38893636" w:history="1">
            <w:r w:rsidRPr="00FD188D">
              <w:rPr>
                <w:rStyle w:val="Hyperlink"/>
              </w:rPr>
              <w:t>54124: Spezifische Komplikationen bei elektiver Knieendoprothesen-Erstimplantation</w:t>
            </w:r>
            <w:r>
              <w:rPr>
                <w:webHidden/>
              </w:rPr>
              <w:tab/>
            </w:r>
            <w:r>
              <w:rPr>
                <w:webHidden/>
              </w:rPr>
              <w:fldChar w:fldCharType="begin"/>
            </w:r>
            <w:r>
              <w:rPr>
                <w:webHidden/>
              </w:rPr>
              <w:instrText xml:space="preserve"> PAGEREF _Toc38893636 \h </w:instrText>
            </w:r>
            <w:r>
              <w:rPr>
                <w:webHidden/>
              </w:rPr>
            </w:r>
            <w:r>
              <w:rPr>
                <w:webHidden/>
              </w:rPr>
              <w:fldChar w:fldCharType="separate"/>
            </w:r>
            <w:r>
              <w:rPr>
                <w:webHidden/>
              </w:rPr>
              <w:t>37</w:t>
            </w:r>
            <w:r>
              <w:rPr>
                <w:webHidden/>
              </w:rPr>
              <w:fldChar w:fldCharType="end"/>
            </w:r>
          </w:hyperlink>
        </w:p>
        <w:p w14:paraId="20AF1459" w14:textId="2E072476" w:rsidR="00E251E1" w:rsidRDefault="00E251E1">
          <w:pPr>
            <w:pStyle w:val="Verzeichnis2"/>
            <w:rPr>
              <w:rFonts w:asciiTheme="minorHAnsi" w:hAnsiTheme="minorHAnsi"/>
              <w:sz w:val="22"/>
            </w:rPr>
          </w:pPr>
          <w:hyperlink w:anchor="_Toc38893637" w:history="1">
            <w:r w:rsidRPr="00FD188D">
              <w:rPr>
                <w:rStyle w:val="Hyperlink"/>
              </w:rPr>
              <w:t>54125: Spezifische Komplikationen bei Knieendoprothesen-Wechsel bzw. -Komponentenwechsel</w:t>
            </w:r>
            <w:r>
              <w:rPr>
                <w:webHidden/>
              </w:rPr>
              <w:tab/>
            </w:r>
            <w:r>
              <w:rPr>
                <w:webHidden/>
              </w:rPr>
              <w:fldChar w:fldCharType="begin"/>
            </w:r>
            <w:r>
              <w:rPr>
                <w:webHidden/>
              </w:rPr>
              <w:instrText xml:space="preserve"> PAGEREF _Toc38893637 \h </w:instrText>
            </w:r>
            <w:r>
              <w:rPr>
                <w:webHidden/>
              </w:rPr>
            </w:r>
            <w:r>
              <w:rPr>
                <w:webHidden/>
              </w:rPr>
              <w:fldChar w:fldCharType="separate"/>
            </w:r>
            <w:r>
              <w:rPr>
                <w:webHidden/>
              </w:rPr>
              <w:t>41</w:t>
            </w:r>
            <w:r>
              <w:rPr>
                <w:webHidden/>
              </w:rPr>
              <w:fldChar w:fldCharType="end"/>
            </w:r>
          </w:hyperlink>
        </w:p>
        <w:p w14:paraId="77AC5BF7" w14:textId="465981CE" w:rsidR="00E251E1" w:rsidRDefault="00E251E1">
          <w:pPr>
            <w:pStyle w:val="Verzeichnis1"/>
            <w:rPr>
              <w:sz w:val="22"/>
            </w:rPr>
          </w:pPr>
          <w:hyperlink w:anchor="_Toc38893638" w:history="1">
            <w:r w:rsidRPr="00FD188D">
              <w:rPr>
                <w:rStyle w:val="Hyperlink"/>
              </w:rPr>
              <w:t>54026: Beweglichkeit bei Entlassung</w:t>
            </w:r>
            <w:r>
              <w:rPr>
                <w:webHidden/>
              </w:rPr>
              <w:tab/>
            </w:r>
            <w:r>
              <w:rPr>
                <w:webHidden/>
              </w:rPr>
              <w:fldChar w:fldCharType="begin"/>
            </w:r>
            <w:r>
              <w:rPr>
                <w:webHidden/>
              </w:rPr>
              <w:instrText xml:space="preserve"> PAGEREF _Toc38893638 \h </w:instrText>
            </w:r>
            <w:r>
              <w:rPr>
                <w:webHidden/>
              </w:rPr>
            </w:r>
            <w:r>
              <w:rPr>
                <w:webHidden/>
              </w:rPr>
              <w:fldChar w:fldCharType="separate"/>
            </w:r>
            <w:r>
              <w:rPr>
                <w:webHidden/>
              </w:rPr>
              <w:t>53</w:t>
            </w:r>
            <w:r>
              <w:rPr>
                <w:webHidden/>
              </w:rPr>
              <w:fldChar w:fldCharType="end"/>
            </w:r>
          </w:hyperlink>
        </w:p>
        <w:p w14:paraId="2A51176E" w14:textId="6A4FF7BD" w:rsidR="00E251E1" w:rsidRDefault="00E251E1">
          <w:pPr>
            <w:pStyle w:val="Verzeichnis1"/>
            <w:rPr>
              <w:sz w:val="22"/>
            </w:rPr>
          </w:pPr>
          <w:hyperlink w:anchor="_Toc38893639" w:history="1">
            <w:r w:rsidRPr="00FD188D">
              <w:rPr>
                <w:rStyle w:val="Hyperlink"/>
              </w:rPr>
              <w:t>54028: Verhältnis der beobachteten zur erwarteten Rate (O/E) an Patientinnen und Patienten mit Gehunfähigkeit bei Entlassung</w:t>
            </w:r>
            <w:r>
              <w:rPr>
                <w:webHidden/>
              </w:rPr>
              <w:tab/>
            </w:r>
            <w:r>
              <w:rPr>
                <w:webHidden/>
              </w:rPr>
              <w:fldChar w:fldCharType="begin"/>
            </w:r>
            <w:r>
              <w:rPr>
                <w:webHidden/>
              </w:rPr>
              <w:instrText xml:space="preserve"> PAGEREF _Toc38893639 \h </w:instrText>
            </w:r>
            <w:r>
              <w:rPr>
                <w:webHidden/>
              </w:rPr>
            </w:r>
            <w:r>
              <w:rPr>
                <w:webHidden/>
              </w:rPr>
              <w:fldChar w:fldCharType="separate"/>
            </w:r>
            <w:r>
              <w:rPr>
                <w:webHidden/>
              </w:rPr>
              <w:t>59</w:t>
            </w:r>
            <w:r>
              <w:rPr>
                <w:webHidden/>
              </w:rPr>
              <w:fldChar w:fldCharType="end"/>
            </w:r>
          </w:hyperlink>
        </w:p>
        <w:p w14:paraId="03FCA4D1" w14:textId="7892C3B5" w:rsidR="00E251E1" w:rsidRDefault="00E251E1">
          <w:pPr>
            <w:pStyle w:val="Verzeichnis1"/>
            <w:rPr>
              <w:sz w:val="22"/>
            </w:rPr>
          </w:pPr>
          <w:hyperlink w:anchor="_Toc38893640" w:history="1">
            <w:r w:rsidRPr="00FD188D">
              <w:rPr>
                <w:rStyle w:val="Hyperlink"/>
              </w:rPr>
              <w:t>54127: Sterblichkeit bei elektiver Knieendoprothesen-Erstimplantation und Knieendoprothesen-Wechsel bzw. –Komponentenwechsel</w:t>
            </w:r>
            <w:r>
              <w:rPr>
                <w:webHidden/>
              </w:rPr>
              <w:tab/>
            </w:r>
            <w:r>
              <w:rPr>
                <w:webHidden/>
              </w:rPr>
              <w:fldChar w:fldCharType="begin"/>
            </w:r>
            <w:r>
              <w:rPr>
                <w:webHidden/>
              </w:rPr>
              <w:instrText xml:space="preserve"> PAGEREF _Toc38893640 \h </w:instrText>
            </w:r>
            <w:r>
              <w:rPr>
                <w:webHidden/>
              </w:rPr>
            </w:r>
            <w:r>
              <w:rPr>
                <w:webHidden/>
              </w:rPr>
              <w:fldChar w:fldCharType="separate"/>
            </w:r>
            <w:r>
              <w:rPr>
                <w:webHidden/>
              </w:rPr>
              <w:t>69</w:t>
            </w:r>
            <w:r>
              <w:rPr>
                <w:webHidden/>
              </w:rPr>
              <w:fldChar w:fldCharType="end"/>
            </w:r>
          </w:hyperlink>
        </w:p>
        <w:p w14:paraId="0E4B8ED7" w14:textId="492F212F" w:rsidR="00E251E1" w:rsidRDefault="00E251E1">
          <w:pPr>
            <w:pStyle w:val="Verzeichnis1"/>
            <w:rPr>
              <w:sz w:val="22"/>
            </w:rPr>
          </w:pPr>
          <w:hyperlink w:anchor="_Toc38893641" w:history="1">
            <w:r w:rsidRPr="00FD188D">
              <w:rPr>
                <w:rStyle w:val="Hyperlink"/>
              </w:rPr>
              <w:t>54128: Knieendoprothesen-Erstimplantation ohne Wechsel bzw. Komponentenwechsel im Verlauf</w:t>
            </w:r>
            <w:r>
              <w:rPr>
                <w:webHidden/>
              </w:rPr>
              <w:tab/>
            </w:r>
            <w:r>
              <w:rPr>
                <w:webHidden/>
              </w:rPr>
              <w:fldChar w:fldCharType="begin"/>
            </w:r>
            <w:r>
              <w:rPr>
                <w:webHidden/>
              </w:rPr>
              <w:instrText xml:space="preserve"> PAGEREF _Toc38893641 \h </w:instrText>
            </w:r>
            <w:r>
              <w:rPr>
                <w:webHidden/>
              </w:rPr>
            </w:r>
            <w:r>
              <w:rPr>
                <w:webHidden/>
              </w:rPr>
              <w:fldChar w:fldCharType="separate"/>
            </w:r>
            <w:r>
              <w:rPr>
                <w:webHidden/>
              </w:rPr>
              <w:t>75</w:t>
            </w:r>
            <w:r>
              <w:rPr>
                <w:webHidden/>
              </w:rPr>
              <w:fldChar w:fldCharType="end"/>
            </w:r>
          </w:hyperlink>
        </w:p>
        <w:p w14:paraId="03B38854" w14:textId="03E6AF28" w:rsidR="00E251E1" w:rsidRDefault="00E251E1">
          <w:pPr>
            <w:pStyle w:val="Verzeichnis1"/>
            <w:rPr>
              <w:sz w:val="22"/>
            </w:rPr>
          </w:pPr>
          <w:hyperlink w:anchor="_Toc38893642" w:history="1">
            <w:r w:rsidRPr="00FD188D">
              <w:rPr>
                <w:rStyle w:val="Hyperlink"/>
              </w:rPr>
              <w:t>Anhang I: Schlüssel (Spezifikation)</w:t>
            </w:r>
            <w:r>
              <w:rPr>
                <w:webHidden/>
              </w:rPr>
              <w:tab/>
            </w:r>
            <w:r>
              <w:rPr>
                <w:webHidden/>
              </w:rPr>
              <w:fldChar w:fldCharType="begin"/>
            </w:r>
            <w:r>
              <w:rPr>
                <w:webHidden/>
              </w:rPr>
              <w:instrText xml:space="preserve"> PAGEREF _Toc38893642 \h </w:instrText>
            </w:r>
            <w:r>
              <w:rPr>
                <w:webHidden/>
              </w:rPr>
            </w:r>
            <w:r>
              <w:rPr>
                <w:webHidden/>
              </w:rPr>
              <w:fldChar w:fldCharType="separate"/>
            </w:r>
            <w:r>
              <w:rPr>
                <w:webHidden/>
              </w:rPr>
              <w:t>83</w:t>
            </w:r>
            <w:r>
              <w:rPr>
                <w:webHidden/>
              </w:rPr>
              <w:fldChar w:fldCharType="end"/>
            </w:r>
          </w:hyperlink>
        </w:p>
        <w:p w14:paraId="1981B72A" w14:textId="02649FB5" w:rsidR="00E251E1" w:rsidRDefault="00E251E1">
          <w:pPr>
            <w:pStyle w:val="Verzeichnis1"/>
            <w:rPr>
              <w:sz w:val="22"/>
            </w:rPr>
          </w:pPr>
          <w:hyperlink w:anchor="_Toc38893643" w:history="1">
            <w:r w:rsidRPr="00FD188D">
              <w:rPr>
                <w:rStyle w:val="Hyperlink"/>
              </w:rPr>
              <w:t>Anhang II: Listen</w:t>
            </w:r>
            <w:r>
              <w:rPr>
                <w:webHidden/>
              </w:rPr>
              <w:tab/>
            </w:r>
            <w:r>
              <w:rPr>
                <w:webHidden/>
              </w:rPr>
              <w:fldChar w:fldCharType="begin"/>
            </w:r>
            <w:r>
              <w:rPr>
                <w:webHidden/>
              </w:rPr>
              <w:instrText xml:space="preserve"> PAGEREF _Toc38893643 \h </w:instrText>
            </w:r>
            <w:r>
              <w:rPr>
                <w:webHidden/>
              </w:rPr>
            </w:r>
            <w:r>
              <w:rPr>
                <w:webHidden/>
              </w:rPr>
              <w:fldChar w:fldCharType="separate"/>
            </w:r>
            <w:r>
              <w:rPr>
                <w:webHidden/>
              </w:rPr>
              <w:t>84</w:t>
            </w:r>
            <w:r>
              <w:rPr>
                <w:webHidden/>
              </w:rPr>
              <w:fldChar w:fldCharType="end"/>
            </w:r>
          </w:hyperlink>
        </w:p>
        <w:p w14:paraId="205C8606" w14:textId="316EE7A1" w:rsidR="00E251E1" w:rsidRDefault="00E251E1">
          <w:pPr>
            <w:pStyle w:val="Verzeichnis1"/>
            <w:rPr>
              <w:sz w:val="22"/>
            </w:rPr>
          </w:pPr>
          <w:hyperlink w:anchor="_Toc38893644" w:history="1">
            <w:r w:rsidRPr="00FD188D">
              <w:rPr>
                <w:rStyle w:val="Hyperlink"/>
              </w:rPr>
              <w:t>Anhang III: Vorberechnungen</w:t>
            </w:r>
            <w:r>
              <w:rPr>
                <w:webHidden/>
              </w:rPr>
              <w:tab/>
            </w:r>
            <w:r>
              <w:rPr>
                <w:webHidden/>
              </w:rPr>
              <w:fldChar w:fldCharType="begin"/>
            </w:r>
            <w:r>
              <w:rPr>
                <w:webHidden/>
              </w:rPr>
              <w:instrText xml:space="preserve"> PAGEREF _Toc38893644 \h </w:instrText>
            </w:r>
            <w:r>
              <w:rPr>
                <w:webHidden/>
              </w:rPr>
            </w:r>
            <w:r>
              <w:rPr>
                <w:webHidden/>
              </w:rPr>
              <w:fldChar w:fldCharType="separate"/>
            </w:r>
            <w:r>
              <w:rPr>
                <w:webHidden/>
              </w:rPr>
              <w:t>86</w:t>
            </w:r>
            <w:r>
              <w:rPr>
                <w:webHidden/>
              </w:rPr>
              <w:fldChar w:fldCharType="end"/>
            </w:r>
          </w:hyperlink>
        </w:p>
        <w:p w14:paraId="188E5DC3" w14:textId="52EF6BFE" w:rsidR="00E251E1" w:rsidRDefault="00E251E1">
          <w:pPr>
            <w:pStyle w:val="Verzeichnis1"/>
            <w:rPr>
              <w:sz w:val="22"/>
            </w:rPr>
          </w:pPr>
          <w:hyperlink w:anchor="_Toc38893645" w:history="1">
            <w:r w:rsidRPr="00FD188D">
              <w:rPr>
                <w:rStyle w:val="Hyperlink"/>
              </w:rPr>
              <w:t>Anhang IV: Funktionen</w:t>
            </w:r>
            <w:r>
              <w:rPr>
                <w:webHidden/>
              </w:rPr>
              <w:tab/>
            </w:r>
            <w:r>
              <w:rPr>
                <w:webHidden/>
              </w:rPr>
              <w:fldChar w:fldCharType="begin"/>
            </w:r>
            <w:r>
              <w:rPr>
                <w:webHidden/>
              </w:rPr>
              <w:instrText xml:space="preserve"> PAGEREF _Toc38893645 \h </w:instrText>
            </w:r>
            <w:r>
              <w:rPr>
                <w:webHidden/>
              </w:rPr>
            </w:r>
            <w:r>
              <w:rPr>
                <w:webHidden/>
              </w:rPr>
              <w:fldChar w:fldCharType="separate"/>
            </w:r>
            <w:r>
              <w:rPr>
                <w:webHidden/>
              </w:rPr>
              <w:t>87</w:t>
            </w:r>
            <w:r>
              <w:rPr>
                <w:webHidden/>
              </w:rPr>
              <w:fldChar w:fldCharType="end"/>
            </w:r>
          </w:hyperlink>
        </w:p>
        <w:p w14:paraId="28AFC38E" w14:textId="12202721" w:rsidR="00E251E1" w:rsidRDefault="00E251E1">
          <w:pPr>
            <w:pStyle w:val="Verzeichnis1"/>
            <w:rPr>
              <w:sz w:val="22"/>
            </w:rPr>
          </w:pPr>
          <w:hyperlink w:anchor="_Toc38893646" w:history="1">
            <w:r w:rsidRPr="00FD188D">
              <w:rPr>
                <w:rStyle w:val="Hyperlink"/>
              </w:rPr>
              <w:t>Anhang V: Historie der Qualitätsindikatoren</w:t>
            </w:r>
            <w:r>
              <w:rPr>
                <w:webHidden/>
              </w:rPr>
              <w:tab/>
            </w:r>
            <w:r>
              <w:rPr>
                <w:webHidden/>
              </w:rPr>
              <w:fldChar w:fldCharType="begin"/>
            </w:r>
            <w:r>
              <w:rPr>
                <w:webHidden/>
              </w:rPr>
              <w:instrText xml:space="preserve"> PAGEREF _Toc38893646 \h </w:instrText>
            </w:r>
            <w:r>
              <w:rPr>
                <w:webHidden/>
              </w:rPr>
            </w:r>
            <w:r>
              <w:rPr>
                <w:webHidden/>
              </w:rPr>
              <w:fldChar w:fldCharType="separate"/>
            </w:r>
            <w:r>
              <w:rPr>
                <w:webHidden/>
              </w:rPr>
              <w:t>92</w:t>
            </w:r>
            <w:r>
              <w:rPr>
                <w:webHidden/>
              </w:rPr>
              <w:fldChar w:fldCharType="end"/>
            </w:r>
          </w:hyperlink>
        </w:p>
        <w:p w14:paraId="2447251D" w14:textId="751002AE" w:rsidR="00CA1189" w:rsidRPr="00FB7D7D" w:rsidRDefault="00F46B13" w:rsidP="000F3DAF">
          <w:pPr>
            <w:pStyle w:val="Verzeichnis1"/>
            <w:rPr>
              <w:sz w:val="2"/>
              <w:szCs w:val="2"/>
            </w:rPr>
          </w:pPr>
          <w:r>
            <w:rPr>
              <w:b/>
              <w:bCs/>
            </w:rPr>
            <w:fldChar w:fldCharType="end"/>
          </w:r>
        </w:p>
      </w:sdtContent>
    </w:sdt>
    <w:bookmarkEnd w:id="12" w:displacedByCustomXml="prev"/>
    <w:p w14:paraId="586799EF" w14:textId="77777777" w:rsidR="00E46E82" w:rsidRDefault="00E46E82">
      <w:pPr>
        <w:sectPr w:rsidR="00E46E82"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19893BD8" w14:textId="77777777" w:rsidR="006D1B0D" w:rsidRPr="00A63973" w:rsidRDefault="00E251E1" w:rsidP="00C377FE">
      <w:pPr>
        <w:pStyle w:val="berschrift1ohneGliederung"/>
      </w:pPr>
      <w:bookmarkStart w:id="13" w:name="_Toc38893628"/>
      <w:r w:rsidRPr="00A63973">
        <w:lastRenderedPageBreak/>
        <w:t>Einleitung</w:t>
      </w:r>
      <w:bookmarkEnd w:id="13"/>
    </w:p>
    <w:p w14:paraId="40C99507" w14:textId="77777777" w:rsidR="003A2979" w:rsidRDefault="00E251E1" w:rsidP="007728F1">
      <w:pPr>
        <w:pStyle w:val="Standardlinksbndig"/>
      </w:pPr>
      <w:r>
        <w:t>Die Knieendoprothesenversorgung stellt, nicht zuletzt aufgrund demografischer Trends, innerhalb der orthopädisch-chirurgischen Disziplinen einen Bereich mit seit Jahren wachsender Eingriffshäufigkeit dar (nach Krankenhausstatistik ca. 190.000 im Jahr 2018)</w:t>
      </w:r>
      <w:r>
        <w:t>. Die weitaus häufigste Indikation für die Implantation einer Knieendoprothese ist die Arthrose des Kniegelenks (Gonarthrose), die durch den fortschreitenden Verschleiß des Gelenkknorpels sowie der angrenzenden Kniebinnenstrukturen gekennzeichnet ist und ü</w:t>
      </w:r>
      <w:r>
        <w:t>berwiegend eine Erkrankung der zweiten Lebenshälfte darstellt. Je nach Fortschritt der arthrotischen Veränderungen bringt die Gonarthrose neben dem Leitsymptom Schmerz oftmals Bewegungs- und Funktionsdefizite und damit Einschränkungen der Lebensqualität de</w:t>
      </w:r>
      <w:r>
        <w:t>r Betroffenen mit sich. Ist die Zerstörung des Gelenks bereits weit fortgeschritten, ist die endoprothetische Versorgung des betroffenen Kniegelenks, nach Ausschöpfung nicht-operativer Maßnahmen wie Physiotherapie oder Schmerzmedikation, für die überwiegen</w:t>
      </w:r>
      <w:r>
        <w:t>de Zahl der Patientinnen und Patienten die Intervention der Wahl. Bei korrekter Indikationsstellung, chirurgisch einwandfreiem Eingriff sowie komplikationslosem Verlauf kann von einer Haltbarkeit der Implantate von 10 bis 15 Jahren und darüber hinaus ausge</w:t>
      </w:r>
      <w:r>
        <w:t>gangen werden. Komplikationen wie Implantatlockerungen oder Infektionen können jedoch Folgeeingriffe einschließlich des vorzeitigen Wechsels der Endoprothese oder einzelner Komponenten notwendig machen. Wechseloperationen sind chirurgisch anspruchsvolle Ei</w:t>
      </w:r>
      <w:r>
        <w:t xml:space="preserve">ngriffe, die im Vorfeld eine exakte Indikationsstellung erfordern und die ganze Erfahrung der an der Versorgung Beteiligten herausfordern. </w:t>
      </w:r>
      <w:r>
        <w:br/>
        <w:t xml:space="preserve"> </w:t>
      </w:r>
      <w:r>
        <w:br/>
        <w:t>Im Hinblick auf die erbrachte medizinische Leistung werden in das Verfahren Knieendoprothesenversorgung der extern</w:t>
      </w:r>
      <w:r>
        <w:t>en stationären Qualitätssicherung Patientinnen und Patienten mit Implantation einer Knieendoprothese oder einer Schlittenprothese, aber auch Patientinnen und Patienten, die aufgrund von Komplikationen einen Wechsel oder Komponentenwechsel ihrer Knieendopro</w:t>
      </w:r>
      <w:r>
        <w:t xml:space="preserve">these erhalten, eingeschlossen. </w:t>
      </w:r>
      <w:r>
        <w:br/>
        <w:t xml:space="preserve"> </w:t>
      </w:r>
      <w:r>
        <w:br/>
        <w:t>Im Gegensatz zu Patientinnen und Patienten mit degenerativen oder traumatischen Indikationen werden Patientinnen und Patienten mit sehr spezifischen Charakteristika, wie etwa onkologischen Erkrankungen, kindlichen Fehlanl</w:t>
      </w:r>
      <w:r>
        <w:t xml:space="preserve">agen sowie sonstige juvenile Indikationen aus dem Qualitätssicherungsverfahren zur Knieendoprothesenversorgung ausgeschlossen. </w:t>
      </w:r>
      <w:r>
        <w:br/>
        <w:t xml:space="preserve"> </w:t>
      </w:r>
      <w:r>
        <w:br/>
        <w:t>Die Indikatoren dieses Qualitätssicherungsverfahrens fokussieren auf eine angemessene Indikationsstellung bei der Implantation</w:t>
      </w:r>
      <w:r>
        <w:t xml:space="preserve"> oder dem Wechsel bzw. Komponentenwechsel einer Knieendoprothese sowie auf Komplikationen im Zusammenhang mit dem künstlichen Kniegelenkersatz. Weitere Indikatoren beziehen sich auf die Funktionalität des künstlichen Gelenks und die Gehfähigkeit der Patien</w:t>
      </w:r>
      <w:r>
        <w:t>tinnen und Patienten bei der Entlassung aus dem Krankenhaus.</w:t>
      </w:r>
      <w:ins w:id="14" w:author="IQTIG" w:date="2020-04-27T15:05:00Z">
        <w:r>
          <w:t xml:space="preserve"> </w:t>
        </w:r>
        <w:r>
          <w:br/>
          <w:t xml:space="preserve"> </w:t>
        </w:r>
        <w:r>
          <w:br/>
          <w:t>Hinweis: Im vorliegenden Bericht entspricht die Silbentrennung nicht durchgehend den korrekten Regeln der deutschen Rechtschreibung. Wir bitten um Verständnis für die technisch bedingten Abwei</w:t>
        </w:r>
        <w:r>
          <w:t>chungen.</w:t>
        </w:r>
      </w:ins>
    </w:p>
    <w:p w14:paraId="1066F2EE" w14:textId="77777777" w:rsidR="00E46E82" w:rsidRDefault="00E46E82">
      <w:pPr>
        <w:sectPr w:rsidR="00E46E82"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58824F94" w14:textId="77777777" w:rsidR="006D1B0D" w:rsidRDefault="00E251E1" w:rsidP="0004540C">
      <w:pPr>
        <w:pStyle w:val="berschrift1ohneGliederung"/>
      </w:pPr>
      <w:bookmarkStart w:id="15" w:name="_Toc38893629"/>
      <w:r>
        <w:lastRenderedPageBreak/>
        <w:t>54020: Indikation zur elektiven Knieendoprothesen-Erstimplantation</w:t>
      </w:r>
      <w:bookmarkEnd w:id="15"/>
    </w:p>
    <w:tbl>
      <w:tblPr>
        <w:tblStyle w:val="IQTIGStandard"/>
        <w:tblW w:w="5000" w:type="pct"/>
        <w:tblLook w:val="0480" w:firstRow="0" w:lastRow="0" w:firstColumn="1" w:lastColumn="0" w:noHBand="0" w:noVBand="1"/>
      </w:tblPr>
      <w:tblGrid>
        <w:gridCol w:w="1985"/>
        <w:gridCol w:w="7086"/>
      </w:tblGrid>
      <w:tr w:rsidR="00AF0AAF" w:rsidRPr="00743DF3" w14:paraId="342417F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A33C6AC" w14:textId="77777777" w:rsidR="00AF0AAF" w:rsidRPr="00743DF3" w:rsidRDefault="00E251E1" w:rsidP="002E7D86">
            <w:pPr>
              <w:pStyle w:val="Tabellenkopf"/>
            </w:pPr>
            <w:r>
              <w:t>Qualitätsz</w:t>
            </w:r>
            <w:r>
              <w:t>iel</w:t>
            </w:r>
          </w:p>
        </w:tc>
        <w:tc>
          <w:tcPr>
            <w:tcW w:w="3906" w:type="pct"/>
            <w:tcBorders>
              <w:top w:val="single" w:sz="8" w:space="0" w:color="005051"/>
              <w:left w:val="nil"/>
              <w:bottom w:val="single" w:sz="4" w:space="0" w:color="auto"/>
            </w:tcBorders>
          </w:tcPr>
          <w:p w14:paraId="4F596929" w14:textId="77777777" w:rsidR="00AF0AAF" w:rsidRPr="00743DF3" w:rsidRDefault="00E251E1" w:rsidP="00152136">
            <w:pPr>
              <w:pStyle w:val="Tabellentext"/>
            </w:pPr>
            <w:r>
              <w:t>Möglichst oft eine angemessene Indikation</w:t>
            </w:r>
          </w:p>
        </w:tc>
      </w:tr>
    </w:tbl>
    <w:p w14:paraId="67B86945" w14:textId="77777777" w:rsidR="00AF0AAF" w:rsidRDefault="00E251E1" w:rsidP="00E40CDC">
      <w:pPr>
        <w:pStyle w:val="Absatzberschriftebene2nurinNavigation"/>
      </w:pPr>
      <w:r>
        <w:t>Hintergrund</w:t>
      </w:r>
    </w:p>
    <w:p w14:paraId="28AB76A7" w14:textId="77777777" w:rsidR="00370A14" w:rsidRPr="00370A14" w:rsidRDefault="00E251E1" w:rsidP="00A64D53">
      <w:pPr>
        <w:pStyle w:val="Standardlinksbndig"/>
      </w:pPr>
      <w:r>
        <w:t>Die Leitsymptome bei ausgeprägter Kniegelenksarthrose sind Schmerzen und Bewegungseinschränkung sowie Instabilitätsgefühl im Kniegelenk (Zhang et al. 2010). Obschon konservative Therapieoptionen (wie z. B. Physiotherapie, medikamentöse Schmerzbehandlung, H</w:t>
      </w:r>
      <w:r>
        <w:t>ilfsmittelversorgung) für viele Patientinnen und Patienten eine vorübergehende Verbesserung der Beschwerden bewirken können, stellen sie symptombezogene Therapieansätze dar, mit denen sich im Falle von Gelenkerkrankungen mit chronisch-degenerativem Charakt</w:t>
      </w:r>
      <w:r>
        <w:t>er zumeist keine dauerhafte Beschwerdebesserung erreichen lässt (Zhang et al. 2008). Die Indikation zum Kniegelenkersatz ist dann gegeben, wenn erhebliche tägliche Schmerzen, funktionelle Beeinträchtigungen sowie radiologisch nachweisbare Gelenkspaltveränd</w:t>
      </w:r>
      <w:r>
        <w:t>erungen vorhanden sind (Conaghan et al. 2010, Frosch et al. 2009 [1], Zhang et al. 2008, Zhang et al. 2010, Löfvendahl et al. 2011). Die röntgenologische Beurteilung arthrotischer Gelenkveränderungen erfolgt mittels des international etablierten Kellgren-L</w:t>
      </w:r>
      <w:r>
        <w:t>awrence-Scores und stellt ein maßgebliches Kriterium für die Indikationsstellung zum endoprothetischen Ersatz des Kniegelenks dar (Zhang et al. 2010). In dem Qualitätsindikator „Indikation zur elektiven Knieendoprothesen-Erstimplantation“ wird ein modifizi</w:t>
      </w:r>
      <w:r>
        <w:t>erter „Kellgren-Lawrence-Score“ verwendet, der im Rahmen der externen Qualitätssicherung entstanden ist (AQUA 2012b). Für die Indikationsstellung bei Patientinnen und Patienten mit Erkrankungen aus dem rheumatischen Formenkreis bietet - ergänzend dazu - di</w:t>
      </w:r>
      <w:r>
        <w:t xml:space="preserve">e Klassifikation nach Larsen-Dale-Eek (Rau und Wassenberg 2007) röntgenologische Kriterien für die Einteilung der Schwere der erosiven Gelenkzerstörung. </w:t>
      </w:r>
      <w:r>
        <w:br/>
        <w:t xml:space="preserve"> </w:t>
      </w:r>
      <w:r>
        <w:br/>
        <w:t>Des Weiteren werden zu diesem Indikator folgende Literaturquellen im Abschlussbericht zur Knieendopr</w:t>
      </w:r>
      <w:r>
        <w:t>othesenversorgung des AQUA-Institutes (AQUA 2012a) genannt: AQUA (2011), Barrack et al. (2007), Bauersachs et al. (2005), Bergschmidt et al. (2008), Caveney und Caveney (1996), Chang et al. (2010), Civinini et al. (2009), Franklin et al. (2008), Gidwani et</w:t>
      </w:r>
      <w:r>
        <w:t xml:space="preserve"> al. (2003), Gossec et al. (2011), Jones et al. (2001), Massin et al. (2011), Parvizi et al. (2009), Schneppenheim und Jerosch (2001), Wright et al. (1995). </w:t>
      </w:r>
      <w:r>
        <w:br/>
        <w:t xml:space="preserve"> </w:t>
      </w:r>
      <w:r>
        <w:br/>
        <w:t xml:space="preserve"> </w:t>
      </w:r>
      <w:r>
        <w:br/>
        <w:t>[1] Die Gültigkeit der S1-Leitlinie endete mit dem 30.06.2014, geplantes Erscheinungsdatum der</w:t>
      </w:r>
      <w:r>
        <w:t xml:space="preserve"> Aktualisierung ist laut Leitlinienvorhaben der 26.08.2019.</w:t>
      </w:r>
    </w:p>
    <w:p w14:paraId="54F39E70" w14:textId="77777777" w:rsidR="00E46E82" w:rsidRDefault="00E46E82">
      <w:pPr>
        <w:sectPr w:rsidR="00E46E82"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21120A41" w14:textId="77777777" w:rsidR="000F0644" w:rsidRDefault="00E251E1" w:rsidP="00447106">
      <w:pPr>
        <w:pStyle w:val="Absatzberschriftebene2nurinNavigation"/>
      </w:pPr>
      <w:r>
        <w:lastRenderedPageBreak/>
        <w:t>Verwendete Datenfelder</w:t>
      </w:r>
    </w:p>
    <w:p w14:paraId="4C2011BD"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1F7F29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5556D5C" w14:textId="77777777" w:rsidR="000F0644" w:rsidRPr="009E2B0C" w:rsidRDefault="00E251E1" w:rsidP="000361A4">
            <w:pPr>
              <w:pStyle w:val="Tabellenkopf"/>
            </w:pPr>
            <w:r>
              <w:t>Item</w:t>
            </w:r>
          </w:p>
        </w:tc>
        <w:tc>
          <w:tcPr>
            <w:tcW w:w="1075" w:type="pct"/>
          </w:tcPr>
          <w:p w14:paraId="395112E7" w14:textId="77777777" w:rsidR="000F0644" w:rsidRPr="009E2B0C" w:rsidRDefault="00E251E1" w:rsidP="000361A4">
            <w:pPr>
              <w:pStyle w:val="Tabellenkopf"/>
            </w:pPr>
            <w:r>
              <w:t>Bezeichnung</w:t>
            </w:r>
          </w:p>
        </w:tc>
        <w:tc>
          <w:tcPr>
            <w:tcW w:w="326" w:type="pct"/>
          </w:tcPr>
          <w:p w14:paraId="764EEF66" w14:textId="77777777" w:rsidR="000F0644" w:rsidRPr="009E2B0C" w:rsidRDefault="00E251E1" w:rsidP="000361A4">
            <w:pPr>
              <w:pStyle w:val="Tabellenkopf"/>
            </w:pPr>
            <w:r>
              <w:t>M/K</w:t>
            </w:r>
          </w:p>
        </w:tc>
        <w:tc>
          <w:tcPr>
            <w:tcW w:w="1646" w:type="pct"/>
          </w:tcPr>
          <w:p w14:paraId="4D4300D5" w14:textId="77777777" w:rsidR="000F0644" w:rsidRPr="009E2B0C" w:rsidRDefault="00E251E1" w:rsidP="000361A4">
            <w:pPr>
              <w:pStyle w:val="Tabellenkopf"/>
            </w:pPr>
            <w:r>
              <w:t>Schlüssel/Formel</w:t>
            </w:r>
          </w:p>
        </w:tc>
        <w:tc>
          <w:tcPr>
            <w:tcW w:w="1328" w:type="pct"/>
          </w:tcPr>
          <w:p w14:paraId="1E83D10F" w14:textId="77777777" w:rsidR="000F0644" w:rsidRPr="009E2B0C" w:rsidRDefault="00E251E1" w:rsidP="000361A4">
            <w:pPr>
              <w:pStyle w:val="Tabellenkopf"/>
            </w:pPr>
            <w:r>
              <w:t>Feldname</w:t>
            </w:r>
            <w:r>
              <w:t xml:space="preserve">  </w:t>
            </w:r>
          </w:p>
        </w:tc>
      </w:tr>
      <w:tr w:rsidR="00275B01" w:rsidRPr="00743DF3" w14:paraId="4E9F14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221891" w14:textId="77777777" w:rsidR="000F0644" w:rsidRPr="00743DF3" w:rsidRDefault="00E251E1" w:rsidP="000361A4">
            <w:pPr>
              <w:pStyle w:val="Tabellentext"/>
            </w:pPr>
            <w:r>
              <w:t>24:PROZ</w:t>
            </w:r>
          </w:p>
        </w:tc>
        <w:tc>
          <w:tcPr>
            <w:tcW w:w="1075" w:type="pct"/>
          </w:tcPr>
          <w:p w14:paraId="171555BC" w14:textId="77777777" w:rsidR="000F0644" w:rsidRPr="00743DF3" w:rsidRDefault="00E251E1" w:rsidP="000361A4">
            <w:pPr>
              <w:pStyle w:val="Tabellentext"/>
            </w:pPr>
            <w:r>
              <w:t>Art des Eingriffs</w:t>
            </w:r>
          </w:p>
        </w:tc>
        <w:tc>
          <w:tcPr>
            <w:tcW w:w="326" w:type="pct"/>
          </w:tcPr>
          <w:p w14:paraId="2886C5B8" w14:textId="77777777" w:rsidR="000F0644" w:rsidRPr="00743DF3" w:rsidRDefault="00E251E1" w:rsidP="000361A4">
            <w:pPr>
              <w:pStyle w:val="Tabellentext"/>
            </w:pPr>
            <w:r>
              <w:t>M</w:t>
            </w:r>
          </w:p>
        </w:tc>
        <w:tc>
          <w:tcPr>
            <w:tcW w:w="1646" w:type="pct"/>
          </w:tcPr>
          <w:p w14:paraId="555BF511" w14:textId="77777777" w:rsidR="000F0644" w:rsidRPr="00743DF3" w:rsidRDefault="00E251E1" w:rsidP="00177070">
            <w:pPr>
              <w:pStyle w:val="Tabellentext"/>
              <w:ind w:left="453" w:hanging="340"/>
            </w:pPr>
            <w:r>
              <w:t>1 =</w:t>
            </w:r>
            <w:r>
              <w:tab/>
              <w:t xml:space="preserve">elektive </w:t>
            </w:r>
            <w:r>
              <w:t>Knie-Endoprothesen-Erstimplantation</w:t>
            </w:r>
          </w:p>
          <w:p w14:paraId="43D5631E" w14:textId="77777777" w:rsidR="000F0644" w:rsidRPr="00743DF3" w:rsidRDefault="00E251E1" w:rsidP="00177070">
            <w:pPr>
              <w:pStyle w:val="Tabellentext"/>
              <w:ind w:left="453" w:hanging="340"/>
            </w:pPr>
            <w:r>
              <w:t>2 =</w:t>
            </w:r>
            <w:r>
              <w:tab/>
              <w:t>einzeitiger Wechsel bzw. Komponentenwechsel</w:t>
            </w:r>
          </w:p>
          <w:p w14:paraId="6C485CD9" w14:textId="77777777" w:rsidR="000F0644" w:rsidRPr="00743DF3" w:rsidRDefault="00E251E1" w:rsidP="00177070">
            <w:pPr>
              <w:pStyle w:val="Tabellentext"/>
              <w:ind w:left="453" w:hanging="340"/>
            </w:pPr>
            <w:r>
              <w:t>3 =</w:t>
            </w:r>
            <w:r>
              <w:tab/>
              <w:t>Reimplantationen im Rahmen eines zweizeitigen Wechsels bzw. Komponentenwechsels</w:t>
            </w:r>
          </w:p>
        </w:tc>
        <w:tc>
          <w:tcPr>
            <w:tcW w:w="1328" w:type="pct"/>
          </w:tcPr>
          <w:p w14:paraId="2F1EE0B4" w14:textId="77777777" w:rsidR="000F0644" w:rsidRPr="00743DF3" w:rsidRDefault="00E251E1" w:rsidP="000361A4">
            <w:pPr>
              <w:pStyle w:val="Tabellentext"/>
            </w:pPr>
            <w:r>
              <w:t>ARTEINGRIFFKNIE</w:t>
            </w:r>
          </w:p>
        </w:tc>
      </w:tr>
      <w:tr w:rsidR="00275B01" w:rsidRPr="00743DF3" w14:paraId="4917391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D725A5" w14:textId="77777777" w:rsidR="000F0644" w:rsidRPr="00743DF3" w:rsidRDefault="00E251E1" w:rsidP="000361A4">
            <w:pPr>
              <w:pStyle w:val="Tabellentext"/>
            </w:pPr>
            <w:r>
              <w:t>27:PROZ</w:t>
            </w:r>
          </w:p>
        </w:tc>
        <w:tc>
          <w:tcPr>
            <w:tcW w:w="1075" w:type="pct"/>
          </w:tcPr>
          <w:p w14:paraId="23CC1677" w14:textId="77777777" w:rsidR="000F0644" w:rsidRPr="00743DF3" w:rsidRDefault="00E251E1" w:rsidP="000361A4">
            <w:pPr>
              <w:pStyle w:val="Tabellentext"/>
            </w:pPr>
            <w:r>
              <w:t>Prozedur(en)</w:t>
            </w:r>
          </w:p>
        </w:tc>
        <w:tc>
          <w:tcPr>
            <w:tcW w:w="326" w:type="pct"/>
          </w:tcPr>
          <w:p w14:paraId="67869FCE" w14:textId="77777777" w:rsidR="000F0644" w:rsidRPr="00743DF3" w:rsidRDefault="00E251E1" w:rsidP="000361A4">
            <w:pPr>
              <w:pStyle w:val="Tabellentext"/>
            </w:pPr>
            <w:r>
              <w:t>M</w:t>
            </w:r>
          </w:p>
        </w:tc>
        <w:tc>
          <w:tcPr>
            <w:tcW w:w="1646" w:type="pct"/>
          </w:tcPr>
          <w:p w14:paraId="32AD941A" w14:textId="77777777" w:rsidR="000F0644" w:rsidRPr="00743DF3" w:rsidRDefault="00E251E1" w:rsidP="00177070">
            <w:pPr>
              <w:pStyle w:val="Tabellentext"/>
              <w:ind w:left="453" w:hanging="340"/>
            </w:pPr>
            <w:r>
              <w:t>OPS (amtliche Kodes): http://www.dimdi.de</w:t>
            </w:r>
          </w:p>
        </w:tc>
        <w:tc>
          <w:tcPr>
            <w:tcW w:w="1328" w:type="pct"/>
          </w:tcPr>
          <w:p w14:paraId="4817835C" w14:textId="77777777" w:rsidR="000F0644" w:rsidRPr="00743DF3" w:rsidRDefault="00E251E1" w:rsidP="000361A4">
            <w:pPr>
              <w:pStyle w:val="Tabellentext"/>
            </w:pPr>
            <w:r>
              <w:t>OPSCHLUESSEL</w:t>
            </w:r>
          </w:p>
        </w:tc>
      </w:tr>
      <w:tr w:rsidR="00275B01" w:rsidRPr="00743DF3" w14:paraId="2F5D92E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F4F015" w14:textId="77777777" w:rsidR="000F0644" w:rsidRPr="00743DF3" w:rsidRDefault="00E251E1" w:rsidP="000361A4">
            <w:pPr>
              <w:pStyle w:val="Tabellentext"/>
            </w:pPr>
            <w:r>
              <w:t>29:E</w:t>
            </w:r>
          </w:p>
        </w:tc>
        <w:tc>
          <w:tcPr>
            <w:tcW w:w="1075" w:type="pct"/>
          </w:tcPr>
          <w:p w14:paraId="41AB243B" w14:textId="77777777" w:rsidR="000F0644" w:rsidRPr="00743DF3" w:rsidRDefault="00E251E1" w:rsidP="000361A4">
            <w:pPr>
              <w:pStyle w:val="Tabellentext"/>
            </w:pPr>
            <w:r>
              <w:t>Wurde eine Voroperation am Kniegelenk oder kniegelenknah durchgeführt?</w:t>
            </w:r>
          </w:p>
        </w:tc>
        <w:tc>
          <w:tcPr>
            <w:tcW w:w="326" w:type="pct"/>
          </w:tcPr>
          <w:p w14:paraId="5D99B3AA" w14:textId="77777777" w:rsidR="000F0644" w:rsidRPr="00743DF3" w:rsidRDefault="00E251E1" w:rsidP="000361A4">
            <w:pPr>
              <w:pStyle w:val="Tabellentext"/>
            </w:pPr>
            <w:r>
              <w:t>M</w:t>
            </w:r>
          </w:p>
        </w:tc>
        <w:tc>
          <w:tcPr>
            <w:tcW w:w="1646" w:type="pct"/>
          </w:tcPr>
          <w:p w14:paraId="6C8E5E7E" w14:textId="77777777" w:rsidR="000F0644" w:rsidRPr="00743DF3" w:rsidRDefault="00E251E1" w:rsidP="00177070">
            <w:pPr>
              <w:pStyle w:val="Tabellentext"/>
              <w:ind w:left="453" w:hanging="340"/>
            </w:pPr>
            <w:r>
              <w:t>0 =</w:t>
            </w:r>
            <w:r>
              <w:tab/>
              <w:t>nein</w:t>
            </w:r>
          </w:p>
          <w:p w14:paraId="2CCBEA88" w14:textId="77777777" w:rsidR="000F0644" w:rsidRPr="00743DF3" w:rsidRDefault="00E251E1" w:rsidP="00177070">
            <w:pPr>
              <w:pStyle w:val="Tabellentext"/>
              <w:ind w:left="453" w:hanging="340"/>
            </w:pPr>
            <w:r>
              <w:t>1 =</w:t>
            </w:r>
            <w:r>
              <w:tab/>
              <w:t>ja</w:t>
            </w:r>
          </w:p>
        </w:tc>
        <w:tc>
          <w:tcPr>
            <w:tcW w:w="1328" w:type="pct"/>
          </w:tcPr>
          <w:p w14:paraId="25F12678" w14:textId="77777777" w:rsidR="000F0644" w:rsidRPr="00743DF3" w:rsidRDefault="00E251E1" w:rsidP="000361A4">
            <w:pPr>
              <w:pStyle w:val="Tabellentext"/>
            </w:pPr>
            <w:r>
              <w:t>VOROPKNIE</w:t>
            </w:r>
          </w:p>
        </w:tc>
      </w:tr>
      <w:tr w:rsidR="00275B01" w:rsidRPr="00743DF3" w14:paraId="7AD1746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D86794" w14:textId="77777777" w:rsidR="000F0644" w:rsidRPr="00743DF3" w:rsidRDefault="00E251E1" w:rsidP="000361A4">
            <w:pPr>
              <w:pStyle w:val="Tabellentext"/>
            </w:pPr>
            <w:r>
              <w:t>30:E</w:t>
            </w:r>
          </w:p>
        </w:tc>
        <w:tc>
          <w:tcPr>
            <w:tcW w:w="1075" w:type="pct"/>
          </w:tcPr>
          <w:p w14:paraId="100A6831" w14:textId="77777777" w:rsidR="000F0644" w:rsidRPr="00743DF3" w:rsidRDefault="00E251E1" w:rsidP="000361A4">
            <w:pPr>
              <w:pStyle w:val="Tabellentext"/>
            </w:pPr>
            <w:r>
              <w:t>Schmerzen</w:t>
            </w:r>
          </w:p>
        </w:tc>
        <w:tc>
          <w:tcPr>
            <w:tcW w:w="326" w:type="pct"/>
          </w:tcPr>
          <w:p w14:paraId="7A4BE7F4" w14:textId="77777777" w:rsidR="000F0644" w:rsidRPr="00743DF3" w:rsidRDefault="00E251E1" w:rsidP="000361A4">
            <w:pPr>
              <w:pStyle w:val="Tabellentext"/>
            </w:pPr>
            <w:r>
              <w:t>M</w:t>
            </w:r>
          </w:p>
        </w:tc>
        <w:tc>
          <w:tcPr>
            <w:tcW w:w="1646" w:type="pct"/>
          </w:tcPr>
          <w:p w14:paraId="4D0E78C5" w14:textId="77777777" w:rsidR="000F0644" w:rsidRPr="00743DF3" w:rsidRDefault="00E251E1" w:rsidP="00177070">
            <w:pPr>
              <w:pStyle w:val="Tabellentext"/>
              <w:ind w:left="453" w:hanging="340"/>
            </w:pPr>
            <w:r>
              <w:t>0 =</w:t>
            </w:r>
            <w:r>
              <w:tab/>
              <w:t>nein</w:t>
            </w:r>
          </w:p>
          <w:p w14:paraId="3F3C0498" w14:textId="77777777" w:rsidR="000F0644" w:rsidRPr="00743DF3" w:rsidRDefault="00E251E1" w:rsidP="00177070">
            <w:pPr>
              <w:pStyle w:val="Tabellentext"/>
              <w:ind w:left="453" w:hanging="340"/>
            </w:pPr>
            <w:r>
              <w:t>1 =</w:t>
            </w:r>
            <w:r>
              <w:tab/>
              <w:t>ja, Belastungsschmerz</w:t>
            </w:r>
          </w:p>
          <w:p w14:paraId="7C890BB0" w14:textId="77777777" w:rsidR="000F0644" w:rsidRPr="00743DF3" w:rsidRDefault="00E251E1" w:rsidP="00177070">
            <w:pPr>
              <w:pStyle w:val="Tabellentext"/>
              <w:ind w:left="453" w:hanging="340"/>
            </w:pPr>
            <w:r>
              <w:t>2 =</w:t>
            </w:r>
            <w:r>
              <w:tab/>
              <w:t>ja, Ruheschmerz</w:t>
            </w:r>
          </w:p>
        </w:tc>
        <w:tc>
          <w:tcPr>
            <w:tcW w:w="1328" w:type="pct"/>
          </w:tcPr>
          <w:p w14:paraId="3092624A" w14:textId="77777777" w:rsidR="000F0644" w:rsidRPr="00743DF3" w:rsidRDefault="00E251E1" w:rsidP="000361A4">
            <w:pPr>
              <w:pStyle w:val="Tabellentext"/>
            </w:pPr>
            <w:r>
              <w:t>SCHMERZEN</w:t>
            </w:r>
          </w:p>
        </w:tc>
      </w:tr>
      <w:tr w:rsidR="00275B01" w:rsidRPr="00743DF3" w14:paraId="34305A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6B136B" w14:textId="77777777" w:rsidR="000F0644" w:rsidRPr="00743DF3" w:rsidRDefault="00E251E1" w:rsidP="000361A4">
            <w:pPr>
              <w:pStyle w:val="Tabellentext"/>
            </w:pPr>
            <w:r>
              <w:t>31:E</w:t>
            </w:r>
          </w:p>
        </w:tc>
        <w:tc>
          <w:tcPr>
            <w:tcW w:w="1075" w:type="pct"/>
          </w:tcPr>
          <w:p w14:paraId="36D4C9B6" w14:textId="77777777" w:rsidR="000F0644" w:rsidRPr="00743DF3" w:rsidRDefault="00E251E1" w:rsidP="000361A4">
            <w:pPr>
              <w:pStyle w:val="Tabellentext"/>
            </w:pPr>
            <w:r>
              <w:t>Osteophyten</w:t>
            </w:r>
          </w:p>
        </w:tc>
        <w:tc>
          <w:tcPr>
            <w:tcW w:w="326" w:type="pct"/>
          </w:tcPr>
          <w:p w14:paraId="1C4B1CCB" w14:textId="77777777" w:rsidR="000F0644" w:rsidRPr="00743DF3" w:rsidRDefault="00E251E1" w:rsidP="000361A4">
            <w:pPr>
              <w:pStyle w:val="Tabellentext"/>
            </w:pPr>
            <w:r>
              <w:t>M</w:t>
            </w:r>
          </w:p>
        </w:tc>
        <w:tc>
          <w:tcPr>
            <w:tcW w:w="1646" w:type="pct"/>
          </w:tcPr>
          <w:p w14:paraId="089C4AC7" w14:textId="77777777" w:rsidR="000F0644" w:rsidRPr="00743DF3" w:rsidRDefault="00E251E1" w:rsidP="00177070">
            <w:pPr>
              <w:pStyle w:val="Tabellentext"/>
              <w:ind w:left="453" w:hanging="340"/>
            </w:pPr>
            <w:r>
              <w:t>0 =</w:t>
            </w:r>
            <w:r>
              <w:tab/>
              <w:t xml:space="preserve">keine oder beginnend Eminentia </w:t>
            </w:r>
            <w:r>
              <w:t>oder gelenkseitige Patellapole</w:t>
            </w:r>
          </w:p>
          <w:p w14:paraId="6EED5C27" w14:textId="77777777" w:rsidR="000F0644" w:rsidRPr="00743DF3" w:rsidRDefault="00E251E1" w:rsidP="00177070">
            <w:pPr>
              <w:pStyle w:val="Tabellentext"/>
              <w:ind w:left="453" w:hanging="340"/>
            </w:pPr>
            <w:r>
              <w:t>1 =</w:t>
            </w:r>
            <w:r>
              <w:tab/>
              <w:t>eindeutig</w:t>
            </w:r>
          </w:p>
        </w:tc>
        <w:tc>
          <w:tcPr>
            <w:tcW w:w="1328" w:type="pct"/>
          </w:tcPr>
          <w:p w14:paraId="22F53649" w14:textId="77777777" w:rsidR="000F0644" w:rsidRPr="00743DF3" w:rsidRDefault="00E251E1" w:rsidP="000361A4">
            <w:pPr>
              <w:pStyle w:val="Tabellentext"/>
            </w:pPr>
            <w:r>
              <w:t>OSTEOPHYTENK</w:t>
            </w:r>
          </w:p>
        </w:tc>
      </w:tr>
      <w:tr w:rsidR="00275B01" w:rsidRPr="00743DF3" w14:paraId="01C3BB5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0F7AE4" w14:textId="77777777" w:rsidR="000F0644" w:rsidRPr="00743DF3" w:rsidRDefault="00E251E1" w:rsidP="000361A4">
            <w:pPr>
              <w:pStyle w:val="Tabellentext"/>
            </w:pPr>
            <w:r>
              <w:t>32:E</w:t>
            </w:r>
          </w:p>
        </w:tc>
        <w:tc>
          <w:tcPr>
            <w:tcW w:w="1075" w:type="pct"/>
          </w:tcPr>
          <w:p w14:paraId="72EA4D39" w14:textId="77777777" w:rsidR="000F0644" w:rsidRPr="00743DF3" w:rsidRDefault="00E251E1" w:rsidP="000361A4">
            <w:pPr>
              <w:pStyle w:val="Tabellentext"/>
            </w:pPr>
            <w:r>
              <w:t>Gelenkspalt</w:t>
            </w:r>
          </w:p>
        </w:tc>
        <w:tc>
          <w:tcPr>
            <w:tcW w:w="326" w:type="pct"/>
          </w:tcPr>
          <w:p w14:paraId="21A18017" w14:textId="77777777" w:rsidR="000F0644" w:rsidRPr="00743DF3" w:rsidRDefault="00E251E1" w:rsidP="000361A4">
            <w:pPr>
              <w:pStyle w:val="Tabellentext"/>
            </w:pPr>
            <w:r>
              <w:t>M</w:t>
            </w:r>
          </w:p>
        </w:tc>
        <w:tc>
          <w:tcPr>
            <w:tcW w:w="1646" w:type="pct"/>
          </w:tcPr>
          <w:p w14:paraId="4BBBB9E9" w14:textId="77777777" w:rsidR="000F0644" w:rsidRPr="00743DF3" w:rsidRDefault="00E251E1" w:rsidP="00177070">
            <w:pPr>
              <w:pStyle w:val="Tabellentext"/>
              <w:ind w:left="453" w:hanging="340"/>
            </w:pPr>
            <w:r>
              <w:t>0 =</w:t>
            </w:r>
            <w:r>
              <w:tab/>
              <w:t>nicht oder mäßig verschmälert</w:t>
            </w:r>
          </w:p>
          <w:p w14:paraId="7BD80B63" w14:textId="77777777" w:rsidR="000F0644" w:rsidRPr="00743DF3" w:rsidRDefault="00E251E1" w:rsidP="00177070">
            <w:pPr>
              <w:pStyle w:val="Tabellentext"/>
              <w:ind w:left="453" w:hanging="340"/>
            </w:pPr>
            <w:r>
              <w:t>1 =</w:t>
            </w:r>
            <w:r>
              <w:tab/>
              <w:t>hälftig verschmälert</w:t>
            </w:r>
          </w:p>
          <w:p w14:paraId="2A39DCD0" w14:textId="77777777" w:rsidR="000F0644" w:rsidRPr="00743DF3" w:rsidRDefault="00E251E1" w:rsidP="00177070">
            <w:pPr>
              <w:pStyle w:val="Tabellentext"/>
              <w:ind w:left="453" w:hanging="340"/>
            </w:pPr>
            <w:r>
              <w:t>2 =</w:t>
            </w:r>
            <w:r>
              <w:tab/>
              <w:t>ausgeprägt verschmälert oder aufgehoben</w:t>
            </w:r>
          </w:p>
        </w:tc>
        <w:tc>
          <w:tcPr>
            <w:tcW w:w="1328" w:type="pct"/>
          </w:tcPr>
          <w:p w14:paraId="08D8D72E" w14:textId="77777777" w:rsidR="000F0644" w:rsidRPr="00743DF3" w:rsidRDefault="00E251E1" w:rsidP="000361A4">
            <w:pPr>
              <w:pStyle w:val="Tabellentext"/>
            </w:pPr>
            <w:r>
              <w:t>GELENKSPALTK</w:t>
            </w:r>
          </w:p>
        </w:tc>
      </w:tr>
      <w:tr w:rsidR="00275B01" w:rsidRPr="00743DF3" w14:paraId="6299D25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F75C03" w14:textId="77777777" w:rsidR="000F0644" w:rsidRPr="00743DF3" w:rsidRDefault="00E251E1" w:rsidP="000361A4">
            <w:pPr>
              <w:pStyle w:val="Tabellentext"/>
            </w:pPr>
            <w:r>
              <w:t>33:E</w:t>
            </w:r>
          </w:p>
        </w:tc>
        <w:tc>
          <w:tcPr>
            <w:tcW w:w="1075" w:type="pct"/>
          </w:tcPr>
          <w:p w14:paraId="4891C3A5" w14:textId="77777777" w:rsidR="000F0644" w:rsidRPr="00743DF3" w:rsidRDefault="00E251E1" w:rsidP="000361A4">
            <w:pPr>
              <w:pStyle w:val="Tabellentext"/>
            </w:pPr>
            <w:r>
              <w:t>Sklerose</w:t>
            </w:r>
          </w:p>
        </w:tc>
        <w:tc>
          <w:tcPr>
            <w:tcW w:w="326" w:type="pct"/>
          </w:tcPr>
          <w:p w14:paraId="1B0B78A5" w14:textId="77777777" w:rsidR="000F0644" w:rsidRPr="00743DF3" w:rsidRDefault="00E251E1" w:rsidP="000361A4">
            <w:pPr>
              <w:pStyle w:val="Tabellentext"/>
            </w:pPr>
            <w:r>
              <w:t>M</w:t>
            </w:r>
          </w:p>
        </w:tc>
        <w:tc>
          <w:tcPr>
            <w:tcW w:w="1646" w:type="pct"/>
          </w:tcPr>
          <w:p w14:paraId="22201468" w14:textId="77777777" w:rsidR="000F0644" w:rsidRPr="00743DF3" w:rsidRDefault="00E251E1" w:rsidP="00177070">
            <w:pPr>
              <w:pStyle w:val="Tabellentext"/>
              <w:ind w:left="453" w:hanging="340"/>
            </w:pPr>
            <w:r>
              <w:t>0 =</w:t>
            </w:r>
            <w:r>
              <w:tab/>
              <w:t>keine Sklerose</w:t>
            </w:r>
          </w:p>
          <w:p w14:paraId="43BB91AE" w14:textId="77777777" w:rsidR="000F0644" w:rsidRPr="00743DF3" w:rsidRDefault="00E251E1" w:rsidP="00177070">
            <w:pPr>
              <w:pStyle w:val="Tabellentext"/>
              <w:ind w:left="453" w:hanging="340"/>
            </w:pPr>
            <w:r>
              <w:t>1 =</w:t>
            </w:r>
            <w:r>
              <w:tab/>
              <w:t xml:space="preserve">mäßige subchondrale </w:t>
            </w:r>
            <w:r>
              <w:t>Sklerose</w:t>
            </w:r>
          </w:p>
          <w:p w14:paraId="0DD08706" w14:textId="77777777" w:rsidR="000F0644" w:rsidRPr="00743DF3" w:rsidRDefault="00E251E1" w:rsidP="00177070">
            <w:pPr>
              <w:pStyle w:val="Tabellentext"/>
              <w:ind w:left="453" w:hanging="340"/>
            </w:pPr>
            <w:r>
              <w:t>2 =</w:t>
            </w:r>
            <w:r>
              <w:tab/>
              <w:t>ausgeprägte subchondrale Sklerose</w:t>
            </w:r>
          </w:p>
          <w:p w14:paraId="13D8973F" w14:textId="77777777" w:rsidR="000F0644" w:rsidRPr="00743DF3" w:rsidRDefault="00E251E1" w:rsidP="00177070">
            <w:pPr>
              <w:pStyle w:val="Tabellentext"/>
              <w:ind w:left="453" w:hanging="340"/>
            </w:pPr>
            <w:r>
              <w:t>3 =</w:t>
            </w:r>
            <w:r>
              <w:tab/>
              <w:t>Sklerose mit Zysten Femur, Tibia, Patella</w:t>
            </w:r>
          </w:p>
        </w:tc>
        <w:tc>
          <w:tcPr>
            <w:tcW w:w="1328" w:type="pct"/>
          </w:tcPr>
          <w:p w14:paraId="772F09D9" w14:textId="77777777" w:rsidR="000F0644" w:rsidRPr="00743DF3" w:rsidRDefault="00E251E1" w:rsidP="000361A4">
            <w:pPr>
              <w:pStyle w:val="Tabellentext"/>
            </w:pPr>
            <w:r>
              <w:t>SKLEROSEK</w:t>
            </w:r>
          </w:p>
        </w:tc>
      </w:tr>
      <w:tr w:rsidR="00275B01" w:rsidRPr="00743DF3" w14:paraId="2DC2697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279EBC" w14:textId="77777777" w:rsidR="000F0644" w:rsidRPr="00743DF3" w:rsidRDefault="00E251E1" w:rsidP="000361A4">
            <w:pPr>
              <w:pStyle w:val="Tabellentext"/>
            </w:pPr>
            <w:r>
              <w:t>34:E</w:t>
            </w:r>
          </w:p>
        </w:tc>
        <w:tc>
          <w:tcPr>
            <w:tcW w:w="1075" w:type="pct"/>
          </w:tcPr>
          <w:p w14:paraId="05017C8D" w14:textId="77777777" w:rsidR="000F0644" w:rsidRPr="00743DF3" w:rsidRDefault="00E251E1" w:rsidP="000361A4">
            <w:pPr>
              <w:pStyle w:val="Tabellentext"/>
            </w:pPr>
            <w:r>
              <w:t>Deformierung</w:t>
            </w:r>
          </w:p>
        </w:tc>
        <w:tc>
          <w:tcPr>
            <w:tcW w:w="326" w:type="pct"/>
          </w:tcPr>
          <w:p w14:paraId="2513D011" w14:textId="77777777" w:rsidR="000F0644" w:rsidRPr="00743DF3" w:rsidRDefault="00E251E1" w:rsidP="000361A4">
            <w:pPr>
              <w:pStyle w:val="Tabellentext"/>
            </w:pPr>
            <w:r>
              <w:t>M</w:t>
            </w:r>
          </w:p>
        </w:tc>
        <w:tc>
          <w:tcPr>
            <w:tcW w:w="1646" w:type="pct"/>
          </w:tcPr>
          <w:p w14:paraId="0421E16A" w14:textId="77777777" w:rsidR="000F0644" w:rsidRPr="00743DF3" w:rsidRDefault="00E251E1" w:rsidP="00177070">
            <w:pPr>
              <w:pStyle w:val="Tabellentext"/>
              <w:ind w:left="453" w:hanging="340"/>
            </w:pPr>
            <w:r>
              <w:t>0 =</w:t>
            </w:r>
            <w:r>
              <w:tab/>
              <w:t>keine Deformierung</w:t>
            </w:r>
          </w:p>
          <w:p w14:paraId="22D14CB1" w14:textId="77777777" w:rsidR="000F0644" w:rsidRPr="00743DF3" w:rsidRDefault="00E251E1" w:rsidP="00177070">
            <w:pPr>
              <w:pStyle w:val="Tabellentext"/>
              <w:ind w:left="453" w:hanging="340"/>
            </w:pPr>
            <w:r>
              <w:t>1 =</w:t>
            </w:r>
            <w:r>
              <w:tab/>
              <w:t>Entrundung der Femurkondylen</w:t>
            </w:r>
          </w:p>
          <w:p w14:paraId="5277EA15" w14:textId="77777777" w:rsidR="000F0644" w:rsidRPr="00743DF3" w:rsidRDefault="00E251E1" w:rsidP="00177070">
            <w:pPr>
              <w:pStyle w:val="Tabellentext"/>
              <w:ind w:left="453" w:hanging="340"/>
            </w:pPr>
            <w:r>
              <w:t>2 =</w:t>
            </w:r>
            <w:r>
              <w:tab/>
              <w:t>ausgeprägte Destruktion, Deformierung</w:t>
            </w:r>
          </w:p>
        </w:tc>
        <w:tc>
          <w:tcPr>
            <w:tcW w:w="1328" w:type="pct"/>
          </w:tcPr>
          <w:p w14:paraId="5D5C01EB" w14:textId="77777777" w:rsidR="000F0644" w:rsidRPr="00743DF3" w:rsidRDefault="00E251E1" w:rsidP="000361A4">
            <w:pPr>
              <w:pStyle w:val="Tabellentext"/>
            </w:pPr>
            <w:r>
              <w:t>DEFORMK</w:t>
            </w:r>
          </w:p>
        </w:tc>
      </w:tr>
      <w:tr w:rsidR="00275B01" w:rsidRPr="00743DF3" w14:paraId="6656A3E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655C770" w14:textId="77777777" w:rsidR="000F0644" w:rsidRPr="00743DF3" w:rsidRDefault="00E251E1" w:rsidP="000361A4">
            <w:pPr>
              <w:pStyle w:val="Tabellentext"/>
            </w:pPr>
            <w:r>
              <w:t>35:E</w:t>
            </w:r>
          </w:p>
        </w:tc>
        <w:tc>
          <w:tcPr>
            <w:tcW w:w="1075" w:type="pct"/>
          </w:tcPr>
          <w:p w14:paraId="73D0E428" w14:textId="77777777" w:rsidR="000F0644" w:rsidRPr="00743DF3" w:rsidRDefault="00E251E1" w:rsidP="000361A4">
            <w:pPr>
              <w:pStyle w:val="Tabellentext"/>
            </w:pPr>
            <w:r>
              <w:t>Wurde die Implantation einer unikondylären Schlittenprothese durchgeführt?</w:t>
            </w:r>
          </w:p>
        </w:tc>
        <w:tc>
          <w:tcPr>
            <w:tcW w:w="326" w:type="pct"/>
          </w:tcPr>
          <w:p w14:paraId="2FCDD5E2" w14:textId="77777777" w:rsidR="000F0644" w:rsidRPr="00743DF3" w:rsidRDefault="00E251E1" w:rsidP="000361A4">
            <w:pPr>
              <w:pStyle w:val="Tabellentext"/>
            </w:pPr>
            <w:r>
              <w:t>M</w:t>
            </w:r>
          </w:p>
        </w:tc>
        <w:tc>
          <w:tcPr>
            <w:tcW w:w="1646" w:type="pct"/>
          </w:tcPr>
          <w:p w14:paraId="0693029E" w14:textId="77777777" w:rsidR="000F0644" w:rsidRPr="00743DF3" w:rsidRDefault="00E251E1" w:rsidP="00177070">
            <w:pPr>
              <w:pStyle w:val="Tabellentext"/>
              <w:ind w:left="453" w:hanging="340"/>
            </w:pPr>
            <w:r>
              <w:t>0 =</w:t>
            </w:r>
            <w:r>
              <w:tab/>
              <w:t>nein</w:t>
            </w:r>
          </w:p>
          <w:p w14:paraId="50D80DC3" w14:textId="77777777" w:rsidR="000F0644" w:rsidRPr="00743DF3" w:rsidRDefault="00E251E1" w:rsidP="00177070">
            <w:pPr>
              <w:pStyle w:val="Tabellentext"/>
              <w:ind w:left="453" w:hanging="340"/>
            </w:pPr>
            <w:r>
              <w:t>1 =</w:t>
            </w:r>
            <w:r>
              <w:tab/>
              <w:t>ja</w:t>
            </w:r>
          </w:p>
        </w:tc>
        <w:tc>
          <w:tcPr>
            <w:tcW w:w="1328" w:type="pct"/>
          </w:tcPr>
          <w:p w14:paraId="0B94CBAF" w14:textId="77777777" w:rsidR="000F0644" w:rsidRPr="00743DF3" w:rsidRDefault="00E251E1" w:rsidP="000361A4">
            <w:pPr>
              <w:pStyle w:val="Tabellentext"/>
            </w:pPr>
            <w:r>
              <w:t>KNIESCHLITTEN</w:t>
            </w:r>
          </w:p>
        </w:tc>
      </w:tr>
      <w:tr w:rsidR="00275B01" w:rsidRPr="00743DF3" w14:paraId="5B1F3B8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D9EE7E" w14:textId="77777777" w:rsidR="000F0644" w:rsidRPr="00743DF3" w:rsidRDefault="00E251E1" w:rsidP="000361A4">
            <w:pPr>
              <w:pStyle w:val="Tabellentext"/>
            </w:pPr>
            <w:r>
              <w:t>38:E</w:t>
            </w:r>
          </w:p>
        </w:tc>
        <w:tc>
          <w:tcPr>
            <w:tcW w:w="1075" w:type="pct"/>
          </w:tcPr>
          <w:p w14:paraId="579F25FF" w14:textId="77777777" w:rsidR="000F0644" w:rsidRPr="00743DF3" w:rsidRDefault="00E251E1" w:rsidP="000361A4">
            <w:pPr>
              <w:pStyle w:val="Tabellentext"/>
            </w:pPr>
            <w:r>
              <w:t>erosive Gelenkzerstörung (Schweregrad nach Larsen-Dale-Eek)</w:t>
            </w:r>
          </w:p>
        </w:tc>
        <w:tc>
          <w:tcPr>
            <w:tcW w:w="326" w:type="pct"/>
          </w:tcPr>
          <w:p w14:paraId="0F8199C1" w14:textId="77777777" w:rsidR="000F0644" w:rsidRPr="00743DF3" w:rsidRDefault="00E251E1" w:rsidP="000361A4">
            <w:pPr>
              <w:pStyle w:val="Tabellentext"/>
            </w:pPr>
            <w:r>
              <w:t>K</w:t>
            </w:r>
          </w:p>
        </w:tc>
        <w:tc>
          <w:tcPr>
            <w:tcW w:w="1646" w:type="pct"/>
          </w:tcPr>
          <w:p w14:paraId="79F44D16" w14:textId="77777777" w:rsidR="000F0644" w:rsidRPr="00743DF3" w:rsidRDefault="00E251E1" w:rsidP="00177070">
            <w:pPr>
              <w:pStyle w:val="Tabellentext"/>
              <w:ind w:left="453" w:hanging="340"/>
            </w:pPr>
            <w:r>
              <w:t>0 =</w:t>
            </w:r>
            <w:r>
              <w:tab/>
              <w:t>Grad 0 normal</w:t>
            </w:r>
          </w:p>
          <w:p w14:paraId="2C3E4C3D" w14:textId="77777777" w:rsidR="000F0644" w:rsidRPr="00743DF3" w:rsidRDefault="00E251E1" w:rsidP="00177070">
            <w:pPr>
              <w:pStyle w:val="Tabellentext"/>
              <w:ind w:left="453" w:hanging="340"/>
            </w:pPr>
            <w:r>
              <w:t>1 =</w:t>
            </w:r>
            <w:r>
              <w:tab/>
              <w:t>Grad 1 geringe Veränderung</w:t>
            </w:r>
          </w:p>
          <w:p w14:paraId="6CFF94C0" w14:textId="77777777" w:rsidR="000F0644" w:rsidRPr="00743DF3" w:rsidRDefault="00E251E1" w:rsidP="00177070">
            <w:pPr>
              <w:pStyle w:val="Tabellentext"/>
              <w:ind w:left="453" w:hanging="340"/>
            </w:pPr>
            <w:r>
              <w:t>2 =</w:t>
            </w:r>
            <w:r>
              <w:tab/>
              <w:t xml:space="preserve">Grad 2 definitive </w:t>
            </w:r>
            <w:r>
              <w:t>Veränderung</w:t>
            </w:r>
          </w:p>
          <w:p w14:paraId="23FA8CBA" w14:textId="77777777" w:rsidR="000F0644" w:rsidRPr="00743DF3" w:rsidRDefault="00E251E1" w:rsidP="00177070">
            <w:pPr>
              <w:pStyle w:val="Tabellentext"/>
              <w:ind w:left="453" w:hanging="340"/>
            </w:pPr>
            <w:r>
              <w:t>3 =</w:t>
            </w:r>
            <w:r>
              <w:tab/>
              <w:t>Grad 3 deutliche Veränderung</w:t>
            </w:r>
          </w:p>
          <w:p w14:paraId="5DF58287" w14:textId="77777777" w:rsidR="000F0644" w:rsidRPr="00743DF3" w:rsidRDefault="00E251E1" w:rsidP="00177070">
            <w:pPr>
              <w:pStyle w:val="Tabellentext"/>
              <w:ind w:left="453" w:hanging="340"/>
            </w:pPr>
            <w:r>
              <w:t>4 =</w:t>
            </w:r>
            <w:r>
              <w:tab/>
              <w:t>Grad 4 schwere Veränderung</w:t>
            </w:r>
          </w:p>
          <w:p w14:paraId="2E9D4F68" w14:textId="77777777" w:rsidR="000F0644" w:rsidRPr="00743DF3" w:rsidRDefault="00E251E1" w:rsidP="00177070">
            <w:pPr>
              <w:pStyle w:val="Tabellentext"/>
              <w:ind w:left="453" w:hanging="340"/>
            </w:pPr>
            <w:r>
              <w:lastRenderedPageBreak/>
              <w:t>5 =</w:t>
            </w:r>
            <w:r>
              <w:tab/>
              <w:t>Grad 5 mutilierende Veränderung</w:t>
            </w:r>
          </w:p>
        </w:tc>
        <w:tc>
          <w:tcPr>
            <w:tcW w:w="1328" w:type="pct"/>
          </w:tcPr>
          <w:p w14:paraId="63FC24DE" w14:textId="77777777" w:rsidR="000F0644" w:rsidRPr="00743DF3" w:rsidRDefault="00E251E1" w:rsidP="000361A4">
            <w:pPr>
              <w:pStyle w:val="Tabellentext"/>
            </w:pPr>
            <w:r>
              <w:lastRenderedPageBreak/>
              <w:t>LARSEN</w:t>
            </w:r>
          </w:p>
        </w:tc>
      </w:tr>
      <w:tr w:rsidR="00275B01" w:rsidRPr="00743DF3" w14:paraId="6EA4593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3C876F" w14:textId="77777777" w:rsidR="000F0644" w:rsidRPr="00743DF3" w:rsidRDefault="00E251E1" w:rsidP="000361A4">
            <w:pPr>
              <w:pStyle w:val="Tabellentext"/>
            </w:pPr>
            <w:r>
              <w:t>60:B</w:t>
            </w:r>
          </w:p>
        </w:tc>
        <w:tc>
          <w:tcPr>
            <w:tcW w:w="1075" w:type="pct"/>
          </w:tcPr>
          <w:p w14:paraId="252486CA" w14:textId="77777777" w:rsidR="000F0644" w:rsidRPr="00743DF3" w:rsidRDefault="00E251E1" w:rsidP="000361A4">
            <w:pPr>
              <w:pStyle w:val="Tabellentext"/>
            </w:pPr>
            <w:r>
              <w:t>Entlassungsdiagnos(en)</w:t>
            </w:r>
          </w:p>
        </w:tc>
        <w:tc>
          <w:tcPr>
            <w:tcW w:w="326" w:type="pct"/>
          </w:tcPr>
          <w:p w14:paraId="0553C895" w14:textId="77777777" w:rsidR="000F0644" w:rsidRPr="00743DF3" w:rsidRDefault="00E251E1" w:rsidP="000361A4">
            <w:pPr>
              <w:pStyle w:val="Tabellentext"/>
            </w:pPr>
            <w:r>
              <w:t>M</w:t>
            </w:r>
          </w:p>
        </w:tc>
        <w:tc>
          <w:tcPr>
            <w:tcW w:w="1646" w:type="pct"/>
          </w:tcPr>
          <w:p w14:paraId="7A429D65" w14:textId="77777777" w:rsidR="000F0644" w:rsidRPr="00743DF3" w:rsidRDefault="00E251E1" w:rsidP="00177070">
            <w:pPr>
              <w:pStyle w:val="Tabellentext"/>
              <w:ind w:left="453" w:hanging="340"/>
            </w:pPr>
            <w:r>
              <w:t>ICD-10-GM SGB V: http://www.dimdi.de</w:t>
            </w:r>
          </w:p>
        </w:tc>
        <w:tc>
          <w:tcPr>
            <w:tcW w:w="1328" w:type="pct"/>
          </w:tcPr>
          <w:p w14:paraId="689D1E68" w14:textId="77777777" w:rsidR="000F0644" w:rsidRPr="00743DF3" w:rsidRDefault="00E251E1" w:rsidP="000361A4">
            <w:pPr>
              <w:pStyle w:val="Tabellentext"/>
            </w:pPr>
            <w:r>
              <w:t>ENTLDIAG</w:t>
            </w:r>
          </w:p>
        </w:tc>
      </w:tr>
      <w:tr w:rsidR="00275B01" w:rsidRPr="00743DF3" w14:paraId="50314A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FF803A" w14:textId="77777777" w:rsidR="000F0644" w:rsidRPr="00743DF3" w:rsidRDefault="00E251E1" w:rsidP="000361A4">
            <w:pPr>
              <w:pStyle w:val="Tabellentext"/>
            </w:pPr>
            <w:r>
              <w:t>EF*</w:t>
            </w:r>
          </w:p>
        </w:tc>
        <w:tc>
          <w:tcPr>
            <w:tcW w:w="1075" w:type="pct"/>
          </w:tcPr>
          <w:p w14:paraId="31E7049E" w14:textId="77777777" w:rsidR="000F0644" w:rsidRPr="00743DF3" w:rsidRDefault="00E251E1" w:rsidP="000361A4">
            <w:pPr>
              <w:pStyle w:val="Tabellentext"/>
            </w:pPr>
            <w:r>
              <w:t>Patientenalter am Aufnahmetag in Jahren</w:t>
            </w:r>
          </w:p>
        </w:tc>
        <w:tc>
          <w:tcPr>
            <w:tcW w:w="326" w:type="pct"/>
          </w:tcPr>
          <w:p w14:paraId="06A8E92F" w14:textId="77777777" w:rsidR="000F0644" w:rsidRPr="00743DF3" w:rsidRDefault="00E251E1" w:rsidP="000361A4">
            <w:pPr>
              <w:pStyle w:val="Tabellentext"/>
            </w:pPr>
            <w:r>
              <w:t>-</w:t>
            </w:r>
          </w:p>
        </w:tc>
        <w:tc>
          <w:tcPr>
            <w:tcW w:w="1646" w:type="pct"/>
          </w:tcPr>
          <w:p w14:paraId="19066401" w14:textId="77777777" w:rsidR="000F0644" w:rsidRPr="00743DF3" w:rsidRDefault="00E251E1" w:rsidP="00177070">
            <w:pPr>
              <w:pStyle w:val="Tabellentext"/>
              <w:ind w:left="453" w:hanging="340"/>
            </w:pPr>
            <w:r>
              <w:t>alter(GEBDATUM;AUFNDATUM)</w:t>
            </w:r>
          </w:p>
        </w:tc>
        <w:tc>
          <w:tcPr>
            <w:tcW w:w="1328" w:type="pct"/>
          </w:tcPr>
          <w:p w14:paraId="2537291F" w14:textId="77777777" w:rsidR="000F0644" w:rsidRPr="00743DF3" w:rsidRDefault="00E251E1" w:rsidP="000361A4">
            <w:pPr>
              <w:pStyle w:val="Tabellentext"/>
            </w:pPr>
            <w:r>
              <w:t>alter</w:t>
            </w:r>
          </w:p>
        </w:tc>
      </w:tr>
    </w:tbl>
    <w:p w14:paraId="0E143693" w14:textId="77777777" w:rsidR="00A53F02" w:rsidRDefault="00E251E1" w:rsidP="00A53F02">
      <w:pPr>
        <w:spacing w:after="0"/>
        <w:rPr>
          <w:sz w:val="14"/>
          <w:szCs w:val="14"/>
        </w:rPr>
      </w:pPr>
      <w:r w:rsidRPr="003021AF">
        <w:rPr>
          <w:sz w:val="14"/>
          <w:szCs w:val="14"/>
        </w:rPr>
        <w:t>*Ersatzfeld im Exportformat</w:t>
      </w:r>
    </w:p>
    <w:p w14:paraId="387E5C07" w14:textId="77777777" w:rsidR="00E46E82" w:rsidRDefault="00E46E82">
      <w:pPr>
        <w:sectPr w:rsidR="00E46E82"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629D3BFA" w14:textId="77777777" w:rsidR="0094520C" w:rsidRDefault="00E251E1"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040BA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12D1F1" w14:textId="77777777" w:rsidR="000517F0" w:rsidRPr="000517F0" w:rsidRDefault="00E251E1" w:rsidP="009A4847">
            <w:pPr>
              <w:pStyle w:val="Tabellenkopf"/>
            </w:pPr>
            <w:r>
              <w:t>ID</w:t>
            </w:r>
          </w:p>
        </w:tc>
        <w:tc>
          <w:tcPr>
            <w:tcW w:w="5885" w:type="dxa"/>
          </w:tcPr>
          <w:p w14:paraId="7E0CE882"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54020</w:t>
            </w:r>
          </w:p>
        </w:tc>
      </w:tr>
      <w:tr w:rsidR="000955B5" w14:paraId="3213AF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4E7373" w14:textId="77777777" w:rsidR="000955B5" w:rsidRDefault="00E251E1" w:rsidP="009A4847">
            <w:pPr>
              <w:pStyle w:val="Tabellenkopf"/>
            </w:pPr>
            <w:r>
              <w:t>Bezeichnung</w:t>
            </w:r>
          </w:p>
        </w:tc>
        <w:tc>
          <w:tcPr>
            <w:tcW w:w="5885" w:type="dxa"/>
          </w:tcPr>
          <w:p w14:paraId="02AFEC95"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Indikation zur elektiven Knieendoprothesen-Erstimplantation</w:t>
            </w:r>
          </w:p>
        </w:tc>
      </w:tr>
      <w:tr w:rsidR="000955B5" w14:paraId="4DB0A7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4185A5" w14:textId="77777777" w:rsidR="000955B5" w:rsidRDefault="00E251E1" w:rsidP="009A4847">
            <w:pPr>
              <w:pStyle w:val="Tabellenkopf"/>
            </w:pPr>
            <w:r>
              <w:t>Indikatortyp</w:t>
            </w:r>
          </w:p>
        </w:tc>
        <w:tc>
          <w:tcPr>
            <w:tcW w:w="5885" w:type="dxa"/>
          </w:tcPr>
          <w:p w14:paraId="44B0CCE1"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5B5F2F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19E2C9" w14:textId="77777777" w:rsidR="000955B5" w:rsidRDefault="00E251E1" w:rsidP="000955B5">
            <w:pPr>
              <w:pStyle w:val="Tabellenkopf"/>
            </w:pPr>
            <w:r>
              <w:t>Art des Wertes</w:t>
            </w:r>
          </w:p>
        </w:tc>
        <w:tc>
          <w:tcPr>
            <w:tcW w:w="5885" w:type="dxa"/>
          </w:tcPr>
          <w:p w14:paraId="351E02D3"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6842F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A54301" w14:textId="77777777" w:rsidR="000955B5" w:rsidRDefault="00E251E1" w:rsidP="000955B5">
            <w:pPr>
              <w:pStyle w:val="Tabellenkopf"/>
            </w:pPr>
            <w:r>
              <w:t>Bezug zum Verfahren</w:t>
            </w:r>
          </w:p>
        </w:tc>
        <w:tc>
          <w:tcPr>
            <w:tcW w:w="5885" w:type="dxa"/>
          </w:tcPr>
          <w:p w14:paraId="78086E80"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D00FA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1ECC84" w14:textId="77777777" w:rsidR="000955B5" w:rsidRDefault="00E251E1" w:rsidP="000955B5">
            <w:pPr>
              <w:pStyle w:val="Tabellenkopf"/>
            </w:pPr>
            <w:r>
              <w:t>Berechnun</w:t>
            </w:r>
            <w:r>
              <w:t>gsart</w:t>
            </w:r>
          </w:p>
        </w:tc>
        <w:tc>
          <w:tcPr>
            <w:tcW w:w="5885" w:type="dxa"/>
          </w:tcPr>
          <w:p w14:paraId="6098B26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8C40E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8690E2" w14:textId="77777777" w:rsidR="000955B5" w:rsidRDefault="00E251E1" w:rsidP="000955B5">
            <w:pPr>
              <w:pStyle w:val="Tabellenkopf"/>
            </w:pPr>
            <w:r>
              <w:t>Referenzbereich 2019</w:t>
            </w:r>
          </w:p>
        </w:tc>
        <w:tc>
          <w:tcPr>
            <w:tcW w:w="5885" w:type="dxa"/>
          </w:tcPr>
          <w:p w14:paraId="0A70E9C0"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403AB7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67042A" w14:textId="77777777" w:rsidR="000955B5" w:rsidRDefault="00E251E1" w:rsidP="00CA48E9">
            <w:pPr>
              <w:pStyle w:val="Tabellenkopf"/>
            </w:pPr>
            <w:r w:rsidRPr="00E37ACC">
              <w:t xml:space="preserve">Referenzbereich </w:t>
            </w:r>
            <w:r>
              <w:t>2018</w:t>
            </w:r>
          </w:p>
        </w:tc>
        <w:tc>
          <w:tcPr>
            <w:tcW w:w="5885" w:type="dxa"/>
          </w:tcPr>
          <w:p w14:paraId="7F17699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7E7BFB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A7F7D3" w14:textId="77777777" w:rsidR="000955B5" w:rsidRDefault="00E251E1" w:rsidP="000955B5">
            <w:pPr>
              <w:pStyle w:val="Tabellenkopf"/>
            </w:pPr>
            <w:r>
              <w:t>Erläuterung zum Referenzbereich 2019</w:t>
            </w:r>
          </w:p>
        </w:tc>
        <w:tc>
          <w:tcPr>
            <w:tcW w:w="5885" w:type="dxa"/>
          </w:tcPr>
          <w:p w14:paraId="71DB2088"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6157C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5F5A8A" w14:textId="77777777" w:rsidR="000955B5" w:rsidRDefault="00E251E1" w:rsidP="000955B5">
            <w:pPr>
              <w:pStyle w:val="Tabellenkopf"/>
            </w:pPr>
            <w:r>
              <w:t>Erläuterung zum Strukturierten Dialog bzw. Stellungnahmeverfahren 2019</w:t>
            </w:r>
          </w:p>
        </w:tc>
        <w:tc>
          <w:tcPr>
            <w:tcW w:w="5885" w:type="dxa"/>
          </w:tcPr>
          <w:p w14:paraId="662149B4"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Fälle, bei denen aufgrund eines akut eingetretenen traumatischen Ereignisses (insbesondere Frakturen der kniebildenden Gelenkflächen bzw. der knienahen Anteile von Ober- und/oder Unterschenkel) eine Erstimplantation einer Endoprothese erfolgt, sind im Doku</w:t>
            </w:r>
            <w:r>
              <w:t>mentationsbogen nicht abbildbar und daher im Strukturierten Dialog entsprechend zu bewerten.</w:t>
            </w:r>
          </w:p>
        </w:tc>
      </w:tr>
      <w:tr w:rsidR="000955B5" w14:paraId="66A4CD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44A34A" w14:textId="77777777" w:rsidR="000955B5" w:rsidRDefault="00E251E1" w:rsidP="000955B5">
            <w:pPr>
              <w:pStyle w:val="Tabellenkopf"/>
            </w:pPr>
            <w:r w:rsidRPr="00E37ACC">
              <w:t>Methode der Risikoadjustierung</w:t>
            </w:r>
          </w:p>
        </w:tc>
        <w:tc>
          <w:tcPr>
            <w:tcW w:w="5885" w:type="dxa"/>
          </w:tcPr>
          <w:p w14:paraId="613919E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6FE5F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73363F" w14:textId="77777777" w:rsidR="000955B5" w:rsidRPr="00E37ACC" w:rsidRDefault="00E251E1" w:rsidP="000955B5">
            <w:pPr>
              <w:pStyle w:val="Tabellenkopf"/>
            </w:pPr>
            <w:r>
              <w:t>Erläuterung der Risikoadjustierung</w:t>
            </w:r>
          </w:p>
        </w:tc>
        <w:tc>
          <w:tcPr>
            <w:tcW w:w="5885" w:type="dxa"/>
          </w:tcPr>
          <w:p w14:paraId="6DF4E4E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E1F7A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AF8090" w14:textId="77777777" w:rsidR="000955B5" w:rsidRPr="00E37ACC" w:rsidRDefault="00E251E1" w:rsidP="000955B5">
            <w:pPr>
              <w:pStyle w:val="Tabellenkopf"/>
            </w:pPr>
            <w:r w:rsidRPr="00E37ACC">
              <w:t>Rechenregeln</w:t>
            </w:r>
          </w:p>
        </w:tc>
        <w:tc>
          <w:tcPr>
            <w:tcW w:w="5885" w:type="dxa"/>
          </w:tcPr>
          <w:p w14:paraId="32E3FCC3"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F64A69E"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Eingriffe bei Patientinnen und  Patienten,  </w:t>
            </w:r>
            <w:r>
              <w:br/>
              <w:t xml:space="preserve">die das Kriterium Schmerzen und mindestens 4 Punkte im modifizierten Kellgren-Lawrence-Score </w:t>
            </w:r>
            <w:r>
              <w:br/>
              <w:t xml:space="preserve">ODER </w:t>
            </w:r>
            <w:r>
              <w:br/>
              <w:t>die das Kriterium Schmerzen und bei Erkrankungen aus dem rheumatischen Formenkreis mindestens Grad 3 nach Larse</w:t>
            </w:r>
            <w:r>
              <w:t xml:space="preserve">n-Dale-Eek erfüllen </w:t>
            </w:r>
            <w:r>
              <w:br/>
              <w:t xml:space="preserve">ODER </w:t>
            </w:r>
            <w:r>
              <w:br/>
              <w:t>die eine Voroperation mit osteosynthetischer Versorgung einer kniegelenksnahen Fraktur (S82.1* Fraktur des proximalen Endes der Tibia; S72.4 distale Fraktur des Femurs) hatten und bei denen nach Metallentfernung des Osteosynthese</w:t>
            </w:r>
            <w:r>
              <w:t>materials eine Endoprothese am Kniegelenk implantiert wird</w:t>
            </w:r>
          </w:p>
          <w:p w14:paraId="0358FD2E"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7F571E8"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Erstimplantationen von Endoprothesen am Kniegelenk bei Patientinnen und Patienten ab 18 Jahren. </w:t>
            </w:r>
            <w:r>
              <w:br/>
              <w:t>Ausgeschlossen werden Erstimplantationen mit Fraktur des proximalen Endes der Tibia (S82</w:t>
            </w:r>
            <w:r>
              <w:t>.1*) oder einer distalen Fraktur des Femurs (S72.4) im Rahmen eines akut eingetretenen traumatischen Ereignisses, die nicht nach Einsetzen der Prothese bzw. des Implantates (M96.6) entstanden sind und die nicht bereits osteosynthetisch ("Voroperation") ver</w:t>
            </w:r>
            <w:r>
              <w:t>sorgt wurden. Ausgeschlossen wird auch die Implantation einer unikondylären Knieschlittenprothese</w:t>
            </w:r>
          </w:p>
        </w:tc>
      </w:tr>
      <w:tr w:rsidR="000955B5" w14:paraId="5C9457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AB09DE" w14:textId="77777777" w:rsidR="000955B5" w:rsidRPr="00E37ACC" w:rsidRDefault="00E251E1" w:rsidP="000955B5">
            <w:pPr>
              <w:pStyle w:val="Tabellenkopf"/>
            </w:pPr>
            <w:r w:rsidRPr="00E37ACC">
              <w:t>Erläuterung der Rechenregel</w:t>
            </w:r>
          </w:p>
        </w:tc>
        <w:tc>
          <w:tcPr>
            <w:tcW w:w="5885" w:type="dxa"/>
          </w:tcPr>
          <w:p w14:paraId="64A6583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Kriterium Schmerz ist erfüllt, wenn Ruhe- oder Belastungsschmerzen vorliegen. </w:t>
            </w:r>
            <w:r>
              <w:br/>
              <w:t>Das röntgenologische Kriterium ist erfüllt, we</w:t>
            </w:r>
            <w:r>
              <w:t>nn nach dem modifizierten Kellgren-Lawrence-Score (AQUA 2012b) 4 Punkte erreicht sind. Zur angemessenen Abbildung der Indikationsstellung bei Erkrankungen aus dem rheumatischen Formenkreis wird die Klassifikation nach Larsen-Dale-Eek (Rau und Wassenberg, 2</w:t>
            </w:r>
            <w:r>
              <w:t>007) ergänzend zum modifizierten Kellgren-Lawrence-Score angewandt. Bei Vorliegen einer Erkrankung aus dem rheumatischen Formenkreis ist das röntgenologische Kriterium erreicht, sobald die erosive Gelenkzerstörung mit mindestens Grad 3 nach der Klassifikat</w:t>
            </w:r>
            <w:r>
              <w:t>ion nach Larsen-Dale-</w:t>
            </w:r>
            <w:r>
              <w:lastRenderedPageBreak/>
              <w:t xml:space="preserve">Eek bewertet wird oder mindestens 4 Punkte im modifizierten Kellgren-Lawrence-Score erreicht sind.  </w:t>
            </w:r>
            <w:r>
              <w:br/>
              <w:t xml:space="preserve">Die Punktwerte nach dem modifizierten Kellgren-Lawrence-Score für das Kniegelenk sind: </w:t>
            </w:r>
            <w:r>
              <w:br/>
              <w:t xml:space="preserve"> </w:t>
            </w:r>
            <w:r>
              <w:br/>
              <w:t xml:space="preserve">Osteophyten </w:t>
            </w:r>
            <w:r>
              <w:br/>
              <w:t>0 = keine oder beginnend Eminen</w:t>
            </w:r>
            <w:r>
              <w:t xml:space="preserve">tia oder gelenkseitige Patellapole </w:t>
            </w:r>
            <w:r>
              <w:br/>
              <w:t xml:space="preserve">1 = eindeutig  </w:t>
            </w:r>
            <w:r>
              <w:br/>
              <w:t xml:space="preserve"> </w:t>
            </w:r>
            <w:r>
              <w:br/>
              <w:t xml:space="preserve">Gelenkspalt </w:t>
            </w:r>
            <w:r>
              <w:br/>
              <w:t xml:space="preserve">0 = nicht oder mäßig verschmälert </w:t>
            </w:r>
            <w:r>
              <w:br/>
              <w:t xml:space="preserve">1 = hälftig verschmälert </w:t>
            </w:r>
            <w:r>
              <w:br/>
              <w:t xml:space="preserve">2 = ausgeprägt verschmälert oder aufgehoben  </w:t>
            </w:r>
            <w:r>
              <w:br/>
              <w:t xml:space="preserve"> </w:t>
            </w:r>
            <w:r>
              <w:br/>
              <w:t xml:space="preserve">Sklerose </w:t>
            </w:r>
            <w:r>
              <w:br/>
              <w:t xml:space="preserve">0 = keine Sklerose </w:t>
            </w:r>
            <w:r>
              <w:br/>
              <w:t xml:space="preserve">1 = mäßige subchondrale Sklerose </w:t>
            </w:r>
            <w:r>
              <w:br/>
              <w:t xml:space="preserve">2 = ausgeprägte </w:t>
            </w:r>
            <w:r>
              <w:t xml:space="preserve">subchondrale Sklerose </w:t>
            </w:r>
            <w:r>
              <w:br/>
              <w:t xml:space="preserve">3 = Sklerose mit Zysten Femur, Tibia, Patella  </w:t>
            </w:r>
            <w:r>
              <w:br/>
              <w:t xml:space="preserve"> </w:t>
            </w:r>
            <w:r>
              <w:br/>
              <w:t xml:space="preserve">Deformierung </w:t>
            </w:r>
            <w:r>
              <w:br/>
              <w:t xml:space="preserve">0 = keine Deformierung </w:t>
            </w:r>
            <w:r>
              <w:br/>
              <w:t xml:space="preserve">1 = Entrundung der Femurkondylen </w:t>
            </w:r>
            <w:r>
              <w:br/>
              <w:t xml:space="preserve">2 = ausgeprägte Destruktion, Deformierung </w:t>
            </w:r>
            <w:r>
              <w:br/>
              <w:t xml:space="preserve"> </w:t>
            </w:r>
            <w:r>
              <w:br/>
              <w:t>Die Schweregrade der erosiven Gelenkzerstörung nach Larsen-Dale-Ee</w:t>
            </w:r>
            <w:r>
              <w:t xml:space="preserve">k sind: </w:t>
            </w:r>
            <w:r>
              <w:br/>
              <w:t xml:space="preserve"> </w:t>
            </w:r>
            <w:r>
              <w:br/>
              <w:t xml:space="preserve">Grad 0: normal </w:t>
            </w:r>
            <w:r>
              <w:br/>
              <w:t xml:space="preserve">Grad 1: geringe Veränderungen: Weichteilschwellung, gelenknahe Osteoporose oder geringe Gelenkverschmälerung </w:t>
            </w:r>
            <w:r>
              <w:br/>
              <w:t xml:space="preserve">Grad 2: definitive Veränderungen: eine oder mehrere kleine Erosionen, Gelenkspaltverschmälerung nicht obligat </w:t>
            </w:r>
            <w:r>
              <w:br/>
              <w:t xml:space="preserve">Grad 3: </w:t>
            </w:r>
            <w:r>
              <w:t xml:space="preserve">deutliche Veränderungen: ausgeprägte Erosionen und Gelenkspaltverschmälerung sind vorhanden </w:t>
            </w:r>
            <w:r>
              <w:br/>
              <w:t xml:space="preserve">Grad 4: schwere Veränderungen: große Erosionen vorhanden, nur Teile der ursprünglichen Gelenkfläche noch erhalten  </w:t>
            </w:r>
            <w:r>
              <w:br/>
              <w:t>Grad 5: mutilierende Veränderungen, die ursprün</w:t>
            </w:r>
            <w:r>
              <w:t xml:space="preserve">gliche Gelenkfläche ist verschwunden,  schwere Deformität möglich </w:t>
            </w:r>
            <w:r>
              <w:br/>
              <w:t xml:space="preserve"> </w:t>
            </w:r>
            <w:r>
              <w:br/>
              <w:t xml:space="preserve">Der Qualitätsindikator ist angelehnt an den bis 2014 in der externen stationären Qualitätssicherung geführten Indikator mit der QI-ID 276. </w:t>
            </w:r>
            <w:r>
              <w:br/>
              <w:t xml:space="preserve"> </w:t>
            </w:r>
            <w:r>
              <w:br/>
              <w:t>Der QI misst die Qualität der Indikationsstel</w:t>
            </w:r>
            <w:r>
              <w:t>lung.</w:t>
            </w:r>
          </w:p>
        </w:tc>
      </w:tr>
      <w:tr w:rsidR="000955B5" w14:paraId="4214A1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ECE76B" w14:textId="77777777" w:rsidR="000955B5" w:rsidRPr="00E37ACC" w:rsidRDefault="00E251E1" w:rsidP="000955B5">
            <w:pPr>
              <w:pStyle w:val="Tabellenkopf"/>
            </w:pPr>
            <w:r w:rsidRPr="00E37ACC">
              <w:lastRenderedPageBreak/>
              <w:t>Teildatensatzbezug</w:t>
            </w:r>
          </w:p>
        </w:tc>
        <w:tc>
          <w:tcPr>
            <w:tcW w:w="5885" w:type="dxa"/>
          </w:tcPr>
          <w:p w14:paraId="3876D6A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3C9A97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80A7C3" w14:textId="77777777" w:rsidR="000955B5" w:rsidRPr="00E37ACC" w:rsidRDefault="00E251E1" w:rsidP="000955B5">
            <w:pPr>
              <w:pStyle w:val="Tabellenkopf"/>
            </w:pPr>
            <w:r w:rsidRPr="00E37ACC">
              <w:t>Zähler (Formel)</w:t>
            </w:r>
          </w:p>
        </w:tc>
        <w:tc>
          <w:tcPr>
            <w:tcW w:w="5885" w:type="dxa"/>
          </w:tcPr>
          <w:p w14:paraId="5EB0B848" w14:textId="77777777"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(SCHMERZEN %in% c(1,2) &amp;  </w:t>
            </w:r>
            <w:r>
              <w:rPr>
                <w:rStyle w:val="Code"/>
              </w:rPr>
              <w:br/>
              <w:t xml:space="preserve">(fn_KellgrenLawrenceKnie %&gt;=% 4 |  </w:t>
            </w:r>
            <w:r>
              <w:rPr>
                <w:rStyle w:val="Code"/>
              </w:rPr>
              <w:br/>
              <w:t xml:space="preserve">LARSEN %in% c(3,4,5))) |  </w:t>
            </w:r>
            <w:r>
              <w:rPr>
                <w:rStyle w:val="Code"/>
              </w:rPr>
              <w:br/>
              <w:t xml:space="preserve">(ENTLDIAG %any_like% </w:t>
            </w:r>
            <w:r>
              <w:rPr>
                <w:rStyle w:val="Code"/>
              </w:rPr>
              <w:br/>
              <w:t xml:space="preserve">LST$ICD_KEP_kniegelenksnah_Frakturen &amp;  </w:t>
            </w:r>
            <w:r>
              <w:rPr>
                <w:rStyle w:val="Code"/>
              </w:rPr>
              <w:br/>
              <w:t xml:space="preserve">OPSCHLUESSEL %any_like%  </w:t>
            </w:r>
            <w:r>
              <w:rPr>
                <w:rStyle w:val="Code"/>
              </w:rPr>
              <w:br/>
              <w:t xml:space="preserve">LST$OPS_Metallentfernung </w:t>
            </w:r>
            <w:r>
              <w:rPr>
                <w:rStyle w:val="Code"/>
              </w:rPr>
              <w:t xml:space="preserve">&amp;  </w:t>
            </w:r>
            <w:r>
              <w:rPr>
                <w:rStyle w:val="Code"/>
              </w:rPr>
              <w:br/>
              <w:t>VOROPKNIE %==% 1)</w:t>
            </w:r>
          </w:p>
        </w:tc>
      </w:tr>
      <w:tr w:rsidR="00CA3AE5" w14:paraId="0A7399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A7285E" w14:textId="77777777" w:rsidR="00CA3AE5" w:rsidRPr="00E37ACC" w:rsidRDefault="00E251E1" w:rsidP="00CA3AE5">
            <w:pPr>
              <w:pStyle w:val="Tabellenkopf"/>
            </w:pPr>
            <w:r w:rsidRPr="00E37ACC">
              <w:t>Nenner (Formel)</w:t>
            </w:r>
          </w:p>
        </w:tc>
        <w:tc>
          <w:tcPr>
            <w:tcW w:w="5885" w:type="dxa"/>
          </w:tcPr>
          <w:p w14:paraId="54C45166" w14:textId="77777777"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ARTEINGRIFFKNIE %==% 1 &amp;  </w:t>
            </w:r>
            <w:r>
              <w:rPr>
                <w:rStyle w:val="Code"/>
              </w:rPr>
              <w:br/>
              <w:t xml:space="preserve">KNIESCHLITTEN %==% 0 &amp; </w:t>
            </w:r>
            <w:r>
              <w:rPr>
                <w:rStyle w:val="Code"/>
              </w:rPr>
              <w:br/>
              <w:t xml:space="preserve">!(ENTLDIAG %any_like%  </w:t>
            </w:r>
            <w:r>
              <w:rPr>
                <w:rStyle w:val="Code"/>
              </w:rPr>
              <w:br/>
              <w:t xml:space="preserve">LST$ICD_KEP_kniegelenksnah_Frakturen &amp; </w:t>
            </w:r>
            <w:r>
              <w:rPr>
                <w:rStyle w:val="Code"/>
              </w:rPr>
              <w:br/>
              <w:t xml:space="preserve">!ENTLDIAG %any_like%  </w:t>
            </w:r>
            <w:r>
              <w:rPr>
                <w:rStyle w:val="Code"/>
              </w:rPr>
              <w:br/>
              <w:t xml:space="preserve">LST$ICD_KEP_Knochenfrak_nach_Einsetzen_Proth &amp; </w:t>
            </w:r>
            <w:r>
              <w:rPr>
                <w:rStyle w:val="Code"/>
              </w:rPr>
              <w:br/>
            </w:r>
            <w:r>
              <w:rPr>
                <w:rStyle w:val="Code"/>
              </w:rPr>
              <w:t>!OPSCHLUESSEL %any_like% LST$OPS_Metallentfernung)</w:t>
            </w:r>
          </w:p>
        </w:tc>
      </w:tr>
      <w:tr w:rsidR="00CA3AE5" w14:paraId="418FCC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C885D5" w14:textId="77777777" w:rsidR="00CA3AE5" w:rsidRPr="00E37ACC" w:rsidRDefault="00E251E1" w:rsidP="00CA3AE5">
            <w:pPr>
              <w:pStyle w:val="Tabellenkopf"/>
            </w:pPr>
            <w:r w:rsidRPr="00E37ACC">
              <w:t>Verwendete Funktionen</w:t>
            </w:r>
          </w:p>
        </w:tc>
        <w:tc>
          <w:tcPr>
            <w:tcW w:w="5885" w:type="dxa"/>
          </w:tcPr>
          <w:p w14:paraId="1AC2E31F"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fn_KellgrenLawrenceKnie</w:t>
            </w:r>
          </w:p>
        </w:tc>
      </w:tr>
      <w:tr w:rsidR="00CA3AE5" w14:paraId="720C38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9A3D69" w14:textId="77777777" w:rsidR="00CA3AE5" w:rsidRPr="00E37ACC" w:rsidRDefault="00E251E1" w:rsidP="00CA3AE5">
            <w:pPr>
              <w:pStyle w:val="Tabellenkopf"/>
            </w:pPr>
            <w:r w:rsidRPr="00E37ACC">
              <w:lastRenderedPageBreak/>
              <w:t>Verwendete Listen</w:t>
            </w:r>
          </w:p>
        </w:tc>
        <w:tc>
          <w:tcPr>
            <w:tcW w:w="5885" w:type="dxa"/>
          </w:tcPr>
          <w:p w14:paraId="6C32C068"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ICD_KEP_kniegelenksnah_Frakturen</w:t>
            </w:r>
            <w:r>
              <w:br/>
              <w:t>ICD_KEP_Knochenfrak_nach_Einsetzen_Proth</w:t>
            </w:r>
            <w:r>
              <w:br/>
              <w:t>OPS_Metallentfernung</w:t>
            </w:r>
          </w:p>
        </w:tc>
      </w:tr>
      <w:tr w:rsidR="00CA3AE5" w14:paraId="4A52E4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EA68BB" w14:textId="77777777" w:rsidR="00CA3AE5" w:rsidRPr="00E37ACC" w:rsidRDefault="00E251E1" w:rsidP="00CA3AE5">
            <w:pPr>
              <w:pStyle w:val="Tabellenkopf"/>
            </w:pPr>
            <w:r>
              <w:t>Darstellung</w:t>
            </w:r>
          </w:p>
        </w:tc>
        <w:tc>
          <w:tcPr>
            <w:tcW w:w="5885" w:type="dxa"/>
          </w:tcPr>
          <w:p w14:paraId="10C0AA53"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E3A8B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09859D" w14:textId="77777777" w:rsidR="00CA3AE5" w:rsidRPr="00E37ACC" w:rsidRDefault="00E251E1" w:rsidP="00CA3AE5">
            <w:pPr>
              <w:pStyle w:val="Tabellenkopf"/>
            </w:pPr>
            <w:r>
              <w:t>Grafik</w:t>
            </w:r>
          </w:p>
        </w:tc>
        <w:tc>
          <w:tcPr>
            <w:tcW w:w="5885" w:type="dxa"/>
          </w:tcPr>
          <w:p w14:paraId="2D57D95D"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E9902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159221" w14:textId="77777777" w:rsidR="00CA3AE5" w:rsidRPr="00E37ACC" w:rsidRDefault="00E251E1" w:rsidP="00CA3AE5">
            <w:pPr>
              <w:pStyle w:val="Tabellenkopf"/>
            </w:pPr>
            <w:r>
              <w:t>Vergleichbarkeit m</w:t>
            </w:r>
            <w:r>
              <w:t>it Vorjahresergebnissen</w:t>
            </w:r>
          </w:p>
        </w:tc>
        <w:tc>
          <w:tcPr>
            <w:tcW w:w="5885" w:type="dxa"/>
          </w:tcPr>
          <w:p w14:paraId="2193CFD6"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EEFDD14" w14:textId="77777777" w:rsidR="009E1781" w:rsidRDefault="00E251E1" w:rsidP="00AA7E2B">
      <w:pPr>
        <w:pStyle w:val="Tabellentext"/>
        <w:spacing w:before="0" w:after="0" w:line="20" w:lineRule="exact"/>
        <w:ind w:left="0" w:right="0"/>
      </w:pPr>
    </w:p>
    <w:p w14:paraId="2300F886" w14:textId="77777777" w:rsidR="00E46E82" w:rsidRDefault="00E46E82">
      <w:pPr>
        <w:sectPr w:rsidR="00E46E82" w:rsidSect="00AD6E6F">
          <w:pgSz w:w="11906" w:h="16838"/>
          <w:pgMar w:top="1418" w:right="1134" w:bottom="1418" w:left="1701" w:header="454" w:footer="737" w:gutter="0"/>
          <w:cols w:space="708"/>
          <w:docGrid w:linePitch="360"/>
        </w:sectPr>
      </w:pPr>
    </w:p>
    <w:p w14:paraId="774ADF41" w14:textId="77777777" w:rsidR="00D40AF7" w:rsidRDefault="00E251E1" w:rsidP="00CC206C">
      <w:pPr>
        <w:pStyle w:val="Absatzberschriftebene2nurinNavigation"/>
      </w:pPr>
      <w:r>
        <w:lastRenderedPageBreak/>
        <w:t>Literatur</w:t>
      </w:r>
    </w:p>
    <w:p w14:paraId="0E63B1C2" w14:textId="77777777" w:rsidR="00370A14" w:rsidRPr="00370A14" w:rsidRDefault="00E251E1" w:rsidP="00B749F9">
      <w:pPr>
        <w:pStyle w:val="Literatur"/>
      </w:pPr>
      <w:r>
        <w:t>AQUA [Institut für angewandte Qualitätsförderung und Forschung im Gesundheitswesen] (2011): Knie-Totalendoprothesen-Erstimplantation. Beschreibung der Qualitätsindikatoren für das Verfahrensjahr 2010. Stand: 10.05.2011. Göttingen: AQUA. URL: https://sqg.de</w:t>
      </w:r>
      <w:r>
        <w:t>/downloads/QIDB/2010/AQUA_17n5_Indikatoren_2010.pdf (abgerufen am: 09.01.2019).</w:t>
      </w:r>
    </w:p>
    <w:p w14:paraId="21A71DBF" w14:textId="77777777" w:rsidR="00370A14" w:rsidRPr="00370A14" w:rsidRDefault="00E251E1" w:rsidP="00B749F9">
      <w:pPr>
        <w:pStyle w:val="Literatur"/>
      </w:pPr>
    </w:p>
    <w:p w14:paraId="232CD9B1" w14:textId="77777777" w:rsidR="00370A14" w:rsidRPr="00370A14" w:rsidRDefault="00E251E1" w:rsidP="00B749F9">
      <w:pPr>
        <w:pStyle w:val="Literatur"/>
      </w:pPr>
      <w:r>
        <w:t>AQUA [Institut für angewandte Qualitätsförderung und Forschung im Gesundheitswesen] (2012a): Knieendoprothesenversorgung [Abschlussbericht]. Stand: 16.07.2012. Göttingen: AQUA</w:t>
      </w:r>
      <w:r>
        <w:t>. Signatur: 11-SQG-003. URL: https://sqg.de/upload/CONTENT/Neue-Verfahren/Endoprothetik-Knie/Knieendopothesenversorgung_Abschlussbericht.pdf (abgerufen am: 09.01.2019).</w:t>
      </w:r>
    </w:p>
    <w:p w14:paraId="0AA822B6" w14:textId="77777777" w:rsidR="00370A14" w:rsidRPr="00370A14" w:rsidRDefault="00E251E1" w:rsidP="00B749F9">
      <w:pPr>
        <w:pStyle w:val="Literatur"/>
      </w:pPr>
    </w:p>
    <w:p w14:paraId="6F485790" w14:textId="77777777" w:rsidR="00370A14" w:rsidRPr="00370A14" w:rsidRDefault="00E251E1" w:rsidP="00B749F9">
      <w:pPr>
        <w:pStyle w:val="Literatur"/>
      </w:pPr>
      <w:r>
        <w:t>AQUA [Institut für angewandte Qualitätsförderung und Forschung im Gesundheitswesen] (2</w:t>
      </w:r>
      <w:r>
        <w:t>012b): Knieendoprothesenversorgung [Anlagen zum Abschlussbericht]. Stand: 16.07.2012. Göttingen: AQUA. Signatur: 11-SQG-003. URL: https://sqg.de/upload/CONTENT/Neue-Verfahren/Endoprothetik-Knie/Anlagen_Knieendoprothesenversorgung.pdf (abgerufen am: 09.01.2</w:t>
      </w:r>
      <w:r>
        <w:t>019).</w:t>
      </w:r>
    </w:p>
    <w:p w14:paraId="45541909" w14:textId="77777777" w:rsidR="00370A14" w:rsidRPr="00370A14" w:rsidRDefault="00E251E1" w:rsidP="00B749F9">
      <w:pPr>
        <w:pStyle w:val="Literatur"/>
      </w:pPr>
    </w:p>
    <w:p w14:paraId="4651537F" w14:textId="77777777" w:rsidR="00370A14" w:rsidRPr="00370A14" w:rsidRDefault="00E251E1" w:rsidP="00B749F9">
      <w:pPr>
        <w:pStyle w:val="Literatur"/>
      </w:pPr>
      <w:r>
        <w:t>Barrack, RL; McClure, JT; Burak, CF; Clohisy, JC; Parvizi, J; Sharkey, P (2007): Revision Total Knee Arthroplasty: The Patient's Perspective. Clinical Orthopaedics and Related Research 464: 146-150. DOI: 10.1097/BLO.0b013e3181492955.</w:t>
      </w:r>
    </w:p>
    <w:p w14:paraId="38FD1830" w14:textId="77777777" w:rsidR="00370A14" w:rsidRPr="00370A14" w:rsidRDefault="00E251E1" w:rsidP="00B749F9">
      <w:pPr>
        <w:pStyle w:val="Literatur"/>
      </w:pPr>
    </w:p>
    <w:p w14:paraId="6095B63D" w14:textId="77777777" w:rsidR="00370A14" w:rsidRPr="00370A14" w:rsidRDefault="00E251E1" w:rsidP="00B749F9">
      <w:pPr>
        <w:pStyle w:val="Literatur"/>
      </w:pPr>
      <w:r>
        <w:t>Bauersachs, RM</w:t>
      </w:r>
      <w:r>
        <w:t>; Berger, K; Hankowitz, J; Langenberg, K; Marzi, I; Neubauer, G; et al. (2005): Prophylaxis, Diagnosis and Therapy of Surgery-Related Complications in Orthopedic and Trauma Surgery. An Observational Survey (CHANGE). European Journal of Trauma 31(2): 158-16</w:t>
      </w:r>
      <w:r>
        <w:t>7. DOI: 10.1007/s00068-005-1442-0.</w:t>
      </w:r>
    </w:p>
    <w:p w14:paraId="6A7D22F7" w14:textId="77777777" w:rsidR="00370A14" w:rsidRPr="00370A14" w:rsidRDefault="00E251E1" w:rsidP="00B749F9">
      <w:pPr>
        <w:pStyle w:val="Literatur"/>
      </w:pPr>
    </w:p>
    <w:p w14:paraId="5DB351A5" w14:textId="77777777" w:rsidR="00370A14" w:rsidRPr="00370A14" w:rsidRDefault="00E251E1" w:rsidP="00B749F9">
      <w:pPr>
        <w:pStyle w:val="Literatur"/>
      </w:pPr>
      <w:r>
        <w:t>Bergschmidt, P; Bader, R; Finze, S; Ansorge, S; Kundt, G; Mittelmeier, W (2008): Bikondylärer Oberflächenersatz – Einfluss präoperativer Funktionseinschränkungen auf das frühfunktionelle postoperative Outcome. Zeitschrif</w:t>
      </w:r>
      <w:r>
        <w:t>t für Orthopädie und Unfallchirurgie 146(3): 344-351. DOI: 10.1055/s-2008-1038463.</w:t>
      </w:r>
    </w:p>
    <w:p w14:paraId="435000B5" w14:textId="77777777" w:rsidR="00370A14" w:rsidRPr="00370A14" w:rsidRDefault="00E251E1" w:rsidP="00B749F9">
      <w:pPr>
        <w:pStyle w:val="Literatur"/>
      </w:pPr>
    </w:p>
    <w:p w14:paraId="6F37EA74" w14:textId="77777777" w:rsidR="00370A14" w:rsidRPr="00370A14" w:rsidRDefault="00E251E1" w:rsidP="00B749F9">
      <w:pPr>
        <w:pStyle w:val="Literatur"/>
      </w:pPr>
      <w:r>
        <w:t>Caveney, BJ; Caveney, RA (1996): Implications of patient selection and surgical technique for primary total knee arthroplasty. West Virginia Medical Journal 92(3): 128-132.</w:t>
      </w:r>
    </w:p>
    <w:p w14:paraId="4F2A6804" w14:textId="77777777" w:rsidR="00370A14" w:rsidRPr="00370A14" w:rsidRDefault="00E251E1" w:rsidP="00B749F9">
      <w:pPr>
        <w:pStyle w:val="Literatur"/>
      </w:pPr>
    </w:p>
    <w:p w14:paraId="28E52F4E" w14:textId="77777777" w:rsidR="00370A14" w:rsidRPr="00370A14" w:rsidRDefault="00E251E1" w:rsidP="00B749F9">
      <w:pPr>
        <w:pStyle w:val="Literatur"/>
      </w:pPr>
      <w:r>
        <w:t>Chang, CB; Yoo, JH; Koh, IJ; Kang, YG; Seong, SC; Kim, TK (2010): Key factors in determining surgical timing of total knee arthroplasty in osteoarthritic patients: age, radiographic severity, and symptomatic severity. Journal of Orthopaedics and Traumatolo</w:t>
      </w:r>
      <w:r>
        <w:t>gy 11(1): 21-27. DOI: 10.1007/s10195-010-0086-y.</w:t>
      </w:r>
    </w:p>
    <w:p w14:paraId="7B54929B" w14:textId="77777777" w:rsidR="00370A14" w:rsidRPr="00370A14" w:rsidRDefault="00E251E1" w:rsidP="00B749F9">
      <w:pPr>
        <w:pStyle w:val="Literatur"/>
      </w:pPr>
    </w:p>
    <w:p w14:paraId="76894B40" w14:textId="77777777" w:rsidR="00370A14" w:rsidRPr="00370A14" w:rsidRDefault="00E251E1" w:rsidP="00B749F9">
      <w:pPr>
        <w:pStyle w:val="Literatur"/>
      </w:pPr>
      <w:r>
        <w:t>Civinini, R; Carulli, C; Matassi, F; Villano, M; Innocenti, M (2009): Total knee arthroplasty after complex tibial plateau fractures. Musculoskeletal Surgery 93(3): 143-147. DOI: 10.1007/s12306-009-0033-3.</w:t>
      </w:r>
    </w:p>
    <w:p w14:paraId="0C18DBB3" w14:textId="77777777" w:rsidR="00370A14" w:rsidRPr="00370A14" w:rsidRDefault="00E251E1" w:rsidP="00B749F9">
      <w:pPr>
        <w:pStyle w:val="Literatur"/>
      </w:pPr>
    </w:p>
    <w:p w14:paraId="30B128D6" w14:textId="77777777" w:rsidR="00370A14" w:rsidRPr="00370A14" w:rsidRDefault="00E251E1" w:rsidP="00B749F9">
      <w:pPr>
        <w:pStyle w:val="Literatur"/>
      </w:pPr>
      <w:r>
        <w:t>Conaghan, PG; D'Agostino, MA; Le Bars, M; Baron, G; Schmidely, N; Wakefield, R; et al. (2010): Clinical and ultrasonographic predictors of joint replacement for knee osteoarthritis: results from a large, 3-year, prospective EULAR study. Annals of the Rheu</w:t>
      </w:r>
      <w:r>
        <w:t>matic Diseases 69(4): 644-647. DOI: 10.1136/ard.2008.099564.</w:t>
      </w:r>
    </w:p>
    <w:p w14:paraId="1778662C" w14:textId="77777777" w:rsidR="00370A14" w:rsidRPr="00370A14" w:rsidRDefault="00E251E1" w:rsidP="00B749F9">
      <w:pPr>
        <w:pStyle w:val="Literatur"/>
      </w:pPr>
    </w:p>
    <w:p w14:paraId="00F463F4" w14:textId="77777777" w:rsidR="00370A14" w:rsidRPr="00370A14" w:rsidRDefault="00E251E1" w:rsidP="00B749F9">
      <w:pPr>
        <w:pStyle w:val="Literatur"/>
      </w:pPr>
      <w:r>
        <w:t>Franklin, PD; Li, W; Ayers, DC (2008): The Chitranjan Ranawat Award. Functional Outcome after Total Knee Replacement Varies with Patient Attributes. Clinical Orthopaedics and Related Research 46</w:t>
      </w:r>
      <w:r>
        <w:t>6(11): 2597-2604. DOI: 10.1007/s11999-008-0428-8.</w:t>
      </w:r>
    </w:p>
    <w:p w14:paraId="3AAB436F" w14:textId="77777777" w:rsidR="00370A14" w:rsidRPr="00370A14" w:rsidRDefault="00E251E1" w:rsidP="00B749F9">
      <w:pPr>
        <w:pStyle w:val="Literatur"/>
      </w:pPr>
    </w:p>
    <w:p w14:paraId="5746D137" w14:textId="77777777" w:rsidR="00370A14" w:rsidRPr="00370A14" w:rsidRDefault="00E251E1" w:rsidP="00B749F9">
      <w:pPr>
        <w:pStyle w:val="Literatur"/>
      </w:pPr>
      <w:r>
        <w:t>Frosch, K-H; Wittner, B; Stürmer, KM; Bonnaire, F; Braun, W; Dresing, K; et al. (2009): AWMF-Registernummer 012-008. S1-Leitlinie: Endoprothese bei Gonarthrose [Langfassung]. Letzte Überarbeitung: Juni 200</w:t>
      </w:r>
      <w:r>
        <w:t>9. Berlin: DGU [Deutsche Gesellschaft für Unfallchirurgie]. URL: http://www.awmf.org/uploads/tx_szleitlinien/012-008_S1_Endoprothese_bei_Gonarthrose_2009_abgelaufen.pdf (abgerufen am: 09.01.2019).</w:t>
      </w:r>
    </w:p>
    <w:p w14:paraId="52D512C1" w14:textId="77777777" w:rsidR="00370A14" w:rsidRPr="00370A14" w:rsidRDefault="00E251E1" w:rsidP="00B749F9">
      <w:pPr>
        <w:pStyle w:val="Literatur"/>
      </w:pPr>
    </w:p>
    <w:p w14:paraId="533D65E8" w14:textId="77777777" w:rsidR="00370A14" w:rsidRPr="00370A14" w:rsidRDefault="00E251E1" w:rsidP="00B749F9">
      <w:pPr>
        <w:pStyle w:val="Literatur"/>
      </w:pPr>
      <w:r>
        <w:t>Gidwani, S; Tauro, B; Whitehouse, S; Newman, JH (2003): Do</w:t>
      </w:r>
      <w:r>
        <w:t xml:space="preserve"> patients Need to Earn Total Knee Arthroplasty? Journal of Arthroplasty 18(2): 199-203. DOI: 10.1054/arth.2003.50021.</w:t>
      </w:r>
    </w:p>
    <w:p w14:paraId="757B4F6B" w14:textId="77777777" w:rsidR="00370A14" w:rsidRPr="00370A14" w:rsidRDefault="00E251E1" w:rsidP="00B749F9">
      <w:pPr>
        <w:pStyle w:val="Literatur"/>
      </w:pPr>
    </w:p>
    <w:p w14:paraId="16A2A96B" w14:textId="77777777" w:rsidR="00370A14" w:rsidRPr="00370A14" w:rsidRDefault="00E251E1" w:rsidP="00B749F9">
      <w:pPr>
        <w:pStyle w:val="Literatur"/>
      </w:pPr>
      <w:r>
        <w:t>Gossec, L; Paternotte, S; Maillefert, JF; Combescure, C; Conaghan, PG; Davis, AM; et al. (2011): The role of pain and functional impairme</w:t>
      </w:r>
      <w:r>
        <w:t>nt in the decision to recommend total joint replacement in hip and knee osteoarthritis: an international cross-sectional study of 1909 patients. Report of the OARSI-OMERACT Task Force on total joint replacement. Osteoarthritis and Cartilage 19(2): 147-154.</w:t>
      </w:r>
      <w:r>
        <w:t xml:space="preserve"> DOI: 10.1016/j.joca.2010.10.025.</w:t>
      </w:r>
    </w:p>
    <w:p w14:paraId="794A36EC" w14:textId="77777777" w:rsidR="00370A14" w:rsidRPr="00370A14" w:rsidRDefault="00E251E1" w:rsidP="00B749F9">
      <w:pPr>
        <w:pStyle w:val="Literatur"/>
      </w:pPr>
    </w:p>
    <w:p w14:paraId="2F29FFC2" w14:textId="77777777" w:rsidR="00370A14" w:rsidRPr="00370A14" w:rsidRDefault="00E251E1" w:rsidP="00B749F9">
      <w:pPr>
        <w:pStyle w:val="Literatur"/>
      </w:pPr>
      <w:r>
        <w:t>Jones, CA; Voaklander, DC; Johnston, DC; Suarez-Almazor, ME (2001): The Effect of Age on Pain, Function, and Quality of Life After Total Hip and Knee Arthroplasty. Archives of Internal Medicine 161(3): 454-460. DOI: 10.10</w:t>
      </w:r>
      <w:r>
        <w:t>01/archinte.161.3.454.</w:t>
      </w:r>
    </w:p>
    <w:p w14:paraId="79459169" w14:textId="77777777" w:rsidR="00370A14" w:rsidRPr="00370A14" w:rsidRDefault="00E251E1" w:rsidP="00B749F9">
      <w:pPr>
        <w:pStyle w:val="Literatur"/>
      </w:pPr>
    </w:p>
    <w:p w14:paraId="7CE86479" w14:textId="77777777" w:rsidR="00370A14" w:rsidRPr="00370A14" w:rsidRDefault="00E251E1" w:rsidP="00B749F9">
      <w:pPr>
        <w:pStyle w:val="Literatur"/>
      </w:pPr>
      <w:r>
        <w:t>Löfvendahl, S; Bizjajeva, S; Ranstam, J; Lidgren, L (2011): Indications for hip and knee replacement in Sweden. Journal of Evaluation in Clinical Practice 17(2): 251-260. DOI: 10.1111/j.1365-2753.2010.01430.x.</w:t>
      </w:r>
    </w:p>
    <w:p w14:paraId="7A63758F" w14:textId="77777777" w:rsidR="00370A14" w:rsidRPr="00370A14" w:rsidRDefault="00E251E1" w:rsidP="00B749F9">
      <w:pPr>
        <w:pStyle w:val="Literatur"/>
      </w:pPr>
    </w:p>
    <w:p w14:paraId="54A1D5AD" w14:textId="77777777" w:rsidR="00370A14" w:rsidRPr="00370A14" w:rsidRDefault="00E251E1" w:rsidP="00B749F9">
      <w:pPr>
        <w:pStyle w:val="Literatur"/>
      </w:pPr>
      <w:r>
        <w:t>Massin, P; Bonnin, M;</w:t>
      </w:r>
      <w:r>
        <w:t xml:space="preserve"> Paratte, S; Vargas, R; Piriou, P; Deschamps, G (2011): Total knee replacement in post-traumatic arthritic knees with limitation of flexion. OTSR – Orthopaedics &amp; Traumatology: Surgery &amp; Research 97(1): 28-33. DOI: 10.1016/j.otsr.2010.06.016.</w:t>
      </w:r>
    </w:p>
    <w:p w14:paraId="5F8F28E2" w14:textId="77777777" w:rsidR="00370A14" w:rsidRPr="00370A14" w:rsidRDefault="00E251E1" w:rsidP="00B749F9">
      <w:pPr>
        <w:pStyle w:val="Literatur"/>
      </w:pPr>
    </w:p>
    <w:p w14:paraId="12205A8B" w14:textId="77777777" w:rsidR="00370A14" w:rsidRPr="00370A14" w:rsidRDefault="00E251E1" w:rsidP="00B749F9">
      <w:pPr>
        <w:pStyle w:val="Literatur"/>
      </w:pPr>
      <w:r>
        <w:t>Parvizi, J; Azzam, K; Ghanem, E; Austin, MS; Rothman, RH (2009): Periprosthetic Infection Due to Resistant Staphylococci: Serious Problems on the Horizon. Clinical Orthopaedics and Related Research 467(7): 1732-1739. DOI: 10.1007/s11999-009-0857-z.</w:t>
      </w:r>
    </w:p>
    <w:p w14:paraId="7E3E444F" w14:textId="77777777" w:rsidR="00370A14" w:rsidRPr="00370A14" w:rsidRDefault="00E251E1" w:rsidP="00B749F9">
      <w:pPr>
        <w:pStyle w:val="Literatur"/>
      </w:pPr>
    </w:p>
    <w:p w14:paraId="35CF8548" w14:textId="77777777" w:rsidR="00370A14" w:rsidRPr="00370A14" w:rsidRDefault="00E251E1" w:rsidP="00B749F9">
      <w:pPr>
        <w:pStyle w:val="Literatur"/>
      </w:pPr>
      <w:r>
        <w:t>Rau, R</w:t>
      </w:r>
      <w:r>
        <w:t xml:space="preserve">; Wassenberg, S (2007): Scoringmethoden bei der rheumatoiden Arthritis. Kapitel 2. In: DGRh [Deutsche Gesellschaft für Rheumatologie], Kommission Bildgebende Verfahren; Hrsg.: Bildgebende Verfahren in der Rheumatologie. Darmstadt: Steinkopff, 27-46. ISBN: </w:t>
      </w:r>
      <w:r>
        <w:t>978-3-7985-1721-9. URL: http://mb.dgrh.de/fileadmin/media/Die_DGRH/Publikationen/Bildgebende_Verfahren/KAPITEL02.pdf (abgerufen am: 09.01.2019).</w:t>
      </w:r>
    </w:p>
    <w:p w14:paraId="7538FB49" w14:textId="77777777" w:rsidR="00370A14" w:rsidRPr="00370A14" w:rsidRDefault="00E251E1" w:rsidP="00B749F9">
      <w:pPr>
        <w:pStyle w:val="Literatur"/>
      </w:pPr>
    </w:p>
    <w:p w14:paraId="260D2172" w14:textId="77777777" w:rsidR="00370A14" w:rsidRPr="00370A14" w:rsidRDefault="00E251E1" w:rsidP="00B749F9">
      <w:pPr>
        <w:pStyle w:val="Literatur"/>
      </w:pPr>
      <w:r>
        <w:t>Schneppenheim, M; Jerosch, J (2001): Indikation zur Kniegelenkendoprothese bei Gonarthrose und Retropatellarar</w:t>
      </w:r>
      <w:r>
        <w:t>throse. Wann ist welche Kniegelenkendoprothese angezeigt? Chirurgische Praxis 59: 275-292.</w:t>
      </w:r>
    </w:p>
    <w:p w14:paraId="60C8EB0D" w14:textId="77777777" w:rsidR="00370A14" w:rsidRPr="00370A14" w:rsidRDefault="00E251E1" w:rsidP="00B749F9">
      <w:pPr>
        <w:pStyle w:val="Literatur"/>
      </w:pPr>
    </w:p>
    <w:p w14:paraId="16EE4D5B" w14:textId="77777777" w:rsidR="00370A14" w:rsidRPr="00370A14" w:rsidRDefault="00E251E1" w:rsidP="00B749F9">
      <w:pPr>
        <w:pStyle w:val="Literatur"/>
      </w:pPr>
      <w:r>
        <w:t xml:space="preserve">Wright, JG; Coyte, P; Hawker, G; Bombardier, C; Cooke, D; Heck, D; et al. (1995): Variation in orthopedic surgeons' perceptions of the indications for and outcomes </w:t>
      </w:r>
      <w:r>
        <w:t>of knee replacement. CMAJ – Canadian Medical Association Journal 152(5): 687-697. URL: https://www.ncbi.nlm.nih.gov/pmc/articles/PMC1337616/pdf/cmaj00065-0043.pdf (abgerufen am: 09.01.2019).</w:t>
      </w:r>
    </w:p>
    <w:p w14:paraId="4F1A6AA8" w14:textId="77777777" w:rsidR="00370A14" w:rsidRPr="00370A14" w:rsidRDefault="00E251E1" w:rsidP="00B749F9">
      <w:pPr>
        <w:pStyle w:val="Literatur"/>
      </w:pPr>
    </w:p>
    <w:p w14:paraId="437A9DA0" w14:textId="77777777" w:rsidR="00370A14" w:rsidRPr="00370A14" w:rsidRDefault="00E251E1" w:rsidP="00B749F9">
      <w:pPr>
        <w:pStyle w:val="Literatur"/>
      </w:pPr>
      <w:r>
        <w:t>Zhang, W; Moskowitz, RW; Nuki, G; Abramson, S; Altman, RD; Arden</w:t>
      </w:r>
      <w:r>
        <w:t>, N; et al. (2008): OARSI recommendations for the management of hip and knee osteoarthritis, Part II: OARSI evidence-based, expert consensus guidelines. Osteoarthritis and Cartilage 16(2): 137-162. DOI: 10.1016/j.joca.2007.12.013.</w:t>
      </w:r>
    </w:p>
    <w:p w14:paraId="51FDE0DC" w14:textId="77777777" w:rsidR="00370A14" w:rsidRPr="00370A14" w:rsidRDefault="00E251E1" w:rsidP="00B749F9">
      <w:pPr>
        <w:pStyle w:val="Literatur"/>
      </w:pPr>
    </w:p>
    <w:p w14:paraId="13A83AAE" w14:textId="77777777" w:rsidR="00370A14" w:rsidRPr="00370A14" w:rsidRDefault="00E251E1" w:rsidP="00B749F9">
      <w:pPr>
        <w:pStyle w:val="Literatur"/>
      </w:pPr>
      <w:r>
        <w:lastRenderedPageBreak/>
        <w:t>Zhang, W; Doherty, M; Peat, G; Bierma-Zeinstra, MA; Arden, NK; Bresnihan, B; et al. (2010): EULAR evidence-based recommendations for the diagnosis of knee osteoarthritis. Annals of the Rheumatic Diseases 69(3): 483-489. DOI: 10.1136/ard.2009.113100.</w:t>
      </w:r>
    </w:p>
    <w:p w14:paraId="37DFE81F" w14:textId="77777777" w:rsidR="00E46E82" w:rsidRDefault="00E46E82">
      <w:pPr>
        <w:sectPr w:rsidR="00E46E82"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23D8CEF8" w14:textId="77777777" w:rsidR="006D1B0D" w:rsidRDefault="00E251E1" w:rsidP="0004540C">
      <w:pPr>
        <w:pStyle w:val="berschrift1ohneGliederung"/>
      </w:pPr>
      <w:bookmarkStart w:id="16" w:name="_Toc38893630"/>
      <w:r>
        <w:lastRenderedPageBreak/>
        <w:t>54021: Indikation zur unikondylären Schlittenprothese</w:t>
      </w:r>
      <w:bookmarkEnd w:id="16"/>
    </w:p>
    <w:tbl>
      <w:tblPr>
        <w:tblStyle w:val="IQTIGStandard"/>
        <w:tblW w:w="5000" w:type="pct"/>
        <w:tblLook w:val="0480" w:firstRow="0" w:lastRow="0" w:firstColumn="1" w:lastColumn="0" w:noHBand="0" w:noVBand="1"/>
      </w:tblPr>
      <w:tblGrid>
        <w:gridCol w:w="1985"/>
        <w:gridCol w:w="7086"/>
      </w:tblGrid>
      <w:tr w:rsidR="00AF0AAF" w:rsidRPr="00743DF3" w14:paraId="11B0546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F88D48A" w14:textId="77777777" w:rsidR="00AF0AAF" w:rsidRPr="00743DF3" w:rsidRDefault="00E251E1" w:rsidP="002E7D86">
            <w:pPr>
              <w:pStyle w:val="Tabellenkopf"/>
            </w:pPr>
            <w:r>
              <w:t>Qualitätsz</w:t>
            </w:r>
            <w:r>
              <w:t>iel</w:t>
            </w:r>
          </w:p>
        </w:tc>
        <w:tc>
          <w:tcPr>
            <w:tcW w:w="3906" w:type="pct"/>
            <w:tcBorders>
              <w:top w:val="single" w:sz="8" w:space="0" w:color="005051"/>
              <w:left w:val="nil"/>
              <w:bottom w:val="single" w:sz="4" w:space="0" w:color="auto"/>
            </w:tcBorders>
          </w:tcPr>
          <w:p w14:paraId="4F4E80CF" w14:textId="77777777" w:rsidR="00AF0AAF" w:rsidRPr="00743DF3" w:rsidRDefault="00E251E1" w:rsidP="00152136">
            <w:pPr>
              <w:pStyle w:val="Tabellentext"/>
            </w:pPr>
            <w:r>
              <w:t>Möglichst oft eine angemessene Indikation</w:t>
            </w:r>
          </w:p>
        </w:tc>
      </w:tr>
    </w:tbl>
    <w:p w14:paraId="34A2A6AC" w14:textId="77777777" w:rsidR="00AF0AAF" w:rsidRDefault="00E251E1" w:rsidP="00E40CDC">
      <w:pPr>
        <w:pStyle w:val="Absatzberschriftebene2nurinNavigation"/>
      </w:pPr>
      <w:r>
        <w:t>Hintergrund</w:t>
      </w:r>
    </w:p>
    <w:p w14:paraId="5EE0D140" w14:textId="77777777" w:rsidR="00370A14" w:rsidRPr="00370A14" w:rsidRDefault="00E251E1" w:rsidP="00A64D53">
      <w:pPr>
        <w:pStyle w:val="Standardlinksbndig"/>
      </w:pPr>
      <w:r>
        <w:t>Wie bei allen medizinisch-therapeutischen Interventionen ist insbesondere für die Versorgung mit einer unikondylären Schlittenprothese eine sorgfältige Indikationsstellung zu fordern, die neben klinischen Kriterien auch die Vor- und Nachteile eines solchen</w:t>
      </w:r>
      <w:r>
        <w:t xml:space="preserve"> Eingriffs abwägt. Eine angemessene Indikationsstellung und damit zusammenhängend die Wahl des Prothesentyps hat wesentlichen Einfluss auf die postoperativen Ergebnisse. Die röntgenologische Beurteilung arthrotischer Gelenkveränderungen erfolgt mittels des</w:t>
      </w:r>
      <w:r>
        <w:t xml:space="preserve"> international etablierten Kellgren-Lawrence-Scores und stellt ein maßgebliches Kriterium für die Indikationsstellung zum endoprothetischen Ersatz des Kniegelenks dar (Zhang et al. 2010). In dem Qualitätsindikator „Indikation zur elektiven Knieendoprothese</w:t>
      </w:r>
      <w:r>
        <w:t>n-Erstimplantation“ wird ein modifizierter „Kellgren-Lawrence-Score“ verwendet, der im Rahmen der Entwicklung des QS-Verfahrens Knieendoprothesenversorgung entstanden ist (AQUA 2012b). Unikondyläre Schlittenprothesen ermöglichen im Vergleich zu Totalendopr</w:t>
      </w:r>
      <w:r>
        <w:t>othesen einen gewebesparenderen Eingriff. Ihre Vorteile werden vor allem in einer geringeren Belastung für die Patientin oder den Patienten, einer geringeren Inzidenz schwerer Komplikationen (Robertsson et al. 1999, Robertsson 2000) und einem beschleunigte</w:t>
      </w:r>
      <w:r>
        <w:t>n sowie besseren postoperativen Funktionsstatus gesehen (Lygre et al. 2010). Demgegenüber zeigen Registerstudien ein im Vergleich zu Totalendoprothesen erhöhtes Revisionsrisiko sowie geringere Standzeiten von Schlittenprothesen auf (Furnes et al. 2007, Gio</w:t>
      </w:r>
      <w:r>
        <w:t xml:space="preserve">e et al. 2003, Robertsson et al. 1999, Robertsson 2000). </w:t>
      </w:r>
      <w:r>
        <w:br/>
        <w:t xml:space="preserve"> </w:t>
      </w:r>
      <w:r>
        <w:br/>
        <w:t>Des Weiteren werden zu diesem Indikator folgende Literaturquellen im Abschlussbericht zur Knieendoprothesenversorgung des AQUA-Institutes (AQUA 2012a) genannt: Schneppenheim und Jerosch (2001), Wo</w:t>
      </w:r>
      <w:r>
        <w:t>olson et al. (2010), BQS ([2009]).</w:t>
      </w:r>
    </w:p>
    <w:p w14:paraId="71C86A00" w14:textId="77777777" w:rsidR="00E46E82" w:rsidRDefault="00E46E82">
      <w:pPr>
        <w:sectPr w:rsidR="00E46E82"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30977577" w14:textId="77777777" w:rsidR="000F0644" w:rsidRDefault="00E251E1" w:rsidP="00447106">
      <w:pPr>
        <w:pStyle w:val="Absatzberschriftebene2nurinNavigation"/>
      </w:pPr>
      <w:r>
        <w:lastRenderedPageBreak/>
        <w:t>Verwendete Datenfelder</w:t>
      </w:r>
    </w:p>
    <w:p w14:paraId="3D822CA0"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837D2E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5F6BA29" w14:textId="77777777" w:rsidR="000F0644" w:rsidRPr="009E2B0C" w:rsidRDefault="00E251E1" w:rsidP="000361A4">
            <w:pPr>
              <w:pStyle w:val="Tabellenkopf"/>
            </w:pPr>
            <w:r>
              <w:t>Item</w:t>
            </w:r>
          </w:p>
        </w:tc>
        <w:tc>
          <w:tcPr>
            <w:tcW w:w="1075" w:type="pct"/>
          </w:tcPr>
          <w:p w14:paraId="25508E0A" w14:textId="77777777" w:rsidR="000F0644" w:rsidRPr="009E2B0C" w:rsidRDefault="00E251E1" w:rsidP="000361A4">
            <w:pPr>
              <w:pStyle w:val="Tabellenkopf"/>
            </w:pPr>
            <w:r>
              <w:t>Bezeichnung</w:t>
            </w:r>
          </w:p>
        </w:tc>
        <w:tc>
          <w:tcPr>
            <w:tcW w:w="326" w:type="pct"/>
          </w:tcPr>
          <w:p w14:paraId="1E65D2A0" w14:textId="77777777" w:rsidR="000F0644" w:rsidRPr="009E2B0C" w:rsidRDefault="00E251E1" w:rsidP="000361A4">
            <w:pPr>
              <w:pStyle w:val="Tabellenkopf"/>
            </w:pPr>
            <w:r>
              <w:t>M/K</w:t>
            </w:r>
          </w:p>
        </w:tc>
        <w:tc>
          <w:tcPr>
            <w:tcW w:w="1646" w:type="pct"/>
          </w:tcPr>
          <w:p w14:paraId="434E186B" w14:textId="77777777" w:rsidR="000F0644" w:rsidRPr="009E2B0C" w:rsidRDefault="00E251E1" w:rsidP="000361A4">
            <w:pPr>
              <w:pStyle w:val="Tabellenkopf"/>
            </w:pPr>
            <w:r>
              <w:t>Schlüssel/Formel</w:t>
            </w:r>
          </w:p>
        </w:tc>
        <w:tc>
          <w:tcPr>
            <w:tcW w:w="1328" w:type="pct"/>
          </w:tcPr>
          <w:p w14:paraId="260BA7F9" w14:textId="77777777" w:rsidR="000F0644" w:rsidRPr="009E2B0C" w:rsidRDefault="00E251E1" w:rsidP="000361A4">
            <w:pPr>
              <w:pStyle w:val="Tabellenkopf"/>
            </w:pPr>
            <w:r>
              <w:t>Feldname</w:t>
            </w:r>
            <w:r>
              <w:t xml:space="preserve">  </w:t>
            </w:r>
          </w:p>
        </w:tc>
      </w:tr>
      <w:tr w:rsidR="00275B01" w:rsidRPr="00743DF3" w14:paraId="21B0DE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A29A6D" w14:textId="77777777" w:rsidR="000F0644" w:rsidRPr="00743DF3" w:rsidRDefault="00E251E1" w:rsidP="000361A4">
            <w:pPr>
              <w:pStyle w:val="Tabellentext"/>
            </w:pPr>
            <w:r>
              <w:t>24:PROZ</w:t>
            </w:r>
          </w:p>
        </w:tc>
        <w:tc>
          <w:tcPr>
            <w:tcW w:w="1075" w:type="pct"/>
          </w:tcPr>
          <w:p w14:paraId="790AE50B" w14:textId="77777777" w:rsidR="000F0644" w:rsidRPr="00743DF3" w:rsidRDefault="00E251E1" w:rsidP="000361A4">
            <w:pPr>
              <w:pStyle w:val="Tabellentext"/>
            </w:pPr>
            <w:r>
              <w:t>Art des Eingriffs</w:t>
            </w:r>
          </w:p>
        </w:tc>
        <w:tc>
          <w:tcPr>
            <w:tcW w:w="326" w:type="pct"/>
          </w:tcPr>
          <w:p w14:paraId="3201BF99" w14:textId="77777777" w:rsidR="000F0644" w:rsidRPr="00743DF3" w:rsidRDefault="00E251E1" w:rsidP="000361A4">
            <w:pPr>
              <w:pStyle w:val="Tabellentext"/>
            </w:pPr>
            <w:r>
              <w:t>M</w:t>
            </w:r>
          </w:p>
        </w:tc>
        <w:tc>
          <w:tcPr>
            <w:tcW w:w="1646" w:type="pct"/>
          </w:tcPr>
          <w:p w14:paraId="0820257B" w14:textId="77777777" w:rsidR="000F0644" w:rsidRPr="00743DF3" w:rsidRDefault="00E251E1" w:rsidP="00177070">
            <w:pPr>
              <w:pStyle w:val="Tabellentext"/>
              <w:ind w:left="453" w:hanging="340"/>
            </w:pPr>
            <w:r>
              <w:t>1 =</w:t>
            </w:r>
            <w:r>
              <w:tab/>
              <w:t>elektive Knie-Endoprothesen-Erstimplantation</w:t>
            </w:r>
          </w:p>
          <w:p w14:paraId="544A8B71" w14:textId="77777777" w:rsidR="000F0644" w:rsidRPr="00743DF3" w:rsidRDefault="00E251E1" w:rsidP="00177070">
            <w:pPr>
              <w:pStyle w:val="Tabellentext"/>
              <w:ind w:left="453" w:hanging="340"/>
            </w:pPr>
            <w:r>
              <w:t>2 =</w:t>
            </w:r>
            <w:r>
              <w:tab/>
            </w:r>
            <w:r>
              <w:t>einzeitiger Wechsel bzw. Komponentenwechsel</w:t>
            </w:r>
          </w:p>
          <w:p w14:paraId="4AD44AE3" w14:textId="77777777" w:rsidR="000F0644" w:rsidRPr="00743DF3" w:rsidRDefault="00E251E1" w:rsidP="00177070">
            <w:pPr>
              <w:pStyle w:val="Tabellentext"/>
              <w:ind w:left="453" w:hanging="340"/>
            </w:pPr>
            <w:r>
              <w:t>3 =</w:t>
            </w:r>
            <w:r>
              <w:tab/>
              <w:t>Reimplantationen im Rahmen eines zweizeitigen Wechsels bzw. Komponentenwechsels</w:t>
            </w:r>
          </w:p>
        </w:tc>
        <w:tc>
          <w:tcPr>
            <w:tcW w:w="1328" w:type="pct"/>
          </w:tcPr>
          <w:p w14:paraId="4D49C254" w14:textId="77777777" w:rsidR="000F0644" w:rsidRPr="00743DF3" w:rsidRDefault="00E251E1" w:rsidP="000361A4">
            <w:pPr>
              <w:pStyle w:val="Tabellentext"/>
            </w:pPr>
            <w:r>
              <w:t>ARTEINGRIFFKNIE</w:t>
            </w:r>
          </w:p>
        </w:tc>
      </w:tr>
      <w:tr w:rsidR="00275B01" w:rsidRPr="00743DF3" w14:paraId="6699CA5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554B2B" w14:textId="77777777" w:rsidR="000F0644" w:rsidRPr="00743DF3" w:rsidRDefault="00E251E1" w:rsidP="000361A4">
            <w:pPr>
              <w:pStyle w:val="Tabellentext"/>
            </w:pPr>
            <w:r>
              <w:t>30:E</w:t>
            </w:r>
          </w:p>
        </w:tc>
        <w:tc>
          <w:tcPr>
            <w:tcW w:w="1075" w:type="pct"/>
          </w:tcPr>
          <w:p w14:paraId="78316298" w14:textId="77777777" w:rsidR="000F0644" w:rsidRPr="00743DF3" w:rsidRDefault="00E251E1" w:rsidP="000361A4">
            <w:pPr>
              <w:pStyle w:val="Tabellentext"/>
            </w:pPr>
            <w:r>
              <w:t>Schmerzen</w:t>
            </w:r>
          </w:p>
        </w:tc>
        <w:tc>
          <w:tcPr>
            <w:tcW w:w="326" w:type="pct"/>
          </w:tcPr>
          <w:p w14:paraId="19A06758" w14:textId="77777777" w:rsidR="000F0644" w:rsidRPr="00743DF3" w:rsidRDefault="00E251E1" w:rsidP="000361A4">
            <w:pPr>
              <w:pStyle w:val="Tabellentext"/>
            </w:pPr>
            <w:r>
              <w:t>M</w:t>
            </w:r>
          </w:p>
        </w:tc>
        <w:tc>
          <w:tcPr>
            <w:tcW w:w="1646" w:type="pct"/>
          </w:tcPr>
          <w:p w14:paraId="39A953D7" w14:textId="77777777" w:rsidR="000F0644" w:rsidRPr="00743DF3" w:rsidRDefault="00E251E1" w:rsidP="00177070">
            <w:pPr>
              <w:pStyle w:val="Tabellentext"/>
              <w:ind w:left="453" w:hanging="340"/>
            </w:pPr>
            <w:r>
              <w:t>0 =</w:t>
            </w:r>
            <w:r>
              <w:tab/>
              <w:t>nein</w:t>
            </w:r>
          </w:p>
          <w:p w14:paraId="300233C7" w14:textId="77777777" w:rsidR="000F0644" w:rsidRPr="00743DF3" w:rsidRDefault="00E251E1" w:rsidP="00177070">
            <w:pPr>
              <w:pStyle w:val="Tabellentext"/>
              <w:ind w:left="453" w:hanging="340"/>
            </w:pPr>
            <w:r>
              <w:t>1 =</w:t>
            </w:r>
            <w:r>
              <w:tab/>
              <w:t>ja, Belastungsschmerz</w:t>
            </w:r>
          </w:p>
          <w:p w14:paraId="5F891682" w14:textId="77777777" w:rsidR="000F0644" w:rsidRPr="00743DF3" w:rsidRDefault="00E251E1" w:rsidP="00177070">
            <w:pPr>
              <w:pStyle w:val="Tabellentext"/>
              <w:ind w:left="453" w:hanging="340"/>
            </w:pPr>
            <w:r>
              <w:t>2 =</w:t>
            </w:r>
            <w:r>
              <w:tab/>
              <w:t>ja, Ruheschmerz</w:t>
            </w:r>
          </w:p>
        </w:tc>
        <w:tc>
          <w:tcPr>
            <w:tcW w:w="1328" w:type="pct"/>
          </w:tcPr>
          <w:p w14:paraId="2931626D" w14:textId="77777777" w:rsidR="000F0644" w:rsidRPr="00743DF3" w:rsidRDefault="00E251E1" w:rsidP="000361A4">
            <w:pPr>
              <w:pStyle w:val="Tabellentext"/>
            </w:pPr>
            <w:r>
              <w:t>SCHMERZEN</w:t>
            </w:r>
          </w:p>
        </w:tc>
      </w:tr>
      <w:tr w:rsidR="00275B01" w:rsidRPr="00743DF3" w14:paraId="54BCA86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4F41DCF" w14:textId="77777777" w:rsidR="000F0644" w:rsidRPr="00743DF3" w:rsidRDefault="00E251E1" w:rsidP="000361A4">
            <w:pPr>
              <w:pStyle w:val="Tabellentext"/>
            </w:pPr>
            <w:r>
              <w:t>31:E</w:t>
            </w:r>
          </w:p>
        </w:tc>
        <w:tc>
          <w:tcPr>
            <w:tcW w:w="1075" w:type="pct"/>
          </w:tcPr>
          <w:p w14:paraId="14285C81" w14:textId="77777777" w:rsidR="000F0644" w:rsidRPr="00743DF3" w:rsidRDefault="00E251E1" w:rsidP="000361A4">
            <w:pPr>
              <w:pStyle w:val="Tabellentext"/>
            </w:pPr>
            <w:r>
              <w:t>Osteophyten</w:t>
            </w:r>
          </w:p>
        </w:tc>
        <w:tc>
          <w:tcPr>
            <w:tcW w:w="326" w:type="pct"/>
          </w:tcPr>
          <w:p w14:paraId="6B716D38" w14:textId="77777777" w:rsidR="000F0644" w:rsidRPr="00743DF3" w:rsidRDefault="00E251E1" w:rsidP="000361A4">
            <w:pPr>
              <w:pStyle w:val="Tabellentext"/>
            </w:pPr>
            <w:r>
              <w:t>M</w:t>
            </w:r>
          </w:p>
        </w:tc>
        <w:tc>
          <w:tcPr>
            <w:tcW w:w="1646" w:type="pct"/>
          </w:tcPr>
          <w:p w14:paraId="7977EB8F" w14:textId="77777777" w:rsidR="000F0644" w:rsidRPr="00743DF3" w:rsidRDefault="00E251E1" w:rsidP="00177070">
            <w:pPr>
              <w:pStyle w:val="Tabellentext"/>
              <w:ind w:left="453" w:hanging="340"/>
            </w:pPr>
            <w:r>
              <w:t>0 =</w:t>
            </w:r>
            <w:r>
              <w:tab/>
              <w:t>keine</w:t>
            </w:r>
            <w:r>
              <w:t xml:space="preserve"> oder beginnend Eminentia oder gelenkseitige Patellapole</w:t>
            </w:r>
          </w:p>
          <w:p w14:paraId="0894D4A6" w14:textId="77777777" w:rsidR="000F0644" w:rsidRPr="00743DF3" w:rsidRDefault="00E251E1" w:rsidP="00177070">
            <w:pPr>
              <w:pStyle w:val="Tabellentext"/>
              <w:ind w:left="453" w:hanging="340"/>
            </w:pPr>
            <w:r>
              <w:t>1 =</w:t>
            </w:r>
            <w:r>
              <w:tab/>
              <w:t>eindeutig</w:t>
            </w:r>
          </w:p>
        </w:tc>
        <w:tc>
          <w:tcPr>
            <w:tcW w:w="1328" w:type="pct"/>
          </w:tcPr>
          <w:p w14:paraId="50AE95FB" w14:textId="77777777" w:rsidR="000F0644" w:rsidRPr="00743DF3" w:rsidRDefault="00E251E1" w:rsidP="000361A4">
            <w:pPr>
              <w:pStyle w:val="Tabellentext"/>
            </w:pPr>
            <w:r>
              <w:t>OSTEOPHYTENK</w:t>
            </w:r>
          </w:p>
        </w:tc>
      </w:tr>
      <w:tr w:rsidR="00275B01" w:rsidRPr="00743DF3" w14:paraId="27A7B11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967387" w14:textId="77777777" w:rsidR="000F0644" w:rsidRPr="00743DF3" w:rsidRDefault="00E251E1" w:rsidP="000361A4">
            <w:pPr>
              <w:pStyle w:val="Tabellentext"/>
            </w:pPr>
            <w:r>
              <w:t>32:E</w:t>
            </w:r>
          </w:p>
        </w:tc>
        <w:tc>
          <w:tcPr>
            <w:tcW w:w="1075" w:type="pct"/>
          </w:tcPr>
          <w:p w14:paraId="7ADAEDA3" w14:textId="77777777" w:rsidR="000F0644" w:rsidRPr="00743DF3" w:rsidRDefault="00E251E1" w:rsidP="000361A4">
            <w:pPr>
              <w:pStyle w:val="Tabellentext"/>
            </w:pPr>
            <w:r>
              <w:t>Gelenkspalt</w:t>
            </w:r>
          </w:p>
        </w:tc>
        <w:tc>
          <w:tcPr>
            <w:tcW w:w="326" w:type="pct"/>
          </w:tcPr>
          <w:p w14:paraId="3BDB8020" w14:textId="77777777" w:rsidR="000F0644" w:rsidRPr="00743DF3" w:rsidRDefault="00E251E1" w:rsidP="000361A4">
            <w:pPr>
              <w:pStyle w:val="Tabellentext"/>
            </w:pPr>
            <w:r>
              <w:t>M</w:t>
            </w:r>
          </w:p>
        </w:tc>
        <w:tc>
          <w:tcPr>
            <w:tcW w:w="1646" w:type="pct"/>
          </w:tcPr>
          <w:p w14:paraId="6ECF137B" w14:textId="77777777" w:rsidR="000F0644" w:rsidRPr="00743DF3" w:rsidRDefault="00E251E1" w:rsidP="00177070">
            <w:pPr>
              <w:pStyle w:val="Tabellentext"/>
              <w:ind w:left="453" w:hanging="340"/>
            </w:pPr>
            <w:r>
              <w:t>0 =</w:t>
            </w:r>
            <w:r>
              <w:tab/>
              <w:t>nicht oder mäßig verschmälert</w:t>
            </w:r>
          </w:p>
          <w:p w14:paraId="192B36F1" w14:textId="77777777" w:rsidR="000F0644" w:rsidRPr="00743DF3" w:rsidRDefault="00E251E1" w:rsidP="00177070">
            <w:pPr>
              <w:pStyle w:val="Tabellentext"/>
              <w:ind w:left="453" w:hanging="340"/>
            </w:pPr>
            <w:r>
              <w:t>1 =</w:t>
            </w:r>
            <w:r>
              <w:tab/>
              <w:t>hälftig verschmälert</w:t>
            </w:r>
          </w:p>
          <w:p w14:paraId="29E78CB3" w14:textId="77777777" w:rsidR="000F0644" w:rsidRPr="00743DF3" w:rsidRDefault="00E251E1" w:rsidP="00177070">
            <w:pPr>
              <w:pStyle w:val="Tabellentext"/>
              <w:ind w:left="453" w:hanging="340"/>
            </w:pPr>
            <w:r>
              <w:t>2 =</w:t>
            </w:r>
            <w:r>
              <w:tab/>
              <w:t>ausgeprägt verschmälert oder aufgehoben</w:t>
            </w:r>
          </w:p>
        </w:tc>
        <w:tc>
          <w:tcPr>
            <w:tcW w:w="1328" w:type="pct"/>
          </w:tcPr>
          <w:p w14:paraId="330D7E01" w14:textId="77777777" w:rsidR="000F0644" w:rsidRPr="00743DF3" w:rsidRDefault="00E251E1" w:rsidP="000361A4">
            <w:pPr>
              <w:pStyle w:val="Tabellentext"/>
            </w:pPr>
            <w:r>
              <w:t>GELENKSPALTK</w:t>
            </w:r>
          </w:p>
        </w:tc>
      </w:tr>
      <w:tr w:rsidR="00275B01" w:rsidRPr="00743DF3" w14:paraId="561C27E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40EF08" w14:textId="77777777" w:rsidR="000F0644" w:rsidRPr="00743DF3" w:rsidRDefault="00E251E1" w:rsidP="000361A4">
            <w:pPr>
              <w:pStyle w:val="Tabellentext"/>
            </w:pPr>
            <w:r>
              <w:t>33:E</w:t>
            </w:r>
          </w:p>
        </w:tc>
        <w:tc>
          <w:tcPr>
            <w:tcW w:w="1075" w:type="pct"/>
          </w:tcPr>
          <w:p w14:paraId="411EEA89" w14:textId="77777777" w:rsidR="000F0644" w:rsidRPr="00743DF3" w:rsidRDefault="00E251E1" w:rsidP="000361A4">
            <w:pPr>
              <w:pStyle w:val="Tabellentext"/>
            </w:pPr>
            <w:r>
              <w:t>Sklerose</w:t>
            </w:r>
          </w:p>
        </w:tc>
        <w:tc>
          <w:tcPr>
            <w:tcW w:w="326" w:type="pct"/>
          </w:tcPr>
          <w:p w14:paraId="5A18616F" w14:textId="77777777" w:rsidR="000F0644" w:rsidRPr="00743DF3" w:rsidRDefault="00E251E1" w:rsidP="000361A4">
            <w:pPr>
              <w:pStyle w:val="Tabellentext"/>
            </w:pPr>
            <w:r>
              <w:t>M</w:t>
            </w:r>
          </w:p>
        </w:tc>
        <w:tc>
          <w:tcPr>
            <w:tcW w:w="1646" w:type="pct"/>
          </w:tcPr>
          <w:p w14:paraId="745ECD17" w14:textId="77777777" w:rsidR="000F0644" w:rsidRPr="00743DF3" w:rsidRDefault="00E251E1" w:rsidP="00177070">
            <w:pPr>
              <w:pStyle w:val="Tabellentext"/>
              <w:ind w:left="453" w:hanging="340"/>
            </w:pPr>
            <w:r>
              <w:t>0 =</w:t>
            </w:r>
            <w:r>
              <w:tab/>
              <w:t>keine Sklerose</w:t>
            </w:r>
          </w:p>
          <w:p w14:paraId="73EEEF87" w14:textId="77777777" w:rsidR="000F0644" w:rsidRPr="00743DF3" w:rsidRDefault="00E251E1" w:rsidP="00177070">
            <w:pPr>
              <w:pStyle w:val="Tabellentext"/>
              <w:ind w:left="453" w:hanging="340"/>
            </w:pPr>
            <w:r>
              <w:t>1 =</w:t>
            </w:r>
            <w:r>
              <w:tab/>
              <w:t>mäßige subchondrale Sklerose</w:t>
            </w:r>
          </w:p>
          <w:p w14:paraId="3067F7C5" w14:textId="77777777" w:rsidR="000F0644" w:rsidRPr="00743DF3" w:rsidRDefault="00E251E1" w:rsidP="00177070">
            <w:pPr>
              <w:pStyle w:val="Tabellentext"/>
              <w:ind w:left="453" w:hanging="340"/>
            </w:pPr>
            <w:r>
              <w:t>2 =</w:t>
            </w:r>
            <w:r>
              <w:tab/>
              <w:t>ausgeprägte subchondrale Sklerose</w:t>
            </w:r>
          </w:p>
          <w:p w14:paraId="1F98FF6F" w14:textId="77777777" w:rsidR="000F0644" w:rsidRPr="00743DF3" w:rsidRDefault="00E251E1" w:rsidP="00177070">
            <w:pPr>
              <w:pStyle w:val="Tabellentext"/>
              <w:ind w:left="453" w:hanging="340"/>
            </w:pPr>
            <w:r>
              <w:t>3 =</w:t>
            </w:r>
            <w:r>
              <w:tab/>
              <w:t>Sklerose mit Zysten Femur, Tibia, Patella</w:t>
            </w:r>
          </w:p>
        </w:tc>
        <w:tc>
          <w:tcPr>
            <w:tcW w:w="1328" w:type="pct"/>
          </w:tcPr>
          <w:p w14:paraId="4B8C0803" w14:textId="77777777" w:rsidR="000F0644" w:rsidRPr="00743DF3" w:rsidRDefault="00E251E1" w:rsidP="000361A4">
            <w:pPr>
              <w:pStyle w:val="Tabellentext"/>
            </w:pPr>
            <w:r>
              <w:t>SKLEROSEK</w:t>
            </w:r>
          </w:p>
        </w:tc>
      </w:tr>
      <w:tr w:rsidR="00275B01" w:rsidRPr="00743DF3" w14:paraId="194F3BE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3336A3" w14:textId="77777777" w:rsidR="000F0644" w:rsidRPr="00743DF3" w:rsidRDefault="00E251E1" w:rsidP="000361A4">
            <w:pPr>
              <w:pStyle w:val="Tabellentext"/>
            </w:pPr>
            <w:r>
              <w:t>34:E</w:t>
            </w:r>
          </w:p>
        </w:tc>
        <w:tc>
          <w:tcPr>
            <w:tcW w:w="1075" w:type="pct"/>
          </w:tcPr>
          <w:p w14:paraId="74C3D8C3" w14:textId="77777777" w:rsidR="000F0644" w:rsidRPr="00743DF3" w:rsidRDefault="00E251E1" w:rsidP="000361A4">
            <w:pPr>
              <w:pStyle w:val="Tabellentext"/>
            </w:pPr>
            <w:r>
              <w:t>Deformierung</w:t>
            </w:r>
          </w:p>
        </w:tc>
        <w:tc>
          <w:tcPr>
            <w:tcW w:w="326" w:type="pct"/>
          </w:tcPr>
          <w:p w14:paraId="185FB0F8" w14:textId="77777777" w:rsidR="000F0644" w:rsidRPr="00743DF3" w:rsidRDefault="00E251E1" w:rsidP="000361A4">
            <w:pPr>
              <w:pStyle w:val="Tabellentext"/>
            </w:pPr>
            <w:r>
              <w:t>M</w:t>
            </w:r>
          </w:p>
        </w:tc>
        <w:tc>
          <w:tcPr>
            <w:tcW w:w="1646" w:type="pct"/>
          </w:tcPr>
          <w:p w14:paraId="2A14E4F3" w14:textId="77777777" w:rsidR="000F0644" w:rsidRPr="00743DF3" w:rsidRDefault="00E251E1" w:rsidP="00177070">
            <w:pPr>
              <w:pStyle w:val="Tabellentext"/>
              <w:ind w:left="453" w:hanging="340"/>
            </w:pPr>
            <w:r>
              <w:t>0 =</w:t>
            </w:r>
            <w:r>
              <w:tab/>
              <w:t>keine Deformierung</w:t>
            </w:r>
          </w:p>
          <w:p w14:paraId="7EA0035C" w14:textId="77777777" w:rsidR="000F0644" w:rsidRPr="00743DF3" w:rsidRDefault="00E251E1" w:rsidP="00177070">
            <w:pPr>
              <w:pStyle w:val="Tabellentext"/>
              <w:ind w:left="453" w:hanging="340"/>
            </w:pPr>
            <w:r>
              <w:t>1 =</w:t>
            </w:r>
            <w:r>
              <w:tab/>
              <w:t>Entrundung der Femurkondylen</w:t>
            </w:r>
          </w:p>
          <w:p w14:paraId="5BADCC64" w14:textId="77777777" w:rsidR="000F0644" w:rsidRPr="00743DF3" w:rsidRDefault="00E251E1" w:rsidP="00177070">
            <w:pPr>
              <w:pStyle w:val="Tabellentext"/>
              <w:ind w:left="453" w:hanging="340"/>
            </w:pPr>
            <w:r>
              <w:t>2 =</w:t>
            </w:r>
            <w:r>
              <w:tab/>
              <w:t>ausgeprägte Destruktion, Deformierung</w:t>
            </w:r>
          </w:p>
        </w:tc>
        <w:tc>
          <w:tcPr>
            <w:tcW w:w="1328" w:type="pct"/>
          </w:tcPr>
          <w:p w14:paraId="35870ECA" w14:textId="77777777" w:rsidR="000F0644" w:rsidRPr="00743DF3" w:rsidRDefault="00E251E1" w:rsidP="000361A4">
            <w:pPr>
              <w:pStyle w:val="Tabellentext"/>
            </w:pPr>
            <w:r>
              <w:t>DEFORMK</w:t>
            </w:r>
          </w:p>
        </w:tc>
      </w:tr>
      <w:tr w:rsidR="00275B01" w:rsidRPr="00743DF3" w14:paraId="34CF403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B971DF" w14:textId="77777777" w:rsidR="000F0644" w:rsidRPr="00743DF3" w:rsidRDefault="00E251E1" w:rsidP="000361A4">
            <w:pPr>
              <w:pStyle w:val="Tabellentext"/>
            </w:pPr>
            <w:r>
              <w:t>35:E</w:t>
            </w:r>
          </w:p>
        </w:tc>
        <w:tc>
          <w:tcPr>
            <w:tcW w:w="1075" w:type="pct"/>
          </w:tcPr>
          <w:p w14:paraId="58523BE5" w14:textId="77777777" w:rsidR="000F0644" w:rsidRPr="00743DF3" w:rsidRDefault="00E251E1" w:rsidP="000361A4">
            <w:pPr>
              <w:pStyle w:val="Tabellentext"/>
            </w:pPr>
            <w:r>
              <w:t>Wurde die Implantation einer unikondylären Schlittenprothese durchgeführt?</w:t>
            </w:r>
          </w:p>
        </w:tc>
        <w:tc>
          <w:tcPr>
            <w:tcW w:w="326" w:type="pct"/>
          </w:tcPr>
          <w:p w14:paraId="65D0AFC2" w14:textId="77777777" w:rsidR="000F0644" w:rsidRPr="00743DF3" w:rsidRDefault="00E251E1" w:rsidP="000361A4">
            <w:pPr>
              <w:pStyle w:val="Tabellentext"/>
            </w:pPr>
            <w:r>
              <w:t>M</w:t>
            </w:r>
          </w:p>
        </w:tc>
        <w:tc>
          <w:tcPr>
            <w:tcW w:w="1646" w:type="pct"/>
          </w:tcPr>
          <w:p w14:paraId="11F39114" w14:textId="77777777" w:rsidR="000F0644" w:rsidRPr="00743DF3" w:rsidRDefault="00E251E1" w:rsidP="00177070">
            <w:pPr>
              <w:pStyle w:val="Tabellentext"/>
              <w:ind w:left="453" w:hanging="340"/>
            </w:pPr>
            <w:r>
              <w:t>0 =</w:t>
            </w:r>
            <w:r>
              <w:tab/>
              <w:t>nein</w:t>
            </w:r>
          </w:p>
          <w:p w14:paraId="48115972" w14:textId="77777777" w:rsidR="000F0644" w:rsidRPr="00743DF3" w:rsidRDefault="00E251E1" w:rsidP="00177070">
            <w:pPr>
              <w:pStyle w:val="Tabellentext"/>
              <w:ind w:left="453" w:hanging="340"/>
            </w:pPr>
            <w:r>
              <w:t>1 =</w:t>
            </w:r>
            <w:r>
              <w:tab/>
              <w:t>ja</w:t>
            </w:r>
          </w:p>
        </w:tc>
        <w:tc>
          <w:tcPr>
            <w:tcW w:w="1328" w:type="pct"/>
          </w:tcPr>
          <w:p w14:paraId="5CA1588F" w14:textId="77777777" w:rsidR="000F0644" w:rsidRPr="00743DF3" w:rsidRDefault="00E251E1" w:rsidP="000361A4">
            <w:pPr>
              <w:pStyle w:val="Tabellentext"/>
            </w:pPr>
            <w:r>
              <w:t>KNIESCHLITTEN</w:t>
            </w:r>
          </w:p>
        </w:tc>
      </w:tr>
      <w:tr w:rsidR="00275B01" w:rsidRPr="00743DF3" w14:paraId="2B966CE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DE03948" w14:textId="77777777" w:rsidR="000F0644" w:rsidRPr="00743DF3" w:rsidRDefault="00E251E1" w:rsidP="000361A4">
            <w:pPr>
              <w:pStyle w:val="Tabellentext"/>
            </w:pPr>
            <w:r>
              <w:t>36:E</w:t>
            </w:r>
          </w:p>
        </w:tc>
        <w:tc>
          <w:tcPr>
            <w:tcW w:w="1075" w:type="pct"/>
          </w:tcPr>
          <w:p w14:paraId="6E023FD1" w14:textId="77777777" w:rsidR="000F0644" w:rsidRPr="00743DF3" w:rsidRDefault="00E251E1" w:rsidP="000361A4">
            <w:pPr>
              <w:pStyle w:val="Tabellentext"/>
            </w:pPr>
            <w:r>
              <w:t>Sind die übrigen Gelenkkompartimente intakt?</w:t>
            </w:r>
          </w:p>
        </w:tc>
        <w:tc>
          <w:tcPr>
            <w:tcW w:w="326" w:type="pct"/>
          </w:tcPr>
          <w:p w14:paraId="67572BC3" w14:textId="77777777" w:rsidR="000F0644" w:rsidRPr="00743DF3" w:rsidRDefault="00E251E1" w:rsidP="000361A4">
            <w:pPr>
              <w:pStyle w:val="Tabellentext"/>
            </w:pPr>
            <w:r>
              <w:t>K</w:t>
            </w:r>
          </w:p>
        </w:tc>
        <w:tc>
          <w:tcPr>
            <w:tcW w:w="1646" w:type="pct"/>
          </w:tcPr>
          <w:p w14:paraId="1636B4FB" w14:textId="77777777" w:rsidR="000F0644" w:rsidRPr="00743DF3" w:rsidRDefault="00E251E1" w:rsidP="00177070">
            <w:pPr>
              <w:pStyle w:val="Tabellentext"/>
              <w:ind w:left="453" w:hanging="340"/>
            </w:pPr>
            <w:r>
              <w:t>0 =</w:t>
            </w:r>
            <w:r>
              <w:tab/>
              <w:t>nein</w:t>
            </w:r>
          </w:p>
          <w:p w14:paraId="4BC9AC31" w14:textId="77777777" w:rsidR="000F0644" w:rsidRPr="00743DF3" w:rsidRDefault="00E251E1" w:rsidP="00177070">
            <w:pPr>
              <w:pStyle w:val="Tabellentext"/>
              <w:ind w:left="453" w:hanging="340"/>
            </w:pPr>
            <w:r>
              <w:t>1 =</w:t>
            </w:r>
            <w:r>
              <w:tab/>
              <w:t>ja</w:t>
            </w:r>
          </w:p>
        </w:tc>
        <w:tc>
          <w:tcPr>
            <w:tcW w:w="1328" w:type="pct"/>
          </w:tcPr>
          <w:p w14:paraId="12DFB7AF" w14:textId="77777777" w:rsidR="000F0644" w:rsidRPr="00743DF3" w:rsidRDefault="00E251E1" w:rsidP="000361A4">
            <w:pPr>
              <w:pStyle w:val="Tabellentext"/>
            </w:pPr>
            <w:r>
              <w:t>GELENKINTAKT</w:t>
            </w:r>
          </w:p>
        </w:tc>
      </w:tr>
      <w:tr w:rsidR="00275B01" w:rsidRPr="00743DF3" w14:paraId="3B59F57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DD63FD" w14:textId="77777777" w:rsidR="000F0644" w:rsidRPr="00743DF3" w:rsidRDefault="00E251E1" w:rsidP="000361A4">
            <w:pPr>
              <w:pStyle w:val="Tabellentext"/>
            </w:pPr>
            <w:r>
              <w:t>60:B</w:t>
            </w:r>
          </w:p>
        </w:tc>
        <w:tc>
          <w:tcPr>
            <w:tcW w:w="1075" w:type="pct"/>
          </w:tcPr>
          <w:p w14:paraId="7C51BAF8" w14:textId="77777777" w:rsidR="000F0644" w:rsidRPr="00743DF3" w:rsidRDefault="00E251E1" w:rsidP="000361A4">
            <w:pPr>
              <w:pStyle w:val="Tabellentext"/>
            </w:pPr>
            <w:r>
              <w:t>Entlassungsdiagnos(en)</w:t>
            </w:r>
          </w:p>
        </w:tc>
        <w:tc>
          <w:tcPr>
            <w:tcW w:w="326" w:type="pct"/>
          </w:tcPr>
          <w:p w14:paraId="667EC908" w14:textId="77777777" w:rsidR="000F0644" w:rsidRPr="00743DF3" w:rsidRDefault="00E251E1" w:rsidP="000361A4">
            <w:pPr>
              <w:pStyle w:val="Tabellentext"/>
            </w:pPr>
            <w:r>
              <w:t>M</w:t>
            </w:r>
          </w:p>
        </w:tc>
        <w:tc>
          <w:tcPr>
            <w:tcW w:w="1646" w:type="pct"/>
          </w:tcPr>
          <w:p w14:paraId="28F32B5F" w14:textId="77777777" w:rsidR="000F0644" w:rsidRPr="00743DF3" w:rsidRDefault="00E251E1" w:rsidP="00177070">
            <w:pPr>
              <w:pStyle w:val="Tabellentext"/>
              <w:ind w:left="453" w:hanging="340"/>
            </w:pPr>
            <w:r>
              <w:t>ICD-10-GM SGB V: http://www.dimdi.de</w:t>
            </w:r>
          </w:p>
        </w:tc>
        <w:tc>
          <w:tcPr>
            <w:tcW w:w="1328" w:type="pct"/>
          </w:tcPr>
          <w:p w14:paraId="13D3B1D5" w14:textId="77777777" w:rsidR="000F0644" w:rsidRPr="00743DF3" w:rsidRDefault="00E251E1" w:rsidP="000361A4">
            <w:pPr>
              <w:pStyle w:val="Tabellentext"/>
            </w:pPr>
            <w:r>
              <w:t>ENTLDIAG</w:t>
            </w:r>
          </w:p>
        </w:tc>
      </w:tr>
      <w:tr w:rsidR="00275B01" w:rsidRPr="00743DF3" w14:paraId="1E64146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529F1AE" w14:textId="77777777" w:rsidR="000F0644" w:rsidRPr="00743DF3" w:rsidRDefault="00E251E1" w:rsidP="000361A4">
            <w:pPr>
              <w:pStyle w:val="Tabellentext"/>
            </w:pPr>
            <w:r>
              <w:t>EF*</w:t>
            </w:r>
          </w:p>
        </w:tc>
        <w:tc>
          <w:tcPr>
            <w:tcW w:w="1075" w:type="pct"/>
          </w:tcPr>
          <w:p w14:paraId="35295CD4" w14:textId="77777777" w:rsidR="000F0644" w:rsidRPr="00743DF3" w:rsidRDefault="00E251E1" w:rsidP="000361A4">
            <w:pPr>
              <w:pStyle w:val="Tabellentext"/>
            </w:pPr>
            <w:r>
              <w:t>Patientenalter am Aufnahmetag in Jahren</w:t>
            </w:r>
          </w:p>
        </w:tc>
        <w:tc>
          <w:tcPr>
            <w:tcW w:w="326" w:type="pct"/>
          </w:tcPr>
          <w:p w14:paraId="0EDB08D6" w14:textId="77777777" w:rsidR="000F0644" w:rsidRPr="00743DF3" w:rsidRDefault="00E251E1" w:rsidP="000361A4">
            <w:pPr>
              <w:pStyle w:val="Tabellentext"/>
            </w:pPr>
            <w:r>
              <w:t>-</w:t>
            </w:r>
          </w:p>
        </w:tc>
        <w:tc>
          <w:tcPr>
            <w:tcW w:w="1646" w:type="pct"/>
          </w:tcPr>
          <w:p w14:paraId="03EEA8BA" w14:textId="77777777" w:rsidR="000F0644" w:rsidRPr="00743DF3" w:rsidRDefault="00E251E1" w:rsidP="00177070">
            <w:pPr>
              <w:pStyle w:val="Tabellentext"/>
              <w:ind w:left="453" w:hanging="340"/>
            </w:pPr>
            <w:r>
              <w:t>alter(GEBDATUM;AUFNDATUM)</w:t>
            </w:r>
          </w:p>
        </w:tc>
        <w:tc>
          <w:tcPr>
            <w:tcW w:w="1328" w:type="pct"/>
          </w:tcPr>
          <w:p w14:paraId="75CB96C6" w14:textId="77777777" w:rsidR="000F0644" w:rsidRPr="00743DF3" w:rsidRDefault="00E251E1" w:rsidP="000361A4">
            <w:pPr>
              <w:pStyle w:val="Tabellentext"/>
            </w:pPr>
            <w:r>
              <w:t>alter</w:t>
            </w:r>
          </w:p>
        </w:tc>
      </w:tr>
    </w:tbl>
    <w:p w14:paraId="006F919B" w14:textId="77777777" w:rsidR="00A53F02" w:rsidRDefault="00E251E1" w:rsidP="00A53F02">
      <w:pPr>
        <w:spacing w:after="0"/>
        <w:rPr>
          <w:sz w:val="14"/>
          <w:szCs w:val="14"/>
        </w:rPr>
      </w:pPr>
      <w:r w:rsidRPr="003021AF">
        <w:rPr>
          <w:sz w:val="14"/>
          <w:szCs w:val="14"/>
        </w:rPr>
        <w:t>*Ersatzfeld im Exportformat</w:t>
      </w:r>
    </w:p>
    <w:p w14:paraId="5331A726" w14:textId="77777777" w:rsidR="00E46E82" w:rsidRDefault="00E46E82">
      <w:pPr>
        <w:sectPr w:rsidR="00E46E82"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32E62D5B" w14:textId="77777777" w:rsidR="0094520C" w:rsidRDefault="00E251E1"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47AA4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66C51D" w14:textId="77777777" w:rsidR="000517F0" w:rsidRPr="000517F0" w:rsidRDefault="00E251E1" w:rsidP="009A4847">
            <w:pPr>
              <w:pStyle w:val="Tabellenkopf"/>
            </w:pPr>
            <w:r>
              <w:t>ID</w:t>
            </w:r>
          </w:p>
        </w:tc>
        <w:tc>
          <w:tcPr>
            <w:tcW w:w="5885" w:type="dxa"/>
          </w:tcPr>
          <w:p w14:paraId="58A4C732"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54021</w:t>
            </w:r>
          </w:p>
        </w:tc>
      </w:tr>
      <w:tr w:rsidR="000955B5" w14:paraId="377E57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16EBAD" w14:textId="77777777" w:rsidR="000955B5" w:rsidRDefault="00E251E1" w:rsidP="009A4847">
            <w:pPr>
              <w:pStyle w:val="Tabellenkopf"/>
            </w:pPr>
            <w:r>
              <w:t>Bezeichnung</w:t>
            </w:r>
          </w:p>
        </w:tc>
        <w:tc>
          <w:tcPr>
            <w:tcW w:w="5885" w:type="dxa"/>
          </w:tcPr>
          <w:p w14:paraId="7A5C06D0"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Indikation zur unikondylären Schlittenprothese</w:t>
            </w:r>
          </w:p>
        </w:tc>
      </w:tr>
      <w:tr w:rsidR="000955B5" w14:paraId="586B1B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FEA943" w14:textId="77777777" w:rsidR="000955B5" w:rsidRDefault="00E251E1" w:rsidP="009A4847">
            <w:pPr>
              <w:pStyle w:val="Tabellenkopf"/>
            </w:pPr>
            <w:r>
              <w:t>Indikatortyp</w:t>
            </w:r>
          </w:p>
        </w:tc>
        <w:tc>
          <w:tcPr>
            <w:tcW w:w="5885" w:type="dxa"/>
          </w:tcPr>
          <w:p w14:paraId="38B0243D"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1EB2CE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FD0BE5" w14:textId="77777777" w:rsidR="000955B5" w:rsidRDefault="00E251E1" w:rsidP="000955B5">
            <w:pPr>
              <w:pStyle w:val="Tabellenkopf"/>
            </w:pPr>
            <w:r>
              <w:t>Art des Wertes</w:t>
            </w:r>
          </w:p>
        </w:tc>
        <w:tc>
          <w:tcPr>
            <w:tcW w:w="5885" w:type="dxa"/>
          </w:tcPr>
          <w:p w14:paraId="49BE258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ECB5D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A2A3B7" w14:textId="77777777" w:rsidR="000955B5" w:rsidRDefault="00E251E1" w:rsidP="000955B5">
            <w:pPr>
              <w:pStyle w:val="Tabellenkopf"/>
            </w:pPr>
            <w:r>
              <w:t>Bezug zum Verfahren</w:t>
            </w:r>
          </w:p>
        </w:tc>
        <w:tc>
          <w:tcPr>
            <w:tcW w:w="5885" w:type="dxa"/>
          </w:tcPr>
          <w:p w14:paraId="166F8198"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9D590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BF1006" w14:textId="77777777" w:rsidR="000955B5" w:rsidRDefault="00E251E1" w:rsidP="000955B5">
            <w:pPr>
              <w:pStyle w:val="Tabellenkopf"/>
            </w:pPr>
            <w:r>
              <w:t>Berechnun</w:t>
            </w:r>
            <w:r>
              <w:t>gsart</w:t>
            </w:r>
          </w:p>
        </w:tc>
        <w:tc>
          <w:tcPr>
            <w:tcW w:w="5885" w:type="dxa"/>
          </w:tcPr>
          <w:p w14:paraId="3ED699C3"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A3F43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1C1797" w14:textId="77777777" w:rsidR="000955B5" w:rsidRDefault="00E251E1" w:rsidP="000955B5">
            <w:pPr>
              <w:pStyle w:val="Tabellenkopf"/>
            </w:pPr>
            <w:r>
              <w:t>Referenzbereich 2019</w:t>
            </w:r>
          </w:p>
        </w:tc>
        <w:tc>
          <w:tcPr>
            <w:tcW w:w="5885" w:type="dxa"/>
          </w:tcPr>
          <w:p w14:paraId="4DC1AE0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257158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16EF79" w14:textId="77777777" w:rsidR="000955B5" w:rsidRDefault="00E251E1" w:rsidP="00CA48E9">
            <w:pPr>
              <w:pStyle w:val="Tabellenkopf"/>
            </w:pPr>
            <w:r w:rsidRPr="00E37ACC">
              <w:t xml:space="preserve">Referenzbereich </w:t>
            </w:r>
            <w:r>
              <w:t>2018</w:t>
            </w:r>
          </w:p>
        </w:tc>
        <w:tc>
          <w:tcPr>
            <w:tcW w:w="5885" w:type="dxa"/>
          </w:tcPr>
          <w:p w14:paraId="72EDBCC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27F122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694171" w14:textId="77777777" w:rsidR="000955B5" w:rsidRDefault="00E251E1" w:rsidP="000955B5">
            <w:pPr>
              <w:pStyle w:val="Tabellenkopf"/>
            </w:pPr>
            <w:r>
              <w:t>Erläuterung zum Referenzbereich 2019</w:t>
            </w:r>
          </w:p>
        </w:tc>
        <w:tc>
          <w:tcPr>
            <w:tcW w:w="5885" w:type="dxa"/>
          </w:tcPr>
          <w:p w14:paraId="490034A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E5D80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C41EB9" w14:textId="77777777" w:rsidR="000955B5" w:rsidRDefault="00E251E1" w:rsidP="000955B5">
            <w:pPr>
              <w:pStyle w:val="Tabellenkopf"/>
            </w:pPr>
            <w:r>
              <w:t>Erläuterung zum Strukturierten Dialog bzw. Stellungnahmeverfahren 2019</w:t>
            </w:r>
          </w:p>
        </w:tc>
        <w:tc>
          <w:tcPr>
            <w:tcW w:w="5885" w:type="dxa"/>
          </w:tcPr>
          <w:p w14:paraId="46DB83D6"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931FA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14038E" w14:textId="77777777" w:rsidR="000955B5" w:rsidRDefault="00E251E1" w:rsidP="000955B5">
            <w:pPr>
              <w:pStyle w:val="Tabellenkopf"/>
            </w:pPr>
            <w:r w:rsidRPr="00E37ACC">
              <w:t>Methode der Risikoadjustierung</w:t>
            </w:r>
          </w:p>
        </w:tc>
        <w:tc>
          <w:tcPr>
            <w:tcW w:w="5885" w:type="dxa"/>
          </w:tcPr>
          <w:p w14:paraId="5ED9161B"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5BDEB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63E189" w14:textId="77777777" w:rsidR="000955B5" w:rsidRPr="00E37ACC" w:rsidRDefault="00E251E1" w:rsidP="000955B5">
            <w:pPr>
              <w:pStyle w:val="Tabellenkopf"/>
            </w:pPr>
            <w:r>
              <w:t>Erläuterung der Risikoadjustierung</w:t>
            </w:r>
          </w:p>
        </w:tc>
        <w:tc>
          <w:tcPr>
            <w:tcW w:w="5885" w:type="dxa"/>
          </w:tcPr>
          <w:p w14:paraId="1BD000D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E25A9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078AC4" w14:textId="77777777" w:rsidR="000955B5" w:rsidRPr="00E37ACC" w:rsidRDefault="00E251E1" w:rsidP="000955B5">
            <w:pPr>
              <w:pStyle w:val="Tabellenkopf"/>
            </w:pPr>
            <w:r w:rsidRPr="00E37ACC">
              <w:t>Rechenregeln</w:t>
            </w:r>
          </w:p>
        </w:tc>
        <w:tc>
          <w:tcPr>
            <w:tcW w:w="5885" w:type="dxa"/>
          </w:tcPr>
          <w:p w14:paraId="66635426"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BA0129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Eingriffe bei Patientinnen und Patienten, die das Kriterium Schmerzen und mindestens 3 Punkte im modifizierten Kellgren-Lawrence-Score bezogen auf das betroffene Kompartiment erfüllen und mit intakten übrigen Gelenkkompartimenten</w:t>
            </w:r>
          </w:p>
          <w:p w14:paraId="16F51993"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3E2C82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Alle Erstimplantati</w:t>
            </w:r>
            <w:r>
              <w:t>onen von unikondylären Schlittenprothesen bei Patientinnen und Patienten ab 18 Jahren. Ausgeschlossen werden Erstimplantationen mit Fraktur des proximalen Endes der Tibia (S82.1*) oder einer distalen Fraktur des Femurs (S72.4) im Rahmen eines akut eingetre</w:t>
            </w:r>
            <w:r>
              <w:t>tenen traumatischen Ereignisses, die nicht nach Einsetzen der Prothese bzw. des Implantats (M96.6) entstanden sind</w:t>
            </w:r>
          </w:p>
        </w:tc>
      </w:tr>
      <w:tr w:rsidR="000955B5" w14:paraId="380CE5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ED46CC" w14:textId="77777777" w:rsidR="000955B5" w:rsidRPr="00E37ACC" w:rsidRDefault="00E251E1" w:rsidP="000955B5">
            <w:pPr>
              <w:pStyle w:val="Tabellenkopf"/>
            </w:pPr>
            <w:r w:rsidRPr="00E37ACC">
              <w:t>Erläuterung der Rechenregel</w:t>
            </w:r>
          </w:p>
        </w:tc>
        <w:tc>
          <w:tcPr>
            <w:tcW w:w="5885" w:type="dxa"/>
          </w:tcPr>
          <w:p w14:paraId="3AC1CE1C"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Kriterium Schmerz ist erfüllt, wenn Ruhe- oder Belastungsschmerzen vorliegen. </w:t>
            </w:r>
            <w:r>
              <w:br/>
              <w:t>Das röntgenologische Kriteriu</w:t>
            </w:r>
            <w:r>
              <w:t xml:space="preserve">m ist erfüllt, wenn nach dem modifizierten Kellgren-Lawrence-Score (AQUA 2012b) mindestens 3 Punkte bezogen auf das betroffene Kompartiment erreicht sind und die übrigen Gelenkkompartimente intakt sind.  </w:t>
            </w:r>
            <w:r>
              <w:br/>
              <w:t>Die Punktwerte nach dem modifizierten Kellgren-Lawr</w:t>
            </w:r>
            <w:r>
              <w:t xml:space="preserve">ence-Score sind: </w:t>
            </w:r>
            <w:r>
              <w:br/>
              <w:t xml:space="preserve"> </w:t>
            </w:r>
            <w:r>
              <w:br/>
              <w:t xml:space="preserve">Osteophyten </w:t>
            </w:r>
            <w:r>
              <w:br/>
              <w:t xml:space="preserve">0 = keine oder beginnend Eminentia oder gelenkseitige Patellapole  </w:t>
            </w:r>
            <w:r>
              <w:br/>
              <w:t xml:space="preserve">1 = eindeutig </w:t>
            </w:r>
            <w:r>
              <w:br/>
              <w:t xml:space="preserve"> </w:t>
            </w:r>
            <w:r>
              <w:br/>
              <w:t xml:space="preserve">Gelenkspalt </w:t>
            </w:r>
            <w:r>
              <w:br/>
              <w:t xml:space="preserve">0 = nicht oder mäßig verschmälert </w:t>
            </w:r>
            <w:r>
              <w:br/>
              <w:t xml:space="preserve">1 = hälftig verschmälert </w:t>
            </w:r>
            <w:r>
              <w:br/>
              <w:t xml:space="preserve">2 = ausgeprägt verschmälert oder aufgehoben </w:t>
            </w:r>
            <w:r>
              <w:br/>
              <w:t xml:space="preserve"> </w:t>
            </w:r>
            <w:r>
              <w:br/>
              <w:t xml:space="preserve">Sklerose </w:t>
            </w:r>
            <w:r>
              <w:br/>
              <w:t>0 = kei</w:t>
            </w:r>
            <w:r>
              <w:t xml:space="preserve">ne Sklerose </w:t>
            </w:r>
            <w:r>
              <w:br/>
              <w:t xml:space="preserve">1 = mäßige subchondrale Sklerose </w:t>
            </w:r>
            <w:r>
              <w:br/>
              <w:t xml:space="preserve">2 = ausgeprägte subchondrale Sklerose </w:t>
            </w:r>
            <w:r>
              <w:br/>
              <w:t xml:space="preserve">3 = Sklerose mit Zysten Femur, Tibia, Patella </w:t>
            </w:r>
            <w:r>
              <w:br/>
              <w:t xml:space="preserve"> </w:t>
            </w:r>
            <w:r>
              <w:br/>
            </w:r>
            <w:r>
              <w:lastRenderedPageBreak/>
              <w:t xml:space="preserve">Deformierung </w:t>
            </w:r>
            <w:r>
              <w:br/>
              <w:t xml:space="preserve">0 = keine Deformierung </w:t>
            </w:r>
            <w:r>
              <w:br/>
              <w:t xml:space="preserve">1 = Entrundung der Femurkondylen </w:t>
            </w:r>
            <w:r>
              <w:br/>
              <w:t xml:space="preserve">2 = ausgeprägte Destruktion, Deformierung </w:t>
            </w:r>
            <w:r>
              <w:br/>
              <w:t xml:space="preserve"> </w:t>
            </w:r>
            <w:r>
              <w:br/>
              <w:t xml:space="preserve">Der </w:t>
            </w:r>
            <w:r>
              <w:t>QI misst die Qualität der Indikationsstellung.</w:t>
            </w:r>
          </w:p>
        </w:tc>
      </w:tr>
      <w:tr w:rsidR="000955B5" w14:paraId="7FE316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C8B8F1" w14:textId="77777777" w:rsidR="000955B5" w:rsidRPr="00E37ACC" w:rsidRDefault="00E251E1" w:rsidP="000955B5">
            <w:pPr>
              <w:pStyle w:val="Tabellenkopf"/>
            </w:pPr>
            <w:r w:rsidRPr="00E37ACC">
              <w:lastRenderedPageBreak/>
              <w:t>Teildatensatzbezug</w:t>
            </w:r>
          </w:p>
        </w:tc>
        <w:tc>
          <w:tcPr>
            <w:tcW w:w="5885" w:type="dxa"/>
          </w:tcPr>
          <w:p w14:paraId="6C6BD54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7D359B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EDE3D4" w14:textId="77777777" w:rsidR="000955B5" w:rsidRPr="00E37ACC" w:rsidRDefault="00E251E1" w:rsidP="000955B5">
            <w:pPr>
              <w:pStyle w:val="Tabellenkopf"/>
            </w:pPr>
            <w:r w:rsidRPr="00E37ACC">
              <w:t>Zähler (Formel)</w:t>
            </w:r>
          </w:p>
        </w:tc>
        <w:tc>
          <w:tcPr>
            <w:tcW w:w="5885" w:type="dxa"/>
          </w:tcPr>
          <w:p w14:paraId="524A0884" w14:textId="77777777"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SCHMERZEN %in% c(1,2) &amp;  </w:t>
            </w:r>
            <w:r>
              <w:rPr>
                <w:rStyle w:val="Code"/>
              </w:rPr>
              <w:br/>
              <w:t xml:space="preserve">fn_KellgrenLawrenceKnie %&gt;=% 3 &amp;  </w:t>
            </w:r>
            <w:r>
              <w:rPr>
                <w:rStyle w:val="Code"/>
              </w:rPr>
              <w:br/>
              <w:t>GELENKINTAKT %==% 1</w:t>
            </w:r>
          </w:p>
        </w:tc>
      </w:tr>
      <w:tr w:rsidR="00CA3AE5" w14:paraId="32A863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91C44A" w14:textId="77777777" w:rsidR="00CA3AE5" w:rsidRPr="00E37ACC" w:rsidRDefault="00E251E1" w:rsidP="00CA3AE5">
            <w:pPr>
              <w:pStyle w:val="Tabellenkopf"/>
            </w:pPr>
            <w:r w:rsidRPr="00E37ACC">
              <w:t>Nenner (Formel)</w:t>
            </w:r>
          </w:p>
        </w:tc>
        <w:tc>
          <w:tcPr>
            <w:tcW w:w="5885" w:type="dxa"/>
          </w:tcPr>
          <w:p w14:paraId="4F23FCDC" w14:textId="77777777"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ARTEINGRIFFKNIE %==% 1 &amp;  </w:t>
            </w:r>
            <w:r>
              <w:rPr>
                <w:rStyle w:val="Code"/>
              </w:rPr>
              <w:br/>
            </w:r>
            <w:r>
              <w:rPr>
                <w:rStyle w:val="Code"/>
              </w:rPr>
              <w:t xml:space="preserve">KNIESCHLITTEN %==% 1 &amp; </w:t>
            </w:r>
            <w:r>
              <w:rPr>
                <w:rStyle w:val="Code"/>
              </w:rPr>
              <w:br/>
              <w:t xml:space="preserve">!(ENTLDIAG %any_like%  </w:t>
            </w:r>
            <w:r>
              <w:rPr>
                <w:rStyle w:val="Code"/>
              </w:rPr>
              <w:br/>
              <w:t xml:space="preserve">LST$ICD_KEP_kniegelenksnah_Frakturen &amp;  </w:t>
            </w:r>
            <w:r>
              <w:rPr>
                <w:rStyle w:val="Code"/>
              </w:rPr>
              <w:br/>
              <w:t xml:space="preserve">!ENTLDIAG %any_like%  </w:t>
            </w:r>
            <w:r>
              <w:rPr>
                <w:rStyle w:val="Code"/>
              </w:rPr>
              <w:br/>
              <w:t>LST$ICD_KEP_Knochenfrak_nach_Einsetzen_Proth)</w:t>
            </w:r>
          </w:p>
        </w:tc>
      </w:tr>
      <w:tr w:rsidR="00CA3AE5" w14:paraId="4CFD28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04E94D" w14:textId="77777777" w:rsidR="00CA3AE5" w:rsidRPr="00E37ACC" w:rsidRDefault="00E251E1" w:rsidP="00CA3AE5">
            <w:pPr>
              <w:pStyle w:val="Tabellenkopf"/>
            </w:pPr>
            <w:r w:rsidRPr="00E37ACC">
              <w:t>Verwendete Funktionen</w:t>
            </w:r>
          </w:p>
        </w:tc>
        <w:tc>
          <w:tcPr>
            <w:tcW w:w="5885" w:type="dxa"/>
          </w:tcPr>
          <w:p w14:paraId="3476CF58"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fn_KellgrenLawrenceKnie</w:t>
            </w:r>
          </w:p>
        </w:tc>
      </w:tr>
      <w:tr w:rsidR="00CA3AE5" w14:paraId="1F5FFA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04D18D" w14:textId="77777777" w:rsidR="00CA3AE5" w:rsidRPr="00E37ACC" w:rsidRDefault="00E251E1" w:rsidP="00CA3AE5">
            <w:pPr>
              <w:pStyle w:val="Tabellenkopf"/>
            </w:pPr>
            <w:r w:rsidRPr="00E37ACC">
              <w:t>Verwendete Listen</w:t>
            </w:r>
          </w:p>
        </w:tc>
        <w:tc>
          <w:tcPr>
            <w:tcW w:w="5885" w:type="dxa"/>
          </w:tcPr>
          <w:p w14:paraId="7EE7D840"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ICD_KEP_kniegelenksnah_Frakturen</w:t>
            </w:r>
            <w:r>
              <w:br/>
              <w:t>ICD_KEP_Knochenfrak_nach_Einsetzen_Proth</w:t>
            </w:r>
          </w:p>
        </w:tc>
      </w:tr>
      <w:tr w:rsidR="00CA3AE5" w14:paraId="0BBC1A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244A95" w14:textId="77777777" w:rsidR="00CA3AE5" w:rsidRPr="00E37ACC" w:rsidRDefault="00E251E1" w:rsidP="00CA3AE5">
            <w:pPr>
              <w:pStyle w:val="Tabellenkopf"/>
            </w:pPr>
            <w:r>
              <w:t>Darstellung</w:t>
            </w:r>
          </w:p>
        </w:tc>
        <w:tc>
          <w:tcPr>
            <w:tcW w:w="5885" w:type="dxa"/>
          </w:tcPr>
          <w:p w14:paraId="4B4E0900"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60DE2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5CB6C3" w14:textId="77777777" w:rsidR="00CA3AE5" w:rsidRPr="00E37ACC" w:rsidRDefault="00E251E1" w:rsidP="00CA3AE5">
            <w:pPr>
              <w:pStyle w:val="Tabellenkopf"/>
            </w:pPr>
            <w:r>
              <w:t>Grafik</w:t>
            </w:r>
          </w:p>
        </w:tc>
        <w:tc>
          <w:tcPr>
            <w:tcW w:w="5885" w:type="dxa"/>
          </w:tcPr>
          <w:p w14:paraId="61DC2896"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D9332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C48F4C" w14:textId="77777777" w:rsidR="00CA3AE5" w:rsidRPr="00E37ACC" w:rsidRDefault="00E251E1" w:rsidP="00CA3AE5">
            <w:pPr>
              <w:pStyle w:val="Tabellenkopf"/>
            </w:pPr>
            <w:r>
              <w:t>Vergleichbarkeit mit Vorjahresergebnissen</w:t>
            </w:r>
          </w:p>
        </w:tc>
        <w:tc>
          <w:tcPr>
            <w:tcW w:w="5885" w:type="dxa"/>
          </w:tcPr>
          <w:p w14:paraId="28BA491A"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3149431" w14:textId="77777777" w:rsidR="009E1781" w:rsidRDefault="00E251E1" w:rsidP="00AA7E2B">
      <w:pPr>
        <w:pStyle w:val="Tabellentext"/>
        <w:spacing w:before="0" w:after="0" w:line="20" w:lineRule="exact"/>
        <w:ind w:left="0" w:right="0"/>
      </w:pPr>
    </w:p>
    <w:p w14:paraId="2786188F" w14:textId="77777777" w:rsidR="00E46E82" w:rsidRDefault="00E46E82">
      <w:pPr>
        <w:sectPr w:rsidR="00E46E82" w:rsidSect="00AD6E6F">
          <w:pgSz w:w="11906" w:h="16838"/>
          <w:pgMar w:top="1418" w:right="1134" w:bottom="1418" w:left="1701" w:header="454" w:footer="737" w:gutter="0"/>
          <w:cols w:space="708"/>
          <w:docGrid w:linePitch="360"/>
        </w:sectPr>
      </w:pPr>
    </w:p>
    <w:p w14:paraId="5E68E9FC" w14:textId="77777777" w:rsidR="00D40AF7" w:rsidRDefault="00E251E1" w:rsidP="00CC206C">
      <w:pPr>
        <w:pStyle w:val="Absatzberschriftebene2nurinNavigation"/>
      </w:pPr>
      <w:r>
        <w:lastRenderedPageBreak/>
        <w:t>Literatur</w:t>
      </w:r>
    </w:p>
    <w:p w14:paraId="79E53FAF" w14:textId="77777777" w:rsidR="00370A14" w:rsidRPr="00370A14" w:rsidRDefault="00E251E1" w:rsidP="00B749F9">
      <w:pPr>
        <w:pStyle w:val="Literatur"/>
      </w:pPr>
      <w:r>
        <w:t>AQUA [Institut für angewandte Qualitätsförderung und Forschung im Gesundheitswesen] (2012a): Knieendoprothesenversorgung [Abschlussbericht]. Stand: 16.07.2012. Göttingen: AQUA. Signatur: 11-SQG-003. URL: https://sqg.de/upload/CONTENT/Neue-Verfahren/Endopro</w:t>
      </w:r>
      <w:r>
        <w:t>thetik-Knie/Knieendopothesenversorgung_Abschlussbericht.pdf (abgerufen am: 09.01.2019).</w:t>
      </w:r>
    </w:p>
    <w:p w14:paraId="6AC9264A" w14:textId="77777777" w:rsidR="00370A14" w:rsidRPr="00370A14" w:rsidRDefault="00E251E1" w:rsidP="00B749F9">
      <w:pPr>
        <w:pStyle w:val="Literatur"/>
      </w:pPr>
    </w:p>
    <w:p w14:paraId="41CEDFB1" w14:textId="77777777" w:rsidR="00370A14" w:rsidRPr="00370A14" w:rsidRDefault="00E251E1" w:rsidP="00B749F9">
      <w:pPr>
        <w:pStyle w:val="Literatur"/>
      </w:pPr>
      <w:r>
        <w:t>AQUA [Institut für angewandte Qualitätsförderung und Forschung im Gesundheitswesen] (2012b): Knieendoprothesenversorgung [Anlagen zum Abschlussbericht]. Stand: 16.07.2</w:t>
      </w:r>
      <w:r>
        <w:t>012. Göttingen: AQUA. Signatur: 11-SQG-003. URL: https://sqg.de/upload/CONTENT/Neue-Verfahren/Endoprothetik-Knie/Anlagen_Knieendoprothesenversorgung.pdf (abgerufen am: 09.01.2019).</w:t>
      </w:r>
    </w:p>
    <w:p w14:paraId="3868580D" w14:textId="77777777" w:rsidR="00370A14" w:rsidRPr="00370A14" w:rsidRDefault="00E251E1" w:rsidP="00B749F9">
      <w:pPr>
        <w:pStyle w:val="Literatur"/>
      </w:pPr>
    </w:p>
    <w:p w14:paraId="1606C0E5" w14:textId="77777777" w:rsidR="00370A14" w:rsidRPr="00370A14" w:rsidRDefault="00E251E1" w:rsidP="00B749F9">
      <w:pPr>
        <w:pStyle w:val="Literatur"/>
      </w:pPr>
      <w:r>
        <w:t>BQS [Institut für Qualität &amp; Patientensicherheit] ([2009]): Knie-Schlitten</w:t>
      </w:r>
      <w:r>
        <w:t>prothesen-Erstimplantation. Qualitätsindikatoren für interne und externe Qualitätsicherung. Erfassungsjahr 2008. Düsseldorf: BQS. URL: http://www.bqs-qualitaetsindikatoren.de/2008/ergebnisse/leistungsbereiche/knie_schlitten_erstimp/indikatoren (abgerufen a</w:t>
      </w:r>
      <w:r>
        <w:t>m: 12.12.2017).</w:t>
      </w:r>
    </w:p>
    <w:p w14:paraId="1C22C053" w14:textId="77777777" w:rsidR="00370A14" w:rsidRPr="00370A14" w:rsidRDefault="00E251E1" w:rsidP="00B749F9">
      <w:pPr>
        <w:pStyle w:val="Literatur"/>
      </w:pPr>
    </w:p>
    <w:p w14:paraId="7C38ED4A" w14:textId="77777777" w:rsidR="00370A14" w:rsidRPr="00370A14" w:rsidRDefault="00E251E1" w:rsidP="00B749F9">
      <w:pPr>
        <w:pStyle w:val="Literatur"/>
      </w:pPr>
      <w:r>
        <w:t xml:space="preserve">Furnes, O; Espehaug, B; Lie, SA; Vollset, SE; Engesæter, LB; Havelin, LI (2007): Failure Mechanisms After Unicompartmental and Tricompartmental Primary Knee Replacement with Cement. JB&amp;JS – Journal of Bone &amp; Joint Surgery: American Volume </w:t>
      </w:r>
      <w:r>
        <w:t>89-A(3): 519-525. DOI: 10.2106/jbjs.f.00210.</w:t>
      </w:r>
    </w:p>
    <w:p w14:paraId="2EF4387A" w14:textId="77777777" w:rsidR="00370A14" w:rsidRPr="00370A14" w:rsidRDefault="00E251E1" w:rsidP="00B749F9">
      <w:pPr>
        <w:pStyle w:val="Literatur"/>
      </w:pPr>
    </w:p>
    <w:p w14:paraId="6A277F41" w14:textId="77777777" w:rsidR="00370A14" w:rsidRPr="00370A14" w:rsidRDefault="00E251E1" w:rsidP="00B749F9">
      <w:pPr>
        <w:pStyle w:val="Literatur"/>
      </w:pPr>
      <w:r>
        <w:t>Gioe, TJ; Killeen, KK; Hoeffel, DP; Bert, JM; Comfort, TK; Scheltema, K; et al. (2003): Analysis of Unicompartmental Knee Arthroplasty in a Community-Based Implant Registry. Clinical Orthopaedics and Related Re</w:t>
      </w:r>
      <w:r>
        <w:t>search 416: 111-119. DOI: 10.1097/01.blo.0000093004.90435.d1.</w:t>
      </w:r>
    </w:p>
    <w:p w14:paraId="0849BFC7" w14:textId="77777777" w:rsidR="00370A14" w:rsidRPr="00370A14" w:rsidRDefault="00E251E1" w:rsidP="00B749F9">
      <w:pPr>
        <w:pStyle w:val="Literatur"/>
      </w:pPr>
    </w:p>
    <w:p w14:paraId="104EDCA2" w14:textId="77777777" w:rsidR="00370A14" w:rsidRPr="00370A14" w:rsidRDefault="00E251E1" w:rsidP="00B749F9">
      <w:pPr>
        <w:pStyle w:val="Literatur"/>
      </w:pPr>
      <w:r>
        <w:t>Lygre, SHL; Espehaug, B; Havelin, LI; Furnes, O; Vollset, SE (2010): Pain and Function in Patients After Primary Unicompartmental and Total Knee Arthroplasty. JB&amp;JS – Journal of Bone &amp; Joint Su</w:t>
      </w:r>
      <w:r>
        <w:t>rgery: American Volume 92-A(18): 2890-2897. DOI: 10.2106/jbjs.i.00917.</w:t>
      </w:r>
    </w:p>
    <w:p w14:paraId="3C72F431" w14:textId="77777777" w:rsidR="00370A14" w:rsidRPr="00370A14" w:rsidRDefault="00E251E1" w:rsidP="00B749F9">
      <w:pPr>
        <w:pStyle w:val="Literatur"/>
      </w:pPr>
    </w:p>
    <w:p w14:paraId="210EBE44" w14:textId="77777777" w:rsidR="00370A14" w:rsidRPr="00370A14" w:rsidRDefault="00E251E1" w:rsidP="00B749F9">
      <w:pPr>
        <w:pStyle w:val="Literatur"/>
      </w:pPr>
      <w:r>
        <w:t>Robertsson, O; Borgquist, L; Knutson, K; Lewold, S; Lidgren, L (1999): Use of unicompartmental instead of tricompart-mental prostheses for unicompartmental arthrosis in the knee is a cost-effective alternative: 15,437 primary tricompartmental prostheses we</w:t>
      </w:r>
      <w:r>
        <w:t>re compared with 10,624 primary medial or lateral unicompartmental prostheses. Acta Orthopaedica Scandinavica 70(2): 170-175. DOI: 10.3109/17453679909011257.</w:t>
      </w:r>
    </w:p>
    <w:p w14:paraId="4DA5EE99" w14:textId="77777777" w:rsidR="00370A14" w:rsidRPr="00370A14" w:rsidRDefault="00E251E1" w:rsidP="00B749F9">
      <w:pPr>
        <w:pStyle w:val="Literatur"/>
      </w:pPr>
    </w:p>
    <w:p w14:paraId="71BF50C0" w14:textId="77777777" w:rsidR="00370A14" w:rsidRPr="00370A14" w:rsidRDefault="00E251E1" w:rsidP="00B749F9">
      <w:pPr>
        <w:pStyle w:val="Literatur"/>
      </w:pPr>
      <w:r>
        <w:t>Robertsson, O (2000): Unicompartmental arthroplasty. Results in Sweden 1986–1995. Orthopäde 29(1)</w:t>
      </w:r>
      <w:r>
        <w:t>: S6-S8. DOI: 10.1007/pl00003689.</w:t>
      </w:r>
    </w:p>
    <w:p w14:paraId="5389C88A" w14:textId="77777777" w:rsidR="00370A14" w:rsidRPr="00370A14" w:rsidRDefault="00E251E1" w:rsidP="00B749F9">
      <w:pPr>
        <w:pStyle w:val="Literatur"/>
      </w:pPr>
    </w:p>
    <w:p w14:paraId="67DF3A76" w14:textId="77777777" w:rsidR="00370A14" w:rsidRPr="00370A14" w:rsidRDefault="00E251E1" w:rsidP="00B749F9">
      <w:pPr>
        <w:pStyle w:val="Literatur"/>
      </w:pPr>
      <w:r>
        <w:t>Schneppenheim, M; Jerosch, J (2001): Indikation zur Kniegelenkendoprothese bei Gonarthrose und Retropatellararthrose. Wann ist welche Kniegelenkendoprothese angezeigt? Chirurgische Praxis 59: 275-292.</w:t>
      </w:r>
    </w:p>
    <w:p w14:paraId="79D2A305" w14:textId="77777777" w:rsidR="00370A14" w:rsidRPr="00370A14" w:rsidRDefault="00E251E1" w:rsidP="00B749F9">
      <w:pPr>
        <w:pStyle w:val="Literatur"/>
      </w:pPr>
    </w:p>
    <w:p w14:paraId="20C4F513" w14:textId="77777777" w:rsidR="00370A14" w:rsidRPr="00370A14" w:rsidRDefault="00E251E1" w:rsidP="00B749F9">
      <w:pPr>
        <w:pStyle w:val="Literatur"/>
      </w:pPr>
      <w:r>
        <w:t>Woolson, ST; Shu, B</w:t>
      </w:r>
      <w:r>
        <w:t>; Giori, NJ (2010): Incidence of radiographic unicompartmental arthritis in patients undergoing knee arthroplasty. Orthopedics 33(11): 798. DOI: 10.3928/01477447-20100924-07.</w:t>
      </w:r>
    </w:p>
    <w:p w14:paraId="3EFA8FED" w14:textId="77777777" w:rsidR="00370A14" w:rsidRPr="00370A14" w:rsidRDefault="00E251E1" w:rsidP="00B749F9">
      <w:pPr>
        <w:pStyle w:val="Literatur"/>
      </w:pPr>
    </w:p>
    <w:p w14:paraId="2D704F84" w14:textId="77777777" w:rsidR="00370A14" w:rsidRPr="00370A14" w:rsidRDefault="00E251E1" w:rsidP="00B749F9">
      <w:pPr>
        <w:pStyle w:val="Literatur"/>
      </w:pPr>
      <w:r>
        <w:t xml:space="preserve">Zhang, W; Doherty, M; Peat, G; Bierma-Zeinstra, MA; Arden, NK; Bresnihan, B; et </w:t>
      </w:r>
      <w:r>
        <w:t>al. (2010): EULAR evidence-based recommendations for the diagnosis of knee osteoarthritis. Annals of the Rheumatic Diseases 69(3): 483-489. DOI: 10.1136/ard.2009.113100.</w:t>
      </w:r>
    </w:p>
    <w:p w14:paraId="48A73B51" w14:textId="77777777" w:rsidR="00E46E82" w:rsidRDefault="00E46E82">
      <w:pPr>
        <w:sectPr w:rsidR="00E46E82"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529B6D63" w14:textId="77777777" w:rsidR="006D1B0D" w:rsidRDefault="00E251E1" w:rsidP="0004540C">
      <w:pPr>
        <w:pStyle w:val="berschrift1ohneGliederung"/>
      </w:pPr>
      <w:bookmarkStart w:id="17" w:name="_Toc38893631"/>
      <w:r>
        <w:lastRenderedPageBreak/>
        <w:t>54022: Indikation zum Knieendoprothesen-Wechsel bzw. -Komponentenwechsel</w:t>
      </w:r>
      <w:bookmarkEnd w:id="17"/>
    </w:p>
    <w:tbl>
      <w:tblPr>
        <w:tblStyle w:val="IQTIGStandard"/>
        <w:tblW w:w="5000" w:type="pct"/>
        <w:tblLook w:val="0480" w:firstRow="0" w:lastRow="0" w:firstColumn="1" w:lastColumn="0" w:noHBand="0" w:noVBand="1"/>
      </w:tblPr>
      <w:tblGrid>
        <w:gridCol w:w="1985"/>
        <w:gridCol w:w="7086"/>
      </w:tblGrid>
      <w:tr w:rsidR="00AF0AAF" w:rsidRPr="00743DF3" w14:paraId="7D502BF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FC05C70" w14:textId="77777777" w:rsidR="00AF0AAF" w:rsidRPr="00743DF3" w:rsidRDefault="00E251E1" w:rsidP="002E7D86">
            <w:pPr>
              <w:pStyle w:val="Tabellenkopf"/>
            </w:pPr>
            <w:r>
              <w:t>Qualitätsz</w:t>
            </w:r>
            <w:r>
              <w:t>iel</w:t>
            </w:r>
          </w:p>
        </w:tc>
        <w:tc>
          <w:tcPr>
            <w:tcW w:w="3906" w:type="pct"/>
            <w:tcBorders>
              <w:top w:val="single" w:sz="8" w:space="0" w:color="005051"/>
              <w:left w:val="nil"/>
              <w:bottom w:val="single" w:sz="4" w:space="0" w:color="auto"/>
            </w:tcBorders>
          </w:tcPr>
          <w:p w14:paraId="01A6F6A1" w14:textId="77777777" w:rsidR="00AF0AAF" w:rsidRPr="00743DF3" w:rsidRDefault="00E251E1" w:rsidP="00152136">
            <w:pPr>
              <w:pStyle w:val="Tabellentext"/>
            </w:pPr>
            <w:r>
              <w:t>Möglichst oft eine angemessene Indikation</w:t>
            </w:r>
          </w:p>
        </w:tc>
      </w:tr>
    </w:tbl>
    <w:p w14:paraId="07B3ACC1" w14:textId="77777777" w:rsidR="00AF0AAF" w:rsidRDefault="00E251E1" w:rsidP="00E40CDC">
      <w:pPr>
        <w:pStyle w:val="Absatzberschriftebene2nurinNavigation"/>
      </w:pPr>
      <w:r>
        <w:t>Hintergrund</w:t>
      </w:r>
    </w:p>
    <w:p w14:paraId="12F71719" w14:textId="77777777" w:rsidR="00370A14" w:rsidRPr="00370A14" w:rsidRDefault="00E251E1" w:rsidP="00A64D53">
      <w:pPr>
        <w:pStyle w:val="Standardlinksbndig"/>
      </w:pPr>
      <w:r>
        <w:t>Implantatwechsel sind bei Implantatlockerung und/oder fortschreitender Verschleißerkrankung in den bisher nicht ersetzten Gelenkanteilen sowie bei erheblicher Funktionsbeeinträchtigung angezeigt. In Registerstudien wurden für Totalendoprothesen Standzeiten</w:t>
      </w:r>
      <w:r>
        <w:t xml:space="preserve"> von 97 %, 89 % und 78 % nach 5, 10 und 15 Jahren angegeben (Julin et al. 2010, Koskinen et al. 2008). Dagegen weisen unikondyläre Prothesen (Schlittenprothesen) ein höheres Wechselrisiko auf (Koskinen et al. 2008). Hauptgründe für frühzeitige Wechsel von </w:t>
      </w:r>
      <w:r>
        <w:t xml:space="preserve">Knietotalendoprothesen sind Infektionen, Patellakomplikationen, Fehlpositionierung der Endoprothese sowie Endoprothesenlockerung (Bozic et al. 2010, Jämsen et al. 2009, Julin et al. 2010, Suarez et al. 2008). </w:t>
      </w:r>
      <w:r>
        <w:br/>
        <w:t xml:space="preserve"> </w:t>
      </w:r>
      <w:r>
        <w:br/>
        <w:t>Des Weiteren werden zu diesem Indikator folg</w:t>
      </w:r>
      <w:r>
        <w:t>ende Literaturquellen im Abschlussbericht zur Knieendoprothesenversorgung des AQUA-Institutes (AQUA 2012) genannt: AQUA (2011), Barrack et al. (2007), Bergschmidt et al. (2008), Bremander et al. (2005), Callahan et al. (1995), Fang et al. (2009), Fehring e</w:t>
      </w:r>
      <w:r>
        <w:t>t al. (2010), Fuerst et al. (2005), Hang et al. (2010), Kordelle et al. (2004), Lachiewicz und Lachiewicz (2009), Lewold et al. (1998), Mortazavi et al. (2010), Oduwole et al. (2010), Patil et al. (2010), Pearse et al. (2010), Piedade et al. (2009), Robert</w:t>
      </w:r>
      <w:r>
        <w:t>sson et al. (1997), Rothwell et al. (2010), Schrama et al. (2010), Sheng et al. (2004), Sibanda et al. (2008), Willson et al. (2009), Zmistowski et al. (2011).</w:t>
      </w:r>
    </w:p>
    <w:p w14:paraId="2C3DC94A" w14:textId="77777777" w:rsidR="00E46E82" w:rsidRDefault="00E46E82">
      <w:pPr>
        <w:sectPr w:rsidR="00E46E82"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595FDFFE" w14:textId="77777777" w:rsidR="000F0644" w:rsidRDefault="00E251E1" w:rsidP="00447106">
      <w:pPr>
        <w:pStyle w:val="Absatzberschriftebene2nurinNavigation"/>
      </w:pPr>
      <w:r>
        <w:lastRenderedPageBreak/>
        <w:t>Verwendete Datenfelder</w:t>
      </w:r>
    </w:p>
    <w:p w14:paraId="4E20F162"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16188E2"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0D91BD5" w14:textId="77777777" w:rsidR="000F0644" w:rsidRPr="009E2B0C" w:rsidRDefault="00E251E1" w:rsidP="000361A4">
            <w:pPr>
              <w:pStyle w:val="Tabellenkopf"/>
            </w:pPr>
            <w:r>
              <w:t>Item</w:t>
            </w:r>
          </w:p>
        </w:tc>
        <w:tc>
          <w:tcPr>
            <w:tcW w:w="1075" w:type="pct"/>
          </w:tcPr>
          <w:p w14:paraId="040DB56A" w14:textId="77777777" w:rsidR="000F0644" w:rsidRPr="009E2B0C" w:rsidRDefault="00E251E1" w:rsidP="000361A4">
            <w:pPr>
              <w:pStyle w:val="Tabellenkopf"/>
            </w:pPr>
            <w:r>
              <w:t>Bezeichnung</w:t>
            </w:r>
          </w:p>
        </w:tc>
        <w:tc>
          <w:tcPr>
            <w:tcW w:w="326" w:type="pct"/>
          </w:tcPr>
          <w:p w14:paraId="1CF560BA" w14:textId="77777777" w:rsidR="000F0644" w:rsidRPr="009E2B0C" w:rsidRDefault="00E251E1" w:rsidP="000361A4">
            <w:pPr>
              <w:pStyle w:val="Tabellenkopf"/>
            </w:pPr>
            <w:r>
              <w:t>M/K</w:t>
            </w:r>
          </w:p>
        </w:tc>
        <w:tc>
          <w:tcPr>
            <w:tcW w:w="1646" w:type="pct"/>
          </w:tcPr>
          <w:p w14:paraId="0C8C8269" w14:textId="77777777" w:rsidR="000F0644" w:rsidRPr="009E2B0C" w:rsidRDefault="00E251E1" w:rsidP="000361A4">
            <w:pPr>
              <w:pStyle w:val="Tabellenkopf"/>
            </w:pPr>
            <w:r>
              <w:t>Schlüssel/Formel</w:t>
            </w:r>
          </w:p>
        </w:tc>
        <w:tc>
          <w:tcPr>
            <w:tcW w:w="1328" w:type="pct"/>
          </w:tcPr>
          <w:p w14:paraId="0573AA86" w14:textId="77777777" w:rsidR="000F0644" w:rsidRPr="009E2B0C" w:rsidRDefault="00E251E1" w:rsidP="000361A4">
            <w:pPr>
              <w:pStyle w:val="Tabellenkopf"/>
            </w:pPr>
            <w:r>
              <w:t>Feldname</w:t>
            </w:r>
            <w:r>
              <w:t xml:space="preserve">  </w:t>
            </w:r>
          </w:p>
        </w:tc>
      </w:tr>
      <w:tr w:rsidR="00275B01" w:rsidRPr="00743DF3" w14:paraId="1AB125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5CD1467" w14:textId="77777777" w:rsidR="000F0644" w:rsidRPr="00743DF3" w:rsidRDefault="00E251E1" w:rsidP="000361A4">
            <w:pPr>
              <w:pStyle w:val="Tabellentext"/>
            </w:pPr>
            <w:r>
              <w:t>24:PROZ</w:t>
            </w:r>
          </w:p>
        </w:tc>
        <w:tc>
          <w:tcPr>
            <w:tcW w:w="1075" w:type="pct"/>
          </w:tcPr>
          <w:p w14:paraId="37948624" w14:textId="77777777" w:rsidR="000F0644" w:rsidRPr="00743DF3" w:rsidRDefault="00E251E1" w:rsidP="000361A4">
            <w:pPr>
              <w:pStyle w:val="Tabellentext"/>
            </w:pPr>
            <w:r>
              <w:t>Art des Eingriffs</w:t>
            </w:r>
          </w:p>
        </w:tc>
        <w:tc>
          <w:tcPr>
            <w:tcW w:w="326" w:type="pct"/>
          </w:tcPr>
          <w:p w14:paraId="57EADAEF" w14:textId="77777777" w:rsidR="000F0644" w:rsidRPr="00743DF3" w:rsidRDefault="00E251E1" w:rsidP="000361A4">
            <w:pPr>
              <w:pStyle w:val="Tabellentext"/>
            </w:pPr>
            <w:r>
              <w:t>M</w:t>
            </w:r>
          </w:p>
        </w:tc>
        <w:tc>
          <w:tcPr>
            <w:tcW w:w="1646" w:type="pct"/>
          </w:tcPr>
          <w:p w14:paraId="67DDE414" w14:textId="77777777" w:rsidR="000F0644" w:rsidRPr="00743DF3" w:rsidRDefault="00E251E1" w:rsidP="00177070">
            <w:pPr>
              <w:pStyle w:val="Tabellentext"/>
              <w:ind w:left="453" w:hanging="340"/>
            </w:pPr>
            <w:r>
              <w:t>1 =</w:t>
            </w:r>
            <w:r>
              <w:tab/>
              <w:t>elektive Knie-Endoprothesen-Erstimplantation</w:t>
            </w:r>
          </w:p>
          <w:p w14:paraId="4683CAA0" w14:textId="77777777" w:rsidR="000F0644" w:rsidRPr="00743DF3" w:rsidRDefault="00E251E1" w:rsidP="00177070">
            <w:pPr>
              <w:pStyle w:val="Tabellentext"/>
              <w:ind w:left="453" w:hanging="340"/>
            </w:pPr>
            <w:r>
              <w:t>2 =</w:t>
            </w:r>
            <w:r>
              <w:tab/>
              <w:t>einzeitiger Wechsel bzw. Komponentenwechsel</w:t>
            </w:r>
          </w:p>
          <w:p w14:paraId="49014387" w14:textId="77777777" w:rsidR="000F0644" w:rsidRPr="00743DF3" w:rsidRDefault="00E251E1" w:rsidP="00177070">
            <w:pPr>
              <w:pStyle w:val="Tabellentext"/>
              <w:ind w:left="453" w:hanging="340"/>
            </w:pPr>
            <w:r>
              <w:t>3 =</w:t>
            </w:r>
            <w:r>
              <w:tab/>
              <w:t>Reimplantationen im Rahmen eines zweizeitigen Wechsels bzw. Komponentenwechsels</w:t>
            </w:r>
          </w:p>
        </w:tc>
        <w:tc>
          <w:tcPr>
            <w:tcW w:w="1328" w:type="pct"/>
          </w:tcPr>
          <w:p w14:paraId="50885EFE" w14:textId="77777777" w:rsidR="000F0644" w:rsidRPr="00743DF3" w:rsidRDefault="00E251E1" w:rsidP="000361A4">
            <w:pPr>
              <w:pStyle w:val="Tabellentext"/>
            </w:pPr>
            <w:r>
              <w:t>ARTEINGRIFFKNIE</w:t>
            </w:r>
          </w:p>
        </w:tc>
      </w:tr>
      <w:tr w:rsidR="00275B01" w:rsidRPr="00743DF3" w14:paraId="4DEA70A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E5F621" w14:textId="77777777" w:rsidR="000F0644" w:rsidRPr="00743DF3" w:rsidRDefault="00E251E1" w:rsidP="000361A4">
            <w:pPr>
              <w:pStyle w:val="Tabellentext"/>
            </w:pPr>
            <w:r>
              <w:t>40:W</w:t>
            </w:r>
          </w:p>
        </w:tc>
        <w:tc>
          <w:tcPr>
            <w:tcW w:w="1075" w:type="pct"/>
          </w:tcPr>
          <w:p w14:paraId="49200423" w14:textId="77777777" w:rsidR="000F0644" w:rsidRPr="00743DF3" w:rsidRDefault="00E251E1" w:rsidP="000361A4">
            <w:pPr>
              <w:pStyle w:val="Tabellentext"/>
            </w:pPr>
            <w:r>
              <w:t>Schmerzen vor der Prothesenexplantation</w:t>
            </w:r>
          </w:p>
        </w:tc>
        <w:tc>
          <w:tcPr>
            <w:tcW w:w="326" w:type="pct"/>
          </w:tcPr>
          <w:p w14:paraId="6C4B9CBC" w14:textId="77777777" w:rsidR="000F0644" w:rsidRPr="00743DF3" w:rsidRDefault="00E251E1" w:rsidP="000361A4">
            <w:pPr>
              <w:pStyle w:val="Tabellentext"/>
            </w:pPr>
            <w:r>
              <w:t>M</w:t>
            </w:r>
          </w:p>
        </w:tc>
        <w:tc>
          <w:tcPr>
            <w:tcW w:w="1646" w:type="pct"/>
          </w:tcPr>
          <w:p w14:paraId="2BC8D953" w14:textId="77777777" w:rsidR="000F0644" w:rsidRPr="00743DF3" w:rsidRDefault="00E251E1" w:rsidP="00177070">
            <w:pPr>
              <w:pStyle w:val="Tabellentext"/>
              <w:ind w:left="453" w:hanging="340"/>
            </w:pPr>
            <w:r>
              <w:t>0 =</w:t>
            </w:r>
            <w:r>
              <w:tab/>
              <w:t>nein</w:t>
            </w:r>
          </w:p>
          <w:p w14:paraId="534616E6" w14:textId="77777777" w:rsidR="000F0644" w:rsidRPr="00743DF3" w:rsidRDefault="00E251E1" w:rsidP="00177070">
            <w:pPr>
              <w:pStyle w:val="Tabellentext"/>
              <w:ind w:left="453" w:hanging="340"/>
            </w:pPr>
            <w:r>
              <w:t>1 =</w:t>
            </w:r>
            <w:r>
              <w:tab/>
              <w:t>ja, Belastungsschmerz</w:t>
            </w:r>
          </w:p>
          <w:p w14:paraId="42E955EA" w14:textId="77777777" w:rsidR="000F0644" w:rsidRPr="00743DF3" w:rsidRDefault="00E251E1" w:rsidP="00177070">
            <w:pPr>
              <w:pStyle w:val="Tabellentext"/>
              <w:ind w:left="453" w:hanging="340"/>
            </w:pPr>
            <w:r>
              <w:t>2 =</w:t>
            </w:r>
            <w:r>
              <w:tab/>
              <w:t>ja, Ruheschmerz</w:t>
            </w:r>
          </w:p>
        </w:tc>
        <w:tc>
          <w:tcPr>
            <w:tcW w:w="1328" w:type="pct"/>
          </w:tcPr>
          <w:p w14:paraId="0C91BC1E" w14:textId="77777777" w:rsidR="000F0644" w:rsidRPr="00743DF3" w:rsidRDefault="00E251E1" w:rsidP="000361A4">
            <w:pPr>
              <w:pStyle w:val="Tabellentext"/>
            </w:pPr>
            <w:r>
              <w:t>SCHMERZENWECHSEL</w:t>
            </w:r>
          </w:p>
        </w:tc>
      </w:tr>
      <w:tr w:rsidR="00275B01" w:rsidRPr="00743DF3" w14:paraId="0643DE8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F0F237" w14:textId="77777777" w:rsidR="000F0644" w:rsidRPr="00743DF3" w:rsidRDefault="00E251E1" w:rsidP="000361A4">
            <w:pPr>
              <w:pStyle w:val="Tabellentext"/>
            </w:pPr>
            <w:r>
              <w:t>41:W</w:t>
            </w:r>
          </w:p>
        </w:tc>
        <w:tc>
          <w:tcPr>
            <w:tcW w:w="1075" w:type="pct"/>
          </w:tcPr>
          <w:p w14:paraId="7788F441" w14:textId="77777777" w:rsidR="000F0644" w:rsidRPr="00743DF3" w:rsidRDefault="00E251E1" w:rsidP="000361A4">
            <w:pPr>
              <w:pStyle w:val="Tabellentext"/>
            </w:pPr>
            <w:r>
              <w:t>positive Entzündungszeichen im Labor vor der Prothesenexplantation (BSG, CRP, Leukozyten)</w:t>
            </w:r>
          </w:p>
        </w:tc>
        <w:tc>
          <w:tcPr>
            <w:tcW w:w="326" w:type="pct"/>
          </w:tcPr>
          <w:p w14:paraId="5C0F5E5E" w14:textId="77777777" w:rsidR="000F0644" w:rsidRPr="00743DF3" w:rsidRDefault="00E251E1" w:rsidP="000361A4">
            <w:pPr>
              <w:pStyle w:val="Tabellentext"/>
            </w:pPr>
            <w:r>
              <w:t>M</w:t>
            </w:r>
          </w:p>
        </w:tc>
        <w:tc>
          <w:tcPr>
            <w:tcW w:w="1646" w:type="pct"/>
          </w:tcPr>
          <w:p w14:paraId="54A4269F" w14:textId="77777777" w:rsidR="000F0644" w:rsidRPr="00743DF3" w:rsidRDefault="00E251E1" w:rsidP="00177070">
            <w:pPr>
              <w:pStyle w:val="Tabellentext"/>
              <w:ind w:left="453" w:hanging="340"/>
            </w:pPr>
            <w:r>
              <w:t>0 =</w:t>
            </w:r>
            <w:r>
              <w:tab/>
              <w:t>nein</w:t>
            </w:r>
          </w:p>
          <w:p w14:paraId="386A7FDF" w14:textId="77777777" w:rsidR="000F0644" w:rsidRPr="00743DF3" w:rsidRDefault="00E251E1" w:rsidP="00177070">
            <w:pPr>
              <w:pStyle w:val="Tabellentext"/>
              <w:ind w:left="453" w:hanging="340"/>
            </w:pPr>
            <w:r>
              <w:t>1 =</w:t>
            </w:r>
            <w:r>
              <w:tab/>
              <w:t>ja</w:t>
            </w:r>
          </w:p>
        </w:tc>
        <w:tc>
          <w:tcPr>
            <w:tcW w:w="1328" w:type="pct"/>
          </w:tcPr>
          <w:p w14:paraId="68B86D3E" w14:textId="77777777" w:rsidR="000F0644" w:rsidRPr="00743DF3" w:rsidRDefault="00E251E1" w:rsidP="000361A4">
            <w:pPr>
              <w:pStyle w:val="Tabellentext"/>
            </w:pPr>
            <w:r>
              <w:t>ENTZZEICHEN</w:t>
            </w:r>
          </w:p>
        </w:tc>
      </w:tr>
      <w:tr w:rsidR="00275B01" w:rsidRPr="00743DF3" w14:paraId="4781FC5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BDD12A" w14:textId="77777777" w:rsidR="000F0644" w:rsidRPr="00743DF3" w:rsidRDefault="00E251E1" w:rsidP="000361A4">
            <w:pPr>
              <w:pStyle w:val="Tabellentext"/>
            </w:pPr>
            <w:r>
              <w:t>42:W</w:t>
            </w:r>
          </w:p>
        </w:tc>
        <w:tc>
          <w:tcPr>
            <w:tcW w:w="1075" w:type="pct"/>
          </w:tcPr>
          <w:p w14:paraId="310E2175" w14:textId="77777777" w:rsidR="000F0644" w:rsidRPr="00743DF3" w:rsidRDefault="00E251E1" w:rsidP="000361A4">
            <w:pPr>
              <w:pStyle w:val="Tabellentext"/>
            </w:pPr>
            <w:r>
              <w:t>mikro</w:t>
            </w:r>
            <w:r>
              <w:t>biologische Untersuchung vor der Prothesenexplantation</w:t>
            </w:r>
          </w:p>
        </w:tc>
        <w:tc>
          <w:tcPr>
            <w:tcW w:w="326" w:type="pct"/>
          </w:tcPr>
          <w:p w14:paraId="0626603F" w14:textId="77777777" w:rsidR="000F0644" w:rsidRPr="00743DF3" w:rsidRDefault="00E251E1" w:rsidP="000361A4">
            <w:pPr>
              <w:pStyle w:val="Tabellentext"/>
            </w:pPr>
            <w:r>
              <w:t>M</w:t>
            </w:r>
          </w:p>
        </w:tc>
        <w:tc>
          <w:tcPr>
            <w:tcW w:w="1646" w:type="pct"/>
          </w:tcPr>
          <w:p w14:paraId="09470318" w14:textId="77777777" w:rsidR="000F0644" w:rsidRPr="00743DF3" w:rsidRDefault="00E251E1" w:rsidP="00177070">
            <w:pPr>
              <w:pStyle w:val="Tabellentext"/>
              <w:ind w:left="453" w:hanging="340"/>
            </w:pPr>
            <w:r>
              <w:t>0 =</w:t>
            </w:r>
            <w:r>
              <w:tab/>
              <w:t>nicht durchgeführt</w:t>
            </w:r>
          </w:p>
          <w:p w14:paraId="044E57A9" w14:textId="77777777" w:rsidR="000F0644" w:rsidRPr="00743DF3" w:rsidRDefault="00E251E1" w:rsidP="00177070">
            <w:pPr>
              <w:pStyle w:val="Tabellentext"/>
              <w:ind w:left="453" w:hanging="340"/>
            </w:pPr>
            <w:r>
              <w:t>1 =</w:t>
            </w:r>
            <w:r>
              <w:tab/>
              <w:t>durchgeführt, negativ</w:t>
            </w:r>
          </w:p>
          <w:p w14:paraId="4C859AC0" w14:textId="77777777" w:rsidR="000F0644" w:rsidRPr="00743DF3" w:rsidRDefault="00E251E1" w:rsidP="00177070">
            <w:pPr>
              <w:pStyle w:val="Tabellentext"/>
              <w:ind w:left="453" w:hanging="340"/>
            </w:pPr>
            <w:r>
              <w:t>2 =</w:t>
            </w:r>
            <w:r>
              <w:tab/>
              <w:t>durchgeführt, positiv</w:t>
            </w:r>
          </w:p>
        </w:tc>
        <w:tc>
          <w:tcPr>
            <w:tcW w:w="1328" w:type="pct"/>
          </w:tcPr>
          <w:p w14:paraId="3C8EA5F8" w14:textId="77777777" w:rsidR="000F0644" w:rsidRPr="00743DF3" w:rsidRDefault="00E251E1" w:rsidP="000361A4">
            <w:pPr>
              <w:pStyle w:val="Tabellentext"/>
            </w:pPr>
            <w:r>
              <w:t>MIKROBIOUNTERSUCH</w:t>
            </w:r>
          </w:p>
        </w:tc>
      </w:tr>
      <w:tr w:rsidR="00275B01" w:rsidRPr="00743DF3" w14:paraId="79FDDCC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BAD9B1" w14:textId="77777777" w:rsidR="000F0644" w:rsidRPr="00743DF3" w:rsidRDefault="00E251E1" w:rsidP="000361A4">
            <w:pPr>
              <w:pStyle w:val="Tabellentext"/>
            </w:pPr>
            <w:r>
              <w:t>44.1:W</w:t>
            </w:r>
          </w:p>
        </w:tc>
        <w:tc>
          <w:tcPr>
            <w:tcW w:w="1075" w:type="pct"/>
          </w:tcPr>
          <w:p w14:paraId="7B3E42B3" w14:textId="77777777" w:rsidR="000F0644" w:rsidRPr="00743DF3" w:rsidRDefault="00E251E1" w:rsidP="000361A4">
            <w:pPr>
              <w:pStyle w:val="Tabellentext"/>
            </w:pPr>
            <w:r>
              <w:t>Implantatbruch</w:t>
            </w:r>
          </w:p>
        </w:tc>
        <w:tc>
          <w:tcPr>
            <w:tcW w:w="326" w:type="pct"/>
          </w:tcPr>
          <w:p w14:paraId="1E91C058" w14:textId="77777777" w:rsidR="000F0644" w:rsidRPr="00743DF3" w:rsidRDefault="00E251E1" w:rsidP="000361A4">
            <w:pPr>
              <w:pStyle w:val="Tabellentext"/>
            </w:pPr>
            <w:r>
              <w:t>K</w:t>
            </w:r>
          </w:p>
        </w:tc>
        <w:tc>
          <w:tcPr>
            <w:tcW w:w="1646" w:type="pct"/>
          </w:tcPr>
          <w:p w14:paraId="588CB86C" w14:textId="77777777" w:rsidR="000F0644" w:rsidRPr="00743DF3" w:rsidRDefault="00E251E1" w:rsidP="00177070">
            <w:pPr>
              <w:pStyle w:val="Tabellentext"/>
              <w:ind w:left="453" w:hanging="340"/>
            </w:pPr>
            <w:r>
              <w:t>1 =</w:t>
            </w:r>
            <w:r>
              <w:tab/>
              <w:t>ja</w:t>
            </w:r>
          </w:p>
        </w:tc>
        <w:tc>
          <w:tcPr>
            <w:tcW w:w="1328" w:type="pct"/>
          </w:tcPr>
          <w:p w14:paraId="298BF9E0" w14:textId="77777777" w:rsidR="000F0644" w:rsidRPr="00743DF3" w:rsidRDefault="00E251E1" w:rsidP="000361A4">
            <w:pPr>
              <w:pStyle w:val="Tabellentext"/>
            </w:pPr>
            <w:r>
              <w:t>IMPLANTATBRUCH</w:t>
            </w:r>
          </w:p>
        </w:tc>
      </w:tr>
      <w:tr w:rsidR="00275B01" w:rsidRPr="00743DF3" w14:paraId="0EA3168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0B359B" w14:textId="77777777" w:rsidR="000F0644" w:rsidRPr="00743DF3" w:rsidRDefault="00E251E1" w:rsidP="000361A4">
            <w:pPr>
              <w:pStyle w:val="Tabellentext"/>
            </w:pPr>
            <w:r>
              <w:t>44.2:W</w:t>
            </w:r>
          </w:p>
        </w:tc>
        <w:tc>
          <w:tcPr>
            <w:tcW w:w="1075" w:type="pct"/>
          </w:tcPr>
          <w:p w14:paraId="18142C17" w14:textId="77777777" w:rsidR="000F0644" w:rsidRPr="00743DF3" w:rsidRDefault="00E251E1" w:rsidP="000361A4">
            <w:pPr>
              <w:pStyle w:val="Tabellentext"/>
            </w:pPr>
            <w:r>
              <w:t>Implantatfehllage/Malrotation</w:t>
            </w:r>
          </w:p>
        </w:tc>
        <w:tc>
          <w:tcPr>
            <w:tcW w:w="326" w:type="pct"/>
          </w:tcPr>
          <w:p w14:paraId="58EC2B59" w14:textId="77777777" w:rsidR="000F0644" w:rsidRPr="00743DF3" w:rsidRDefault="00E251E1" w:rsidP="000361A4">
            <w:pPr>
              <w:pStyle w:val="Tabellentext"/>
            </w:pPr>
            <w:r>
              <w:t>K</w:t>
            </w:r>
          </w:p>
        </w:tc>
        <w:tc>
          <w:tcPr>
            <w:tcW w:w="1646" w:type="pct"/>
          </w:tcPr>
          <w:p w14:paraId="7747C9A0" w14:textId="77777777" w:rsidR="000F0644" w:rsidRPr="00743DF3" w:rsidRDefault="00E251E1" w:rsidP="00177070">
            <w:pPr>
              <w:pStyle w:val="Tabellentext"/>
              <w:ind w:left="453" w:hanging="340"/>
            </w:pPr>
            <w:r>
              <w:t>1 =</w:t>
            </w:r>
            <w:r>
              <w:tab/>
              <w:t>ja</w:t>
            </w:r>
          </w:p>
        </w:tc>
        <w:tc>
          <w:tcPr>
            <w:tcW w:w="1328" w:type="pct"/>
          </w:tcPr>
          <w:p w14:paraId="180EE63B" w14:textId="77777777" w:rsidR="000F0644" w:rsidRPr="00743DF3" w:rsidRDefault="00E251E1" w:rsidP="000361A4">
            <w:pPr>
              <w:pStyle w:val="Tabellentext"/>
            </w:pPr>
            <w:r>
              <w:t>IMPLANTATFEHLLAGE</w:t>
            </w:r>
          </w:p>
        </w:tc>
      </w:tr>
      <w:tr w:rsidR="00275B01" w:rsidRPr="00743DF3" w14:paraId="5872C20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1A37875" w14:textId="77777777" w:rsidR="000F0644" w:rsidRPr="00743DF3" w:rsidRDefault="00E251E1" w:rsidP="000361A4">
            <w:pPr>
              <w:pStyle w:val="Tabellentext"/>
            </w:pPr>
            <w:r>
              <w:t>44.3:W</w:t>
            </w:r>
          </w:p>
        </w:tc>
        <w:tc>
          <w:tcPr>
            <w:tcW w:w="1075" w:type="pct"/>
          </w:tcPr>
          <w:p w14:paraId="1750E451" w14:textId="77777777" w:rsidR="000F0644" w:rsidRPr="00743DF3" w:rsidRDefault="00E251E1" w:rsidP="000361A4">
            <w:pPr>
              <w:pStyle w:val="Tabellentext"/>
            </w:pPr>
            <w:r>
              <w:t>Implantatwanderung</w:t>
            </w:r>
          </w:p>
        </w:tc>
        <w:tc>
          <w:tcPr>
            <w:tcW w:w="326" w:type="pct"/>
          </w:tcPr>
          <w:p w14:paraId="1553B9AA" w14:textId="77777777" w:rsidR="000F0644" w:rsidRPr="00743DF3" w:rsidRDefault="00E251E1" w:rsidP="000361A4">
            <w:pPr>
              <w:pStyle w:val="Tabellentext"/>
            </w:pPr>
            <w:r>
              <w:t>K</w:t>
            </w:r>
          </w:p>
        </w:tc>
        <w:tc>
          <w:tcPr>
            <w:tcW w:w="1646" w:type="pct"/>
          </w:tcPr>
          <w:p w14:paraId="4806781D" w14:textId="77777777" w:rsidR="000F0644" w:rsidRPr="00743DF3" w:rsidRDefault="00E251E1" w:rsidP="00177070">
            <w:pPr>
              <w:pStyle w:val="Tabellentext"/>
              <w:ind w:left="453" w:hanging="340"/>
            </w:pPr>
            <w:r>
              <w:t>1 =</w:t>
            </w:r>
            <w:r>
              <w:tab/>
              <w:t>ja</w:t>
            </w:r>
          </w:p>
        </w:tc>
        <w:tc>
          <w:tcPr>
            <w:tcW w:w="1328" w:type="pct"/>
          </w:tcPr>
          <w:p w14:paraId="3B3AC3B5" w14:textId="77777777" w:rsidR="000F0644" w:rsidRPr="00743DF3" w:rsidRDefault="00E251E1" w:rsidP="000361A4">
            <w:pPr>
              <w:pStyle w:val="Tabellentext"/>
            </w:pPr>
            <w:r>
              <w:t>IMPLANTATWANDJL</w:t>
            </w:r>
          </w:p>
        </w:tc>
      </w:tr>
      <w:tr w:rsidR="00275B01" w:rsidRPr="00743DF3" w14:paraId="4BD926C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8B81FB" w14:textId="77777777" w:rsidR="000F0644" w:rsidRPr="00743DF3" w:rsidRDefault="00E251E1" w:rsidP="000361A4">
            <w:pPr>
              <w:pStyle w:val="Tabellentext"/>
            </w:pPr>
            <w:r>
              <w:t>44.4:W</w:t>
            </w:r>
          </w:p>
        </w:tc>
        <w:tc>
          <w:tcPr>
            <w:tcW w:w="1075" w:type="pct"/>
          </w:tcPr>
          <w:p w14:paraId="14064D6F" w14:textId="77777777" w:rsidR="000F0644" w:rsidRPr="00743DF3" w:rsidRDefault="00E251E1" w:rsidP="000361A4">
            <w:pPr>
              <w:pStyle w:val="Tabellentext"/>
            </w:pPr>
            <w:r>
              <w:t>Lockerung der Femur-Komponente</w:t>
            </w:r>
          </w:p>
        </w:tc>
        <w:tc>
          <w:tcPr>
            <w:tcW w:w="326" w:type="pct"/>
          </w:tcPr>
          <w:p w14:paraId="50D5473B" w14:textId="77777777" w:rsidR="000F0644" w:rsidRPr="00743DF3" w:rsidRDefault="00E251E1" w:rsidP="000361A4">
            <w:pPr>
              <w:pStyle w:val="Tabellentext"/>
            </w:pPr>
            <w:r>
              <w:t>K</w:t>
            </w:r>
          </w:p>
        </w:tc>
        <w:tc>
          <w:tcPr>
            <w:tcW w:w="1646" w:type="pct"/>
          </w:tcPr>
          <w:p w14:paraId="211A8D35" w14:textId="77777777" w:rsidR="000F0644" w:rsidRPr="00743DF3" w:rsidRDefault="00E251E1" w:rsidP="00177070">
            <w:pPr>
              <w:pStyle w:val="Tabellentext"/>
              <w:ind w:left="453" w:hanging="340"/>
            </w:pPr>
            <w:r>
              <w:t>1 =</w:t>
            </w:r>
            <w:r>
              <w:tab/>
              <w:t>septisch</w:t>
            </w:r>
          </w:p>
          <w:p w14:paraId="12A7FDE1" w14:textId="77777777" w:rsidR="000F0644" w:rsidRPr="00743DF3" w:rsidRDefault="00E251E1" w:rsidP="00177070">
            <w:pPr>
              <w:pStyle w:val="Tabellentext"/>
              <w:ind w:left="453" w:hanging="340"/>
            </w:pPr>
            <w:r>
              <w:t>2 =</w:t>
            </w:r>
            <w:r>
              <w:tab/>
              <w:t>aseptisch</w:t>
            </w:r>
          </w:p>
        </w:tc>
        <w:tc>
          <w:tcPr>
            <w:tcW w:w="1328" w:type="pct"/>
          </w:tcPr>
          <w:p w14:paraId="51C34920" w14:textId="77777777" w:rsidR="000F0644" w:rsidRPr="00743DF3" w:rsidRDefault="00E251E1" w:rsidP="000361A4">
            <w:pPr>
              <w:pStyle w:val="Tabellentext"/>
            </w:pPr>
            <w:r>
              <w:t>LOCKERFEMUR</w:t>
            </w:r>
          </w:p>
        </w:tc>
      </w:tr>
      <w:tr w:rsidR="00275B01" w:rsidRPr="00743DF3" w14:paraId="5FE81CB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4B20F3D" w14:textId="77777777" w:rsidR="000F0644" w:rsidRPr="00743DF3" w:rsidRDefault="00E251E1" w:rsidP="000361A4">
            <w:pPr>
              <w:pStyle w:val="Tabellentext"/>
            </w:pPr>
            <w:r>
              <w:t>44.5:W</w:t>
            </w:r>
          </w:p>
        </w:tc>
        <w:tc>
          <w:tcPr>
            <w:tcW w:w="1075" w:type="pct"/>
          </w:tcPr>
          <w:p w14:paraId="1DFF7AAB" w14:textId="77777777" w:rsidR="000F0644" w:rsidRPr="00743DF3" w:rsidRDefault="00E251E1" w:rsidP="000361A4">
            <w:pPr>
              <w:pStyle w:val="Tabellentext"/>
            </w:pPr>
            <w:r>
              <w:t>Lockerung der Tibia-Komponente</w:t>
            </w:r>
          </w:p>
        </w:tc>
        <w:tc>
          <w:tcPr>
            <w:tcW w:w="326" w:type="pct"/>
          </w:tcPr>
          <w:p w14:paraId="6D11ADFD" w14:textId="77777777" w:rsidR="000F0644" w:rsidRPr="00743DF3" w:rsidRDefault="00E251E1" w:rsidP="000361A4">
            <w:pPr>
              <w:pStyle w:val="Tabellentext"/>
            </w:pPr>
            <w:r>
              <w:t>K</w:t>
            </w:r>
          </w:p>
        </w:tc>
        <w:tc>
          <w:tcPr>
            <w:tcW w:w="1646" w:type="pct"/>
          </w:tcPr>
          <w:p w14:paraId="5A4CA1C5" w14:textId="77777777" w:rsidR="000F0644" w:rsidRPr="00743DF3" w:rsidRDefault="00E251E1" w:rsidP="00177070">
            <w:pPr>
              <w:pStyle w:val="Tabellentext"/>
              <w:ind w:left="453" w:hanging="340"/>
            </w:pPr>
            <w:r>
              <w:t>1 =</w:t>
            </w:r>
            <w:r>
              <w:tab/>
              <w:t>septisch</w:t>
            </w:r>
          </w:p>
          <w:p w14:paraId="48E6DAE8" w14:textId="77777777" w:rsidR="000F0644" w:rsidRPr="00743DF3" w:rsidRDefault="00E251E1" w:rsidP="00177070">
            <w:pPr>
              <w:pStyle w:val="Tabellentext"/>
              <w:ind w:left="453" w:hanging="340"/>
            </w:pPr>
            <w:r>
              <w:t>2 =</w:t>
            </w:r>
            <w:r>
              <w:tab/>
              <w:t>aseptisch</w:t>
            </w:r>
          </w:p>
        </w:tc>
        <w:tc>
          <w:tcPr>
            <w:tcW w:w="1328" w:type="pct"/>
          </w:tcPr>
          <w:p w14:paraId="5B68D60A" w14:textId="77777777" w:rsidR="000F0644" w:rsidRPr="00743DF3" w:rsidRDefault="00E251E1" w:rsidP="000361A4">
            <w:pPr>
              <w:pStyle w:val="Tabellentext"/>
            </w:pPr>
            <w:r>
              <w:t>LOCKERTIBIA</w:t>
            </w:r>
          </w:p>
        </w:tc>
      </w:tr>
      <w:tr w:rsidR="00275B01" w:rsidRPr="00743DF3" w14:paraId="694823D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A28593" w14:textId="77777777" w:rsidR="000F0644" w:rsidRPr="00743DF3" w:rsidRDefault="00E251E1" w:rsidP="000361A4">
            <w:pPr>
              <w:pStyle w:val="Tabellentext"/>
            </w:pPr>
            <w:r>
              <w:t>44.6:W</w:t>
            </w:r>
          </w:p>
        </w:tc>
        <w:tc>
          <w:tcPr>
            <w:tcW w:w="1075" w:type="pct"/>
          </w:tcPr>
          <w:p w14:paraId="03EB443A" w14:textId="77777777" w:rsidR="000F0644" w:rsidRPr="00743DF3" w:rsidRDefault="00E251E1" w:rsidP="000361A4">
            <w:pPr>
              <w:pStyle w:val="Tabellentext"/>
            </w:pPr>
            <w:r>
              <w:t>Lockerung der Patella-Komponente</w:t>
            </w:r>
          </w:p>
        </w:tc>
        <w:tc>
          <w:tcPr>
            <w:tcW w:w="326" w:type="pct"/>
          </w:tcPr>
          <w:p w14:paraId="73A52727" w14:textId="77777777" w:rsidR="000F0644" w:rsidRPr="00743DF3" w:rsidRDefault="00E251E1" w:rsidP="000361A4">
            <w:pPr>
              <w:pStyle w:val="Tabellentext"/>
            </w:pPr>
            <w:r>
              <w:t>K</w:t>
            </w:r>
          </w:p>
        </w:tc>
        <w:tc>
          <w:tcPr>
            <w:tcW w:w="1646" w:type="pct"/>
          </w:tcPr>
          <w:p w14:paraId="21DC0B51" w14:textId="77777777" w:rsidR="000F0644" w:rsidRPr="00743DF3" w:rsidRDefault="00E251E1" w:rsidP="00177070">
            <w:pPr>
              <w:pStyle w:val="Tabellentext"/>
              <w:ind w:left="453" w:hanging="340"/>
            </w:pPr>
            <w:r>
              <w:t>1 =</w:t>
            </w:r>
            <w:r>
              <w:tab/>
              <w:t>septisch</w:t>
            </w:r>
          </w:p>
          <w:p w14:paraId="11AAD78E" w14:textId="77777777" w:rsidR="000F0644" w:rsidRPr="00743DF3" w:rsidRDefault="00E251E1" w:rsidP="00177070">
            <w:pPr>
              <w:pStyle w:val="Tabellentext"/>
              <w:ind w:left="453" w:hanging="340"/>
            </w:pPr>
            <w:r>
              <w:t>2 =</w:t>
            </w:r>
            <w:r>
              <w:tab/>
              <w:t>aseptisch</w:t>
            </w:r>
          </w:p>
        </w:tc>
        <w:tc>
          <w:tcPr>
            <w:tcW w:w="1328" w:type="pct"/>
          </w:tcPr>
          <w:p w14:paraId="621C0DBE" w14:textId="77777777" w:rsidR="000F0644" w:rsidRPr="00743DF3" w:rsidRDefault="00E251E1" w:rsidP="000361A4">
            <w:pPr>
              <w:pStyle w:val="Tabellentext"/>
            </w:pPr>
            <w:r>
              <w:t>LOCKERPATELLA</w:t>
            </w:r>
          </w:p>
        </w:tc>
      </w:tr>
      <w:tr w:rsidR="00275B01" w:rsidRPr="00743DF3" w14:paraId="1D43D2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93C593" w14:textId="77777777" w:rsidR="000F0644" w:rsidRPr="00743DF3" w:rsidRDefault="00E251E1" w:rsidP="000361A4">
            <w:pPr>
              <w:pStyle w:val="Tabellentext"/>
            </w:pPr>
            <w:r>
              <w:t>44.7:W</w:t>
            </w:r>
          </w:p>
        </w:tc>
        <w:tc>
          <w:tcPr>
            <w:tcW w:w="1075" w:type="pct"/>
          </w:tcPr>
          <w:p w14:paraId="330F6368" w14:textId="77777777" w:rsidR="000F0644" w:rsidRPr="00743DF3" w:rsidRDefault="00E251E1" w:rsidP="000361A4">
            <w:pPr>
              <w:pStyle w:val="Tabellentext"/>
            </w:pPr>
            <w:r>
              <w:t>Knochendefekt Femur</w:t>
            </w:r>
          </w:p>
        </w:tc>
        <w:tc>
          <w:tcPr>
            <w:tcW w:w="326" w:type="pct"/>
          </w:tcPr>
          <w:p w14:paraId="70655FCD" w14:textId="77777777" w:rsidR="000F0644" w:rsidRPr="00743DF3" w:rsidRDefault="00E251E1" w:rsidP="000361A4">
            <w:pPr>
              <w:pStyle w:val="Tabellentext"/>
            </w:pPr>
            <w:r>
              <w:t>K</w:t>
            </w:r>
          </w:p>
        </w:tc>
        <w:tc>
          <w:tcPr>
            <w:tcW w:w="1646" w:type="pct"/>
          </w:tcPr>
          <w:p w14:paraId="7C191F33" w14:textId="77777777" w:rsidR="000F0644" w:rsidRPr="00743DF3" w:rsidRDefault="00E251E1" w:rsidP="00177070">
            <w:pPr>
              <w:pStyle w:val="Tabellentext"/>
              <w:ind w:left="453" w:hanging="340"/>
            </w:pPr>
            <w:r>
              <w:t>1 =</w:t>
            </w:r>
            <w:r>
              <w:tab/>
              <w:t>ja</w:t>
            </w:r>
          </w:p>
        </w:tc>
        <w:tc>
          <w:tcPr>
            <w:tcW w:w="1328" w:type="pct"/>
          </w:tcPr>
          <w:p w14:paraId="6ACEDEBC" w14:textId="77777777" w:rsidR="000F0644" w:rsidRPr="00743DF3" w:rsidRDefault="00E251E1" w:rsidP="000361A4">
            <w:pPr>
              <w:pStyle w:val="Tabellentext"/>
            </w:pPr>
            <w:r>
              <w:t>SUBSTANZVERLFEMURJL</w:t>
            </w:r>
          </w:p>
        </w:tc>
      </w:tr>
      <w:tr w:rsidR="00275B01" w:rsidRPr="00743DF3" w14:paraId="5B0DD90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E3CAC3" w14:textId="77777777" w:rsidR="000F0644" w:rsidRPr="00743DF3" w:rsidRDefault="00E251E1" w:rsidP="000361A4">
            <w:pPr>
              <w:pStyle w:val="Tabellentext"/>
            </w:pPr>
            <w:r>
              <w:t>44.8:W</w:t>
            </w:r>
          </w:p>
        </w:tc>
        <w:tc>
          <w:tcPr>
            <w:tcW w:w="1075" w:type="pct"/>
          </w:tcPr>
          <w:p w14:paraId="36E68BAF" w14:textId="77777777" w:rsidR="000F0644" w:rsidRPr="00743DF3" w:rsidRDefault="00E251E1" w:rsidP="000361A4">
            <w:pPr>
              <w:pStyle w:val="Tabellentext"/>
            </w:pPr>
            <w:r>
              <w:t>Knochendefekt Tibia</w:t>
            </w:r>
          </w:p>
        </w:tc>
        <w:tc>
          <w:tcPr>
            <w:tcW w:w="326" w:type="pct"/>
          </w:tcPr>
          <w:p w14:paraId="4589812E" w14:textId="77777777" w:rsidR="000F0644" w:rsidRPr="00743DF3" w:rsidRDefault="00E251E1" w:rsidP="000361A4">
            <w:pPr>
              <w:pStyle w:val="Tabellentext"/>
            </w:pPr>
            <w:r>
              <w:t>K</w:t>
            </w:r>
          </w:p>
        </w:tc>
        <w:tc>
          <w:tcPr>
            <w:tcW w:w="1646" w:type="pct"/>
          </w:tcPr>
          <w:p w14:paraId="472D9BED" w14:textId="77777777" w:rsidR="000F0644" w:rsidRPr="00743DF3" w:rsidRDefault="00E251E1" w:rsidP="00177070">
            <w:pPr>
              <w:pStyle w:val="Tabellentext"/>
              <w:ind w:left="453" w:hanging="340"/>
            </w:pPr>
            <w:r>
              <w:t>1 =</w:t>
            </w:r>
            <w:r>
              <w:tab/>
              <w:t>ja</w:t>
            </w:r>
          </w:p>
        </w:tc>
        <w:tc>
          <w:tcPr>
            <w:tcW w:w="1328" w:type="pct"/>
          </w:tcPr>
          <w:p w14:paraId="3BC3A140" w14:textId="77777777" w:rsidR="000F0644" w:rsidRPr="00743DF3" w:rsidRDefault="00E251E1" w:rsidP="000361A4">
            <w:pPr>
              <w:pStyle w:val="Tabellentext"/>
            </w:pPr>
            <w:r>
              <w:t>SUBSTANZVERLTIBIAJL</w:t>
            </w:r>
          </w:p>
        </w:tc>
      </w:tr>
      <w:tr w:rsidR="00275B01" w:rsidRPr="00743DF3" w14:paraId="4DCE0D1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D4BFE5E" w14:textId="77777777" w:rsidR="000F0644" w:rsidRPr="00743DF3" w:rsidRDefault="00E251E1" w:rsidP="000361A4">
            <w:pPr>
              <w:pStyle w:val="Tabellentext"/>
            </w:pPr>
            <w:r>
              <w:t>44.9:W</w:t>
            </w:r>
          </w:p>
        </w:tc>
        <w:tc>
          <w:tcPr>
            <w:tcW w:w="1075" w:type="pct"/>
          </w:tcPr>
          <w:p w14:paraId="276A3CA8" w14:textId="77777777" w:rsidR="000F0644" w:rsidRPr="00743DF3" w:rsidRDefault="00E251E1" w:rsidP="000361A4">
            <w:pPr>
              <w:pStyle w:val="Tabellentext"/>
            </w:pPr>
            <w:r>
              <w:t>periprothetische Fraktur</w:t>
            </w:r>
          </w:p>
        </w:tc>
        <w:tc>
          <w:tcPr>
            <w:tcW w:w="326" w:type="pct"/>
          </w:tcPr>
          <w:p w14:paraId="31A5D113" w14:textId="77777777" w:rsidR="000F0644" w:rsidRPr="00743DF3" w:rsidRDefault="00E251E1" w:rsidP="000361A4">
            <w:pPr>
              <w:pStyle w:val="Tabellentext"/>
            </w:pPr>
            <w:r>
              <w:t>K</w:t>
            </w:r>
          </w:p>
        </w:tc>
        <w:tc>
          <w:tcPr>
            <w:tcW w:w="1646" w:type="pct"/>
          </w:tcPr>
          <w:p w14:paraId="415289CA" w14:textId="77777777" w:rsidR="000F0644" w:rsidRPr="00743DF3" w:rsidRDefault="00E251E1" w:rsidP="00177070">
            <w:pPr>
              <w:pStyle w:val="Tabellentext"/>
              <w:ind w:left="453" w:hanging="340"/>
            </w:pPr>
            <w:r>
              <w:t>1 =</w:t>
            </w:r>
            <w:r>
              <w:tab/>
              <w:t>ja</w:t>
            </w:r>
          </w:p>
        </w:tc>
        <w:tc>
          <w:tcPr>
            <w:tcW w:w="1328" w:type="pct"/>
          </w:tcPr>
          <w:p w14:paraId="167CD397" w14:textId="77777777" w:rsidR="000F0644" w:rsidRPr="00743DF3" w:rsidRDefault="00E251E1" w:rsidP="000361A4">
            <w:pPr>
              <w:pStyle w:val="Tabellentext"/>
            </w:pPr>
            <w:r>
              <w:t>PERIFRAKTUR</w:t>
            </w:r>
          </w:p>
        </w:tc>
      </w:tr>
      <w:tr w:rsidR="00275B01" w:rsidRPr="00743DF3" w14:paraId="6922E84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D8FEE6" w14:textId="77777777" w:rsidR="000F0644" w:rsidRPr="00743DF3" w:rsidRDefault="00E251E1" w:rsidP="000361A4">
            <w:pPr>
              <w:pStyle w:val="Tabellentext"/>
            </w:pPr>
            <w:r>
              <w:t>44.10:W</w:t>
            </w:r>
          </w:p>
        </w:tc>
        <w:tc>
          <w:tcPr>
            <w:tcW w:w="1075" w:type="pct"/>
          </w:tcPr>
          <w:p w14:paraId="43B7ABB3" w14:textId="77777777" w:rsidR="000F0644" w:rsidRPr="00743DF3" w:rsidRDefault="00E251E1" w:rsidP="000361A4">
            <w:pPr>
              <w:pStyle w:val="Tabellentext"/>
            </w:pPr>
            <w:r>
              <w:t>Endoprothesen(sub)luxation</w:t>
            </w:r>
          </w:p>
        </w:tc>
        <w:tc>
          <w:tcPr>
            <w:tcW w:w="326" w:type="pct"/>
          </w:tcPr>
          <w:p w14:paraId="7842CC76" w14:textId="77777777" w:rsidR="000F0644" w:rsidRPr="00743DF3" w:rsidRDefault="00E251E1" w:rsidP="000361A4">
            <w:pPr>
              <w:pStyle w:val="Tabellentext"/>
            </w:pPr>
            <w:r>
              <w:t>K</w:t>
            </w:r>
          </w:p>
        </w:tc>
        <w:tc>
          <w:tcPr>
            <w:tcW w:w="1646" w:type="pct"/>
          </w:tcPr>
          <w:p w14:paraId="35AAD449" w14:textId="77777777" w:rsidR="000F0644" w:rsidRPr="00743DF3" w:rsidRDefault="00E251E1" w:rsidP="00177070">
            <w:pPr>
              <w:pStyle w:val="Tabellentext"/>
              <w:ind w:left="453" w:hanging="340"/>
            </w:pPr>
            <w:r>
              <w:t>1 =</w:t>
            </w:r>
            <w:r>
              <w:tab/>
              <w:t>ja</w:t>
            </w:r>
          </w:p>
        </w:tc>
        <w:tc>
          <w:tcPr>
            <w:tcW w:w="1328" w:type="pct"/>
          </w:tcPr>
          <w:p w14:paraId="759ED373" w14:textId="77777777" w:rsidR="000F0644" w:rsidRPr="00743DF3" w:rsidRDefault="00E251E1" w:rsidP="000361A4">
            <w:pPr>
              <w:pStyle w:val="Tabellentext"/>
            </w:pPr>
            <w:r>
              <w:t>PROTHLUXATIO</w:t>
            </w:r>
          </w:p>
        </w:tc>
      </w:tr>
      <w:tr w:rsidR="00275B01" w:rsidRPr="00743DF3" w14:paraId="617AFD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369FD2" w14:textId="77777777" w:rsidR="000F0644" w:rsidRPr="00743DF3" w:rsidRDefault="00E251E1" w:rsidP="000361A4">
            <w:pPr>
              <w:pStyle w:val="Tabellentext"/>
            </w:pPr>
            <w:r>
              <w:t>44.11:W</w:t>
            </w:r>
          </w:p>
        </w:tc>
        <w:tc>
          <w:tcPr>
            <w:tcW w:w="1075" w:type="pct"/>
          </w:tcPr>
          <w:p w14:paraId="799E30EC" w14:textId="77777777" w:rsidR="000F0644" w:rsidRPr="00743DF3" w:rsidRDefault="00E251E1" w:rsidP="000361A4">
            <w:pPr>
              <w:pStyle w:val="Tabellentext"/>
            </w:pPr>
            <w:r>
              <w:t>Instabilität des Gelenks</w:t>
            </w:r>
          </w:p>
        </w:tc>
        <w:tc>
          <w:tcPr>
            <w:tcW w:w="326" w:type="pct"/>
          </w:tcPr>
          <w:p w14:paraId="44C7D4D5" w14:textId="77777777" w:rsidR="000F0644" w:rsidRPr="00743DF3" w:rsidRDefault="00E251E1" w:rsidP="000361A4">
            <w:pPr>
              <w:pStyle w:val="Tabellentext"/>
            </w:pPr>
            <w:r>
              <w:t>K</w:t>
            </w:r>
          </w:p>
        </w:tc>
        <w:tc>
          <w:tcPr>
            <w:tcW w:w="1646" w:type="pct"/>
          </w:tcPr>
          <w:p w14:paraId="413CB609" w14:textId="77777777" w:rsidR="000F0644" w:rsidRPr="00743DF3" w:rsidRDefault="00E251E1" w:rsidP="00177070">
            <w:pPr>
              <w:pStyle w:val="Tabellentext"/>
              <w:ind w:left="453" w:hanging="340"/>
            </w:pPr>
            <w:r>
              <w:t>1 =</w:t>
            </w:r>
            <w:r>
              <w:tab/>
              <w:t>ja</w:t>
            </w:r>
          </w:p>
        </w:tc>
        <w:tc>
          <w:tcPr>
            <w:tcW w:w="1328" w:type="pct"/>
          </w:tcPr>
          <w:p w14:paraId="51205C1F" w14:textId="77777777" w:rsidR="000F0644" w:rsidRPr="00743DF3" w:rsidRDefault="00E251E1" w:rsidP="000361A4">
            <w:pPr>
              <w:pStyle w:val="Tabellentext"/>
            </w:pPr>
            <w:r>
              <w:t>INSTABSEITENBAENDER</w:t>
            </w:r>
          </w:p>
        </w:tc>
      </w:tr>
      <w:tr w:rsidR="00275B01" w:rsidRPr="00743DF3" w14:paraId="1EA1A44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668B5C9" w14:textId="77777777" w:rsidR="000F0644" w:rsidRPr="00743DF3" w:rsidRDefault="00E251E1" w:rsidP="000361A4">
            <w:pPr>
              <w:pStyle w:val="Tabellentext"/>
            </w:pPr>
            <w:r>
              <w:t>44.12:W</w:t>
            </w:r>
          </w:p>
        </w:tc>
        <w:tc>
          <w:tcPr>
            <w:tcW w:w="1075" w:type="pct"/>
          </w:tcPr>
          <w:p w14:paraId="3A12BEF4" w14:textId="77777777" w:rsidR="000F0644" w:rsidRPr="00743DF3" w:rsidRDefault="00E251E1" w:rsidP="000361A4">
            <w:pPr>
              <w:pStyle w:val="Tabellentext"/>
            </w:pPr>
            <w:r>
              <w:t>bei Schlittenprothese oder Teilersatzprothese: Zunahme der Arthrose</w:t>
            </w:r>
          </w:p>
        </w:tc>
        <w:tc>
          <w:tcPr>
            <w:tcW w:w="326" w:type="pct"/>
          </w:tcPr>
          <w:p w14:paraId="7C3475CC" w14:textId="77777777" w:rsidR="000F0644" w:rsidRPr="00743DF3" w:rsidRDefault="00E251E1" w:rsidP="000361A4">
            <w:pPr>
              <w:pStyle w:val="Tabellentext"/>
            </w:pPr>
            <w:r>
              <w:t>K</w:t>
            </w:r>
          </w:p>
        </w:tc>
        <w:tc>
          <w:tcPr>
            <w:tcW w:w="1646" w:type="pct"/>
          </w:tcPr>
          <w:p w14:paraId="0398072D" w14:textId="77777777" w:rsidR="000F0644" w:rsidRPr="00743DF3" w:rsidRDefault="00E251E1" w:rsidP="00177070">
            <w:pPr>
              <w:pStyle w:val="Tabellentext"/>
              <w:ind w:left="453" w:hanging="340"/>
            </w:pPr>
            <w:r>
              <w:t>1 =</w:t>
            </w:r>
            <w:r>
              <w:tab/>
              <w:t>ja</w:t>
            </w:r>
          </w:p>
        </w:tc>
        <w:tc>
          <w:tcPr>
            <w:tcW w:w="1328" w:type="pct"/>
          </w:tcPr>
          <w:p w14:paraId="7A580AC2" w14:textId="77777777" w:rsidR="000F0644" w:rsidRPr="00743DF3" w:rsidRDefault="00E251E1" w:rsidP="000361A4">
            <w:pPr>
              <w:pStyle w:val="Tabellentext"/>
            </w:pPr>
            <w:r>
              <w:t>ZUNARTHRSCHLPROTHJL</w:t>
            </w:r>
          </w:p>
        </w:tc>
      </w:tr>
      <w:tr w:rsidR="00275B01" w:rsidRPr="00743DF3" w14:paraId="4810AB6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A27C535" w14:textId="77777777" w:rsidR="000F0644" w:rsidRPr="00743DF3" w:rsidRDefault="00E251E1" w:rsidP="000361A4">
            <w:pPr>
              <w:pStyle w:val="Tabellentext"/>
            </w:pPr>
            <w:r>
              <w:t>44.13:W</w:t>
            </w:r>
          </w:p>
        </w:tc>
        <w:tc>
          <w:tcPr>
            <w:tcW w:w="1075" w:type="pct"/>
          </w:tcPr>
          <w:p w14:paraId="22C54970" w14:textId="77777777" w:rsidR="000F0644" w:rsidRPr="00743DF3" w:rsidRDefault="00E251E1" w:rsidP="000361A4">
            <w:pPr>
              <w:pStyle w:val="Tabellentext"/>
            </w:pPr>
            <w:r>
              <w:t>Patellanekrose</w:t>
            </w:r>
          </w:p>
        </w:tc>
        <w:tc>
          <w:tcPr>
            <w:tcW w:w="326" w:type="pct"/>
          </w:tcPr>
          <w:p w14:paraId="059F1699" w14:textId="77777777" w:rsidR="000F0644" w:rsidRPr="00743DF3" w:rsidRDefault="00E251E1" w:rsidP="000361A4">
            <w:pPr>
              <w:pStyle w:val="Tabellentext"/>
            </w:pPr>
            <w:r>
              <w:t>K</w:t>
            </w:r>
          </w:p>
        </w:tc>
        <w:tc>
          <w:tcPr>
            <w:tcW w:w="1646" w:type="pct"/>
          </w:tcPr>
          <w:p w14:paraId="433294F1" w14:textId="77777777" w:rsidR="000F0644" w:rsidRPr="00743DF3" w:rsidRDefault="00E251E1" w:rsidP="00177070">
            <w:pPr>
              <w:pStyle w:val="Tabellentext"/>
              <w:ind w:left="453" w:hanging="340"/>
            </w:pPr>
            <w:r>
              <w:t>1 =</w:t>
            </w:r>
            <w:r>
              <w:tab/>
              <w:t>ja</w:t>
            </w:r>
          </w:p>
        </w:tc>
        <w:tc>
          <w:tcPr>
            <w:tcW w:w="1328" w:type="pct"/>
          </w:tcPr>
          <w:p w14:paraId="0688C595" w14:textId="77777777" w:rsidR="000F0644" w:rsidRPr="00743DF3" w:rsidRDefault="00E251E1" w:rsidP="000361A4">
            <w:pPr>
              <w:pStyle w:val="Tabellentext"/>
            </w:pPr>
            <w:r>
              <w:t>PATELLANEKROSE</w:t>
            </w:r>
          </w:p>
        </w:tc>
      </w:tr>
      <w:tr w:rsidR="00275B01" w:rsidRPr="00743DF3" w14:paraId="2B5505E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8CC385" w14:textId="77777777" w:rsidR="000F0644" w:rsidRPr="00743DF3" w:rsidRDefault="00E251E1" w:rsidP="000361A4">
            <w:pPr>
              <w:pStyle w:val="Tabellentext"/>
            </w:pPr>
            <w:r>
              <w:lastRenderedPageBreak/>
              <w:t>44.14:W</w:t>
            </w:r>
          </w:p>
        </w:tc>
        <w:tc>
          <w:tcPr>
            <w:tcW w:w="1075" w:type="pct"/>
          </w:tcPr>
          <w:p w14:paraId="2D35A022" w14:textId="77777777" w:rsidR="000F0644" w:rsidRPr="00743DF3" w:rsidRDefault="00E251E1" w:rsidP="000361A4">
            <w:pPr>
              <w:pStyle w:val="Tabellentext"/>
            </w:pPr>
            <w:r>
              <w:t>Patellaluxation</w:t>
            </w:r>
          </w:p>
        </w:tc>
        <w:tc>
          <w:tcPr>
            <w:tcW w:w="326" w:type="pct"/>
          </w:tcPr>
          <w:p w14:paraId="7D4CF185" w14:textId="77777777" w:rsidR="000F0644" w:rsidRPr="00743DF3" w:rsidRDefault="00E251E1" w:rsidP="000361A4">
            <w:pPr>
              <w:pStyle w:val="Tabellentext"/>
            </w:pPr>
            <w:r>
              <w:t>K</w:t>
            </w:r>
          </w:p>
        </w:tc>
        <w:tc>
          <w:tcPr>
            <w:tcW w:w="1646" w:type="pct"/>
          </w:tcPr>
          <w:p w14:paraId="0BDA6BDD" w14:textId="77777777" w:rsidR="000F0644" w:rsidRPr="00743DF3" w:rsidRDefault="00E251E1" w:rsidP="00177070">
            <w:pPr>
              <w:pStyle w:val="Tabellentext"/>
              <w:ind w:left="453" w:hanging="340"/>
            </w:pPr>
            <w:r>
              <w:t>1 =</w:t>
            </w:r>
            <w:r>
              <w:tab/>
              <w:t>ja</w:t>
            </w:r>
          </w:p>
        </w:tc>
        <w:tc>
          <w:tcPr>
            <w:tcW w:w="1328" w:type="pct"/>
          </w:tcPr>
          <w:p w14:paraId="5568AA2B" w14:textId="77777777" w:rsidR="000F0644" w:rsidRPr="00743DF3" w:rsidRDefault="00E251E1" w:rsidP="000361A4">
            <w:pPr>
              <w:pStyle w:val="Tabellentext"/>
            </w:pPr>
            <w:r>
              <w:t>PATELLALUXATION</w:t>
            </w:r>
          </w:p>
        </w:tc>
      </w:tr>
      <w:tr w:rsidR="00275B01" w:rsidRPr="00743DF3" w14:paraId="6778B2E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CFE699" w14:textId="77777777" w:rsidR="000F0644" w:rsidRPr="00743DF3" w:rsidRDefault="00E251E1" w:rsidP="000361A4">
            <w:pPr>
              <w:pStyle w:val="Tabellentext"/>
            </w:pPr>
            <w:r>
              <w:t>44.15:W</w:t>
            </w:r>
          </w:p>
        </w:tc>
        <w:tc>
          <w:tcPr>
            <w:tcW w:w="1075" w:type="pct"/>
          </w:tcPr>
          <w:p w14:paraId="7DCE7590" w14:textId="77777777" w:rsidR="000F0644" w:rsidRPr="00743DF3" w:rsidRDefault="00E251E1" w:rsidP="000361A4">
            <w:pPr>
              <w:pStyle w:val="Tabellentext"/>
            </w:pPr>
            <w:r>
              <w:t>Patellaschmerz</w:t>
            </w:r>
          </w:p>
        </w:tc>
        <w:tc>
          <w:tcPr>
            <w:tcW w:w="326" w:type="pct"/>
          </w:tcPr>
          <w:p w14:paraId="74810A6C" w14:textId="77777777" w:rsidR="000F0644" w:rsidRPr="00743DF3" w:rsidRDefault="00E251E1" w:rsidP="000361A4">
            <w:pPr>
              <w:pStyle w:val="Tabellentext"/>
            </w:pPr>
            <w:r>
              <w:t>K</w:t>
            </w:r>
          </w:p>
        </w:tc>
        <w:tc>
          <w:tcPr>
            <w:tcW w:w="1646" w:type="pct"/>
          </w:tcPr>
          <w:p w14:paraId="1579CDD8" w14:textId="77777777" w:rsidR="000F0644" w:rsidRPr="00743DF3" w:rsidRDefault="00E251E1" w:rsidP="00177070">
            <w:pPr>
              <w:pStyle w:val="Tabellentext"/>
              <w:ind w:left="453" w:hanging="340"/>
            </w:pPr>
            <w:r>
              <w:t>1 =</w:t>
            </w:r>
            <w:r>
              <w:tab/>
              <w:t>ja</w:t>
            </w:r>
          </w:p>
        </w:tc>
        <w:tc>
          <w:tcPr>
            <w:tcW w:w="1328" w:type="pct"/>
          </w:tcPr>
          <w:p w14:paraId="7CDA8DA3" w14:textId="77777777" w:rsidR="000F0644" w:rsidRPr="00743DF3" w:rsidRDefault="00E251E1" w:rsidP="000361A4">
            <w:pPr>
              <w:pStyle w:val="Tabellentext"/>
            </w:pPr>
            <w:r>
              <w:t>PATELLASCHMERZ</w:t>
            </w:r>
          </w:p>
        </w:tc>
      </w:tr>
      <w:tr w:rsidR="00275B01" w:rsidRPr="00743DF3" w14:paraId="62BF184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753319" w14:textId="77777777" w:rsidR="000F0644" w:rsidRPr="00743DF3" w:rsidRDefault="00E251E1" w:rsidP="000361A4">
            <w:pPr>
              <w:pStyle w:val="Tabellentext"/>
            </w:pPr>
            <w:r>
              <w:t>EF*</w:t>
            </w:r>
          </w:p>
        </w:tc>
        <w:tc>
          <w:tcPr>
            <w:tcW w:w="1075" w:type="pct"/>
          </w:tcPr>
          <w:p w14:paraId="5736095E" w14:textId="77777777" w:rsidR="000F0644" w:rsidRPr="00743DF3" w:rsidRDefault="00E251E1" w:rsidP="000361A4">
            <w:pPr>
              <w:pStyle w:val="Tabellentext"/>
            </w:pPr>
            <w:r>
              <w:t>Patientenalter am Aufnahmetag in Jahren</w:t>
            </w:r>
          </w:p>
        </w:tc>
        <w:tc>
          <w:tcPr>
            <w:tcW w:w="326" w:type="pct"/>
          </w:tcPr>
          <w:p w14:paraId="4F123955" w14:textId="77777777" w:rsidR="000F0644" w:rsidRPr="00743DF3" w:rsidRDefault="00E251E1" w:rsidP="000361A4">
            <w:pPr>
              <w:pStyle w:val="Tabellentext"/>
            </w:pPr>
            <w:r>
              <w:t>-</w:t>
            </w:r>
          </w:p>
        </w:tc>
        <w:tc>
          <w:tcPr>
            <w:tcW w:w="1646" w:type="pct"/>
          </w:tcPr>
          <w:p w14:paraId="092E5816" w14:textId="77777777" w:rsidR="000F0644" w:rsidRPr="00743DF3" w:rsidRDefault="00E251E1" w:rsidP="00177070">
            <w:pPr>
              <w:pStyle w:val="Tabellentext"/>
              <w:ind w:left="453" w:hanging="340"/>
            </w:pPr>
            <w:r>
              <w:t>alter(GEBDATUM;AUFNDATUM)</w:t>
            </w:r>
          </w:p>
        </w:tc>
        <w:tc>
          <w:tcPr>
            <w:tcW w:w="1328" w:type="pct"/>
          </w:tcPr>
          <w:p w14:paraId="51F5EE2D" w14:textId="77777777" w:rsidR="000F0644" w:rsidRPr="00743DF3" w:rsidRDefault="00E251E1" w:rsidP="000361A4">
            <w:pPr>
              <w:pStyle w:val="Tabellentext"/>
            </w:pPr>
            <w:r>
              <w:t>alter</w:t>
            </w:r>
          </w:p>
        </w:tc>
      </w:tr>
    </w:tbl>
    <w:p w14:paraId="581427A6" w14:textId="77777777" w:rsidR="00A53F02" w:rsidRDefault="00E251E1" w:rsidP="00A53F02">
      <w:pPr>
        <w:spacing w:after="0"/>
        <w:rPr>
          <w:sz w:val="14"/>
          <w:szCs w:val="14"/>
        </w:rPr>
      </w:pPr>
      <w:r w:rsidRPr="003021AF">
        <w:rPr>
          <w:sz w:val="14"/>
          <w:szCs w:val="14"/>
        </w:rPr>
        <w:t>*Ersatzfeld im Exportformat</w:t>
      </w:r>
    </w:p>
    <w:p w14:paraId="1841F7CE" w14:textId="77777777" w:rsidR="00E46E82" w:rsidRDefault="00E46E82">
      <w:pPr>
        <w:sectPr w:rsidR="00E46E82"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35CC4DE9" w14:textId="77777777" w:rsidR="0094520C" w:rsidRDefault="00E251E1"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2E3BF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D5C6B2" w14:textId="77777777" w:rsidR="000517F0" w:rsidRPr="000517F0" w:rsidRDefault="00E251E1" w:rsidP="009A4847">
            <w:pPr>
              <w:pStyle w:val="Tabellenkopf"/>
            </w:pPr>
            <w:r>
              <w:t>ID</w:t>
            </w:r>
          </w:p>
        </w:tc>
        <w:tc>
          <w:tcPr>
            <w:tcW w:w="5885" w:type="dxa"/>
          </w:tcPr>
          <w:p w14:paraId="19349FD0"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54022</w:t>
            </w:r>
          </w:p>
        </w:tc>
      </w:tr>
      <w:tr w:rsidR="000955B5" w14:paraId="3219E6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4437D5" w14:textId="77777777" w:rsidR="000955B5" w:rsidRDefault="00E251E1" w:rsidP="009A4847">
            <w:pPr>
              <w:pStyle w:val="Tabellenkopf"/>
            </w:pPr>
            <w:r>
              <w:t>Bezeichnung</w:t>
            </w:r>
          </w:p>
        </w:tc>
        <w:tc>
          <w:tcPr>
            <w:tcW w:w="5885" w:type="dxa"/>
          </w:tcPr>
          <w:p w14:paraId="421EC936"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Indikation zum Knieendoprothesen-Wechsel bzw. -Komponentenwechsel</w:t>
            </w:r>
          </w:p>
        </w:tc>
      </w:tr>
      <w:tr w:rsidR="000955B5" w14:paraId="792AB8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AC73B9" w14:textId="77777777" w:rsidR="000955B5" w:rsidRDefault="00E251E1" w:rsidP="009A4847">
            <w:pPr>
              <w:pStyle w:val="Tabellenkopf"/>
            </w:pPr>
            <w:r>
              <w:t>Indikatortyp</w:t>
            </w:r>
          </w:p>
        </w:tc>
        <w:tc>
          <w:tcPr>
            <w:tcW w:w="5885" w:type="dxa"/>
          </w:tcPr>
          <w:p w14:paraId="40E05507"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072608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FC659E" w14:textId="77777777" w:rsidR="000955B5" w:rsidRDefault="00E251E1" w:rsidP="000955B5">
            <w:pPr>
              <w:pStyle w:val="Tabellenkopf"/>
            </w:pPr>
            <w:r>
              <w:t>Art des Wertes</w:t>
            </w:r>
          </w:p>
        </w:tc>
        <w:tc>
          <w:tcPr>
            <w:tcW w:w="5885" w:type="dxa"/>
          </w:tcPr>
          <w:p w14:paraId="4BD36066"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59501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245309" w14:textId="77777777" w:rsidR="000955B5" w:rsidRDefault="00E251E1" w:rsidP="000955B5">
            <w:pPr>
              <w:pStyle w:val="Tabellenkopf"/>
            </w:pPr>
            <w:r>
              <w:t>Bezug zum Verfahren</w:t>
            </w:r>
          </w:p>
        </w:tc>
        <w:tc>
          <w:tcPr>
            <w:tcW w:w="5885" w:type="dxa"/>
          </w:tcPr>
          <w:p w14:paraId="6192535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8056C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66BEB4" w14:textId="77777777" w:rsidR="000955B5" w:rsidRDefault="00E251E1" w:rsidP="000955B5">
            <w:pPr>
              <w:pStyle w:val="Tabellenkopf"/>
            </w:pPr>
            <w:r>
              <w:t>Berechnun</w:t>
            </w:r>
            <w:r>
              <w:t>gsart</w:t>
            </w:r>
          </w:p>
        </w:tc>
        <w:tc>
          <w:tcPr>
            <w:tcW w:w="5885" w:type="dxa"/>
          </w:tcPr>
          <w:p w14:paraId="00AEABE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D18AF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1A79B9" w14:textId="77777777" w:rsidR="000955B5" w:rsidRDefault="00E251E1" w:rsidP="000955B5">
            <w:pPr>
              <w:pStyle w:val="Tabellenkopf"/>
            </w:pPr>
            <w:r>
              <w:t>Referenzbereich 2019</w:t>
            </w:r>
          </w:p>
        </w:tc>
        <w:tc>
          <w:tcPr>
            <w:tcW w:w="5885" w:type="dxa"/>
          </w:tcPr>
          <w:p w14:paraId="79BC6FC4"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86,00 %</w:t>
            </w:r>
          </w:p>
        </w:tc>
      </w:tr>
      <w:tr w:rsidR="000955B5" w14:paraId="7E7874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2235DF" w14:textId="77777777" w:rsidR="000955B5" w:rsidRDefault="00E251E1" w:rsidP="00CA48E9">
            <w:pPr>
              <w:pStyle w:val="Tabellenkopf"/>
            </w:pPr>
            <w:r w:rsidRPr="00E37ACC">
              <w:t xml:space="preserve">Referenzbereich </w:t>
            </w:r>
            <w:r>
              <w:t>2018</w:t>
            </w:r>
          </w:p>
        </w:tc>
        <w:tc>
          <w:tcPr>
            <w:tcW w:w="5885" w:type="dxa"/>
          </w:tcPr>
          <w:p w14:paraId="067981E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86,00 %</w:t>
            </w:r>
          </w:p>
        </w:tc>
      </w:tr>
      <w:tr w:rsidR="000955B5" w14:paraId="0758B5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22AAD5" w14:textId="77777777" w:rsidR="000955B5" w:rsidRDefault="00E251E1" w:rsidP="000955B5">
            <w:pPr>
              <w:pStyle w:val="Tabellenkopf"/>
            </w:pPr>
            <w:r>
              <w:t>Erläuterung zum Referenzbereich 2019</w:t>
            </w:r>
          </w:p>
        </w:tc>
        <w:tc>
          <w:tcPr>
            <w:tcW w:w="5885" w:type="dxa"/>
          </w:tcPr>
          <w:p w14:paraId="43008E1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Es wurde ab 2014 die kaufmännisch gerundete mittlere Rate des  </w:t>
            </w:r>
            <w:r>
              <w:br/>
              <w:t xml:space="preserve">5. Perzentils der besten drei Bundesergebnisse aus den Jahren 2009 bis 2013, </w:t>
            </w:r>
            <w:r>
              <w:t>basierend auf den rohen Raten der Krankenhäuser mit mindestens 20 Fällen, festgelegt. Die Rate beträgt demnach 86,00 % (Durchschnittswert der 5. Perzentile aus 2009, 2011, 2012).</w:t>
            </w:r>
          </w:p>
        </w:tc>
      </w:tr>
      <w:tr w:rsidR="000955B5" w14:paraId="3243F1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2BFDA7" w14:textId="77777777" w:rsidR="000955B5" w:rsidRDefault="00E251E1" w:rsidP="000955B5">
            <w:pPr>
              <w:pStyle w:val="Tabellenkopf"/>
            </w:pPr>
            <w:r>
              <w:t>Erläuterung zum Strukturierten Dialog bzw. Stellungnahmeverfahren 2019</w:t>
            </w:r>
          </w:p>
        </w:tc>
        <w:tc>
          <w:tcPr>
            <w:tcW w:w="5885" w:type="dxa"/>
          </w:tcPr>
          <w:p w14:paraId="3FAEDC3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B8C2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9A067A" w14:textId="77777777" w:rsidR="000955B5" w:rsidRDefault="00E251E1" w:rsidP="000955B5">
            <w:pPr>
              <w:pStyle w:val="Tabellenkopf"/>
            </w:pPr>
            <w:r w:rsidRPr="00E37ACC">
              <w:t>Methode der Risikoadjustierung</w:t>
            </w:r>
          </w:p>
        </w:tc>
        <w:tc>
          <w:tcPr>
            <w:tcW w:w="5885" w:type="dxa"/>
          </w:tcPr>
          <w:p w14:paraId="76F777B8"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06C2C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050847" w14:textId="77777777" w:rsidR="000955B5" w:rsidRPr="00E37ACC" w:rsidRDefault="00E251E1" w:rsidP="000955B5">
            <w:pPr>
              <w:pStyle w:val="Tabellenkopf"/>
            </w:pPr>
            <w:r>
              <w:t>Erläuterung der Risikoadjustierung</w:t>
            </w:r>
          </w:p>
        </w:tc>
        <w:tc>
          <w:tcPr>
            <w:tcW w:w="5885" w:type="dxa"/>
          </w:tcPr>
          <w:p w14:paraId="191B893A"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6A25C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E46D22" w14:textId="77777777" w:rsidR="000955B5" w:rsidRPr="00E37ACC" w:rsidRDefault="00E251E1" w:rsidP="000955B5">
            <w:pPr>
              <w:pStyle w:val="Tabellenkopf"/>
            </w:pPr>
            <w:r w:rsidRPr="00E37ACC">
              <w:t>Rechenregeln</w:t>
            </w:r>
          </w:p>
        </w:tc>
        <w:tc>
          <w:tcPr>
            <w:tcW w:w="5885" w:type="dxa"/>
          </w:tcPr>
          <w:p w14:paraId="363B9814"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746123B"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Eingriffe bei Patientinnen und  Patienten mit:  </w:t>
            </w:r>
            <w:r>
              <w:br/>
              <w:t xml:space="preserve">  </w:t>
            </w:r>
            <w:r>
              <w:br/>
              <w:t xml:space="preserve">Endoprothesen(sub)luxation  </w:t>
            </w:r>
            <w:r>
              <w:br/>
              <w:t xml:space="preserve">ODER  </w:t>
            </w:r>
            <w:r>
              <w:br/>
              <w:t xml:space="preserve">Implantatbruch  </w:t>
            </w:r>
            <w:r>
              <w:br/>
              <w:t xml:space="preserve">ODER  </w:t>
            </w:r>
            <w:r>
              <w:br/>
              <w:t>Periprothetische Frak</w:t>
            </w:r>
            <w:r>
              <w:t xml:space="preserve">tur  </w:t>
            </w:r>
            <w:r>
              <w:br/>
              <w:t xml:space="preserve">ODER  </w:t>
            </w:r>
            <w:r>
              <w:br/>
              <w:t xml:space="preserve">Knochendefekt Femur </w:t>
            </w:r>
            <w:r>
              <w:br/>
              <w:t xml:space="preserve">ODER   </w:t>
            </w:r>
            <w:r>
              <w:br/>
              <w:t xml:space="preserve">Knochendefekt Tibia </w:t>
            </w:r>
            <w:r>
              <w:br/>
              <w:t xml:space="preserve">ODER  </w:t>
            </w:r>
            <w:r>
              <w:br/>
              <w:t>mindestens einem Schmerzkriterium und mindestens eines der folgenden spezifischen klinischen/röntgenologischen Kriterien: Implantatfehllage/Malrotation, Implantatwanderung, Lockerung der</w:t>
            </w:r>
            <w:r>
              <w:t xml:space="preserve"> Femur-Komponente, Lockerung der Tibia-Komponente, Lockerung der Patella-Komponente, Instabilität des Gelenks, bei Schlittenprothese oder Teilersatzprothese: Zunahme der Arthrose, Patellanekrose, Patellaluxation, Patellaschmerz  </w:t>
            </w:r>
            <w:r>
              <w:br/>
              <w:t xml:space="preserve">ODER  </w:t>
            </w:r>
            <w:r>
              <w:br/>
              <w:t>mindestens einem Sc</w:t>
            </w:r>
            <w:r>
              <w:t xml:space="preserve">hmerzkriterium und einem positiven mikrobiologischem Kriterium  </w:t>
            </w:r>
            <w:r>
              <w:br/>
              <w:t xml:space="preserve">ODER  </w:t>
            </w:r>
            <w:r>
              <w:br/>
              <w:t>Entzündungszeichen im Labor und einem positiven mikrobiologischem Kriterium</w:t>
            </w:r>
          </w:p>
          <w:p w14:paraId="4636288A"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6BE1E6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Alle Knieendoprothesen-Wechsel bzw. -Komponentenwechsel bei Patientinnen und  Patienten ab 18 Jahren</w:t>
            </w:r>
          </w:p>
        </w:tc>
      </w:tr>
      <w:tr w:rsidR="000955B5" w14:paraId="0CCEE6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B6C146" w14:textId="77777777" w:rsidR="000955B5" w:rsidRPr="00E37ACC" w:rsidRDefault="00E251E1" w:rsidP="000955B5">
            <w:pPr>
              <w:pStyle w:val="Tabellenkopf"/>
            </w:pPr>
            <w:r w:rsidRPr="00E37ACC">
              <w:t>Erläuterung der Rechenregel</w:t>
            </w:r>
          </w:p>
        </w:tc>
        <w:tc>
          <w:tcPr>
            <w:tcW w:w="5885" w:type="dxa"/>
          </w:tcPr>
          <w:p w14:paraId="67218A98"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Kriterium Schmerzen ist erfüllt, wenn Ruhe- oder Belastungsschmerzen vorliegen. </w:t>
            </w:r>
            <w:r>
              <w:br/>
              <w:t xml:space="preserve"> </w:t>
            </w:r>
            <w:r>
              <w:br/>
            </w:r>
            <w:r>
              <w:lastRenderedPageBreak/>
              <w:t xml:space="preserve">Das Kriterium Entzündungszeichen ist erfüllt, wenn laborchemische Parameter (BSG, CRP, Leukozyten) auffällig sind. </w:t>
            </w:r>
            <w:r>
              <w:br/>
              <w:t xml:space="preserve"> </w:t>
            </w:r>
            <w:r>
              <w:br/>
              <w:t>Das mikrobiologische K</w:t>
            </w:r>
            <w:r>
              <w:t xml:space="preserve">riterium ist erfüllt, wenn ein Erregernachweis anhand mikrobiologischer Keimkultur (Punktat, Abstrich) durchgeführt wurde und positiv ist. </w:t>
            </w:r>
            <w:r>
              <w:br/>
              <w:t xml:space="preserve"> </w:t>
            </w:r>
            <w:r>
              <w:br/>
              <w:t>Der QI misst die Qualität der Indikationsstellung.</w:t>
            </w:r>
          </w:p>
        </w:tc>
      </w:tr>
      <w:tr w:rsidR="000955B5" w14:paraId="261302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64EB56" w14:textId="77777777" w:rsidR="000955B5" w:rsidRPr="00E37ACC" w:rsidRDefault="00E251E1" w:rsidP="000955B5">
            <w:pPr>
              <w:pStyle w:val="Tabellenkopf"/>
            </w:pPr>
            <w:r w:rsidRPr="00E37ACC">
              <w:lastRenderedPageBreak/>
              <w:t>Teildatensatzbezug</w:t>
            </w:r>
          </w:p>
        </w:tc>
        <w:tc>
          <w:tcPr>
            <w:tcW w:w="5885" w:type="dxa"/>
          </w:tcPr>
          <w:p w14:paraId="52A52F43"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30B05D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4ADE3E" w14:textId="77777777" w:rsidR="000955B5" w:rsidRPr="00E37ACC" w:rsidRDefault="00E251E1" w:rsidP="000955B5">
            <w:pPr>
              <w:pStyle w:val="Tabellenkopf"/>
            </w:pPr>
            <w:r w:rsidRPr="00E37ACC">
              <w:t>Zähler (Formel)</w:t>
            </w:r>
          </w:p>
        </w:tc>
        <w:tc>
          <w:tcPr>
            <w:tcW w:w="5885" w:type="dxa"/>
          </w:tcPr>
          <w:p w14:paraId="4D3CCDCF" w14:textId="77777777"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PROTHLUXATIO %==% 1 |   </w:t>
            </w:r>
            <w:r>
              <w:rPr>
                <w:rStyle w:val="Code"/>
              </w:rPr>
              <w:br/>
              <w:t xml:space="preserve">IMPLANTATBRUCH %==% 1 |   </w:t>
            </w:r>
            <w:r>
              <w:rPr>
                <w:rStyle w:val="Code"/>
              </w:rPr>
              <w:br/>
              <w:t xml:space="preserve">SUBSTANZVERLFEMURJL %==% 1 |   </w:t>
            </w:r>
            <w:r>
              <w:rPr>
                <w:rStyle w:val="Code"/>
              </w:rPr>
              <w:br/>
              <w:t xml:space="preserve">SUBSTANZVERLTIBIAJL %==% 1 |   </w:t>
            </w:r>
            <w:r>
              <w:rPr>
                <w:rStyle w:val="Code"/>
              </w:rPr>
              <w:br/>
              <w:t xml:space="preserve">PERIFRAKTUR %==% 1 |  </w:t>
            </w:r>
            <w:r>
              <w:rPr>
                <w:rStyle w:val="Code"/>
              </w:rPr>
              <w:br/>
              <w:t xml:space="preserve">(  </w:t>
            </w:r>
            <w:r>
              <w:rPr>
                <w:rStyle w:val="Code"/>
              </w:rPr>
              <w:br/>
              <w:t xml:space="preserve">SCHMERZENWECHSEL %in% c(1,2) &amp;   </w:t>
            </w:r>
            <w:r>
              <w:rPr>
                <w:rStyle w:val="Code"/>
              </w:rPr>
              <w:br/>
              <w:t xml:space="preserve">(fn_RoentgenKriteriumKnie |   </w:t>
            </w:r>
            <w:r>
              <w:rPr>
                <w:rStyle w:val="Code"/>
              </w:rPr>
              <w:br/>
              <w:t xml:space="preserve">MIKROBIOUNTERSUCH %==% 2)  </w:t>
            </w:r>
            <w:r>
              <w:rPr>
                <w:rStyle w:val="Code"/>
              </w:rPr>
              <w:br/>
              <w:t xml:space="preserve">) |  </w:t>
            </w:r>
            <w:r>
              <w:rPr>
                <w:rStyle w:val="Code"/>
              </w:rPr>
              <w:br/>
              <w:t>(ENTZZEICHEN %</w:t>
            </w:r>
            <w:r>
              <w:rPr>
                <w:rStyle w:val="Code"/>
              </w:rPr>
              <w:t xml:space="preserve">==% 1 &amp;   </w:t>
            </w:r>
            <w:r>
              <w:rPr>
                <w:rStyle w:val="Code"/>
              </w:rPr>
              <w:br/>
              <w:t>MIKROBIOUNTERSUCH %==% 2)</w:t>
            </w:r>
          </w:p>
        </w:tc>
      </w:tr>
      <w:tr w:rsidR="00CA3AE5" w14:paraId="0767A2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001FDC" w14:textId="77777777" w:rsidR="00CA3AE5" w:rsidRPr="00E37ACC" w:rsidRDefault="00E251E1" w:rsidP="00CA3AE5">
            <w:pPr>
              <w:pStyle w:val="Tabellenkopf"/>
            </w:pPr>
            <w:r w:rsidRPr="00E37ACC">
              <w:t>Nenner (Formel)</w:t>
            </w:r>
          </w:p>
        </w:tc>
        <w:tc>
          <w:tcPr>
            <w:tcW w:w="5885" w:type="dxa"/>
          </w:tcPr>
          <w:p w14:paraId="14D340BF" w14:textId="77777777"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 18 &amp; ARTEINGRIFFKNIE %in% c(2,3)</w:t>
            </w:r>
          </w:p>
        </w:tc>
      </w:tr>
      <w:tr w:rsidR="00CA3AE5" w14:paraId="09492C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DB5E8B" w14:textId="77777777" w:rsidR="00CA3AE5" w:rsidRPr="00E37ACC" w:rsidRDefault="00E251E1" w:rsidP="00CA3AE5">
            <w:pPr>
              <w:pStyle w:val="Tabellenkopf"/>
            </w:pPr>
            <w:r w:rsidRPr="00E37ACC">
              <w:t>Verwendete Funktionen</w:t>
            </w:r>
          </w:p>
        </w:tc>
        <w:tc>
          <w:tcPr>
            <w:tcW w:w="5885" w:type="dxa"/>
          </w:tcPr>
          <w:p w14:paraId="53C6B637"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fn_RoentgenKriteriumKnie</w:t>
            </w:r>
          </w:p>
        </w:tc>
      </w:tr>
      <w:tr w:rsidR="00CA3AE5" w14:paraId="624410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4C7A59" w14:textId="77777777" w:rsidR="00CA3AE5" w:rsidRPr="00E37ACC" w:rsidRDefault="00E251E1" w:rsidP="00CA3AE5">
            <w:pPr>
              <w:pStyle w:val="Tabellenkopf"/>
            </w:pPr>
            <w:r w:rsidRPr="00E37ACC">
              <w:t>Verwendete Listen</w:t>
            </w:r>
          </w:p>
        </w:tc>
        <w:tc>
          <w:tcPr>
            <w:tcW w:w="5885" w:type="dxa"/>
          </w:tcPr>
          <w:p w14:paraId="2BFE9FC5"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72897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3CA03B" w14:textId="77777777" w:rsidR="00CA3AE5" w:rsidRPr="00E37ACC" w:rsidRDefault="00E251E1" w:rsidP="00CA3AE5">
            <w:pPr>
              <w:pStyle w:val="Tabellenkopf"/>
            </w:pPr>
            <w:r>
              <w:t>Darstellung</w:t>
            </w:r>
          </w:p>
        </w:tc>
        <w:tc>
          <w:tcPr>
            <w:tcW w:w="5885" w:type="dxa"/>
          </w:tcPr>
          <w:p w14:paraId="78DBE68D"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FB913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4403EE" w14:textId="77777777" w:rsidR="00CA3AE5" w:rsidRPr="00E37ACC" w:rsidRDefault="00E251E1" w:rsidP="00CA3AE5">
            <w:pPr>
              <w:pStyle w:val="Tabellenkopf"/>
            </w:pPr>
            <w:r>
              <w:t>Grafik</w:t>
            </w:r>
          </w:p>
        </w:tc>
        <w:tc>
          <w:tcPr>
            <w:tcW w:w="5885" w:type="dxa"/>
          </w:tcPr>
          <w:p w14:paraId="5B57BB4B"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8BD4E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2AF4A6" w14:textId="77777777" w:rsidR="00CA3AE5" w:rsidRPr="00E37ACC" w:rsidRDefault="00E251E1" w:rsidP="00CA3AE5">
            <w:pPr>
              <w:pStyle w:val="Tabellenkopf"/>
            </w:pPr>
            <w:r>
              <w:t>Vergleichbarkeit mit Vorjahresergebnissen</w:t>
            </w:r>
          </w:p>
        </w:tc>
        <w:tc>
          <w:tcPr>
            <w:tcW w:w="5885" w:type="dxa"/>
          </w:tcPr>
          <w:p w14:paraId="2CF832B0"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16AE058" w14:textId="77777777" w:rsidR="009E1781" w:rsidRDefault="00E251E1" w:rsidP="00AA7E2B">
      <w:pPr>
        <w:pStyle w:val="Tabellentext"/>
        <w:spacing w:before="0" w:after="0" w:line="20" w:lineRule="exact"/>
        <w:ind w:left="0" w:right="0"/>
      </w:pPr>
    </w:p>
    <w:p w14:paraId="1C2D44B9" w14:textId="77777777" w:rsidR="00E46E82" w:rsidRDefault="00E46E82">
      <w:pPr>
        <w:sectPr w:rsidR="00E46E82" w:rsidSect="00AD6E6F">
          <w:pgSz w:w="11906" w:h="16838"/>
          <w:pgMar w:top="1418" w:right="1134" w:bottom="1418" w:left="1701" w:header="454" w:footer="737" w:gutter="0"/>
          <w:cols w:space="708"/>
          <w:docGrid w:linePitch="360"/>
        </w:sectPr>
      </w:pPr>
    </w:p>
    <w:p w14:paraId="0FB21BE4" w14:textId="77777777" w:rsidR="00D40AF7" w:rsidRDefault="00E251E1" w:rsidP="00CC206C">
      <w:pPr>
        <w:pStyle w:val="Absatzberschriftebene2nurinNavigation"/>
      </w:pPr>
      <w:r>
        <w:lastRenderedPageBreak/>
        <w:t>Literatur</w:t>
      </w:r>
    </w:p>
    <w:p w14:paraId="3EE4B386" w14:textId="77777777" w:rsidR="00370A14" w:rsidRPr="00370A14" w:rsidRDefault="00E251E1" w:rsidP="00B749F9">
      <w:pPr>
        <w:pStyle w:val="Literatur"/>
      </w:pPr>
      <w:r>
        <w:t>AQUA [Institut für angewandte Qualitätsförderung und Forschung im Gesundheitswesen] (2011): Knie-Endoprothesenwechsel und –komponentenwechsel. Beschreibung der Qualitätsindikatoren für das Ver</w:t>
      </w:r>
      <w:r>
        <w:t>fahrensjahr 2010. Stand: 10.05.2011. Göttingen: AQUA. URL: https://sqg.de/downloads/QIDB/2010/AQUA_17n7_Indikatoren_2010.pdf (abgerufen am: 09.01.2019).</w:t>
      </w:r>
    </w:p>
    <w:p w14:paraId="66C7F046" w14:textId="77777777" w:rsidR="00370A14" w:rsidRPr="00370A14" w:rsidRDefault="00E251E1" w:rsidP="00B749F9">
      <w:pPr>
        <w:pStyle w:val="Literatur"/>
      </w:pPr>
    </w:p>
    <w:p w14:paraId="1F598A0B" w14:textId="77777777" w:rsidR="00370A14" w:rsidRPr="00370A14" w:rsidRDefault="00E251E1" w:rsidP="00B749F9">
      <w:pPr>
        <w:pStyle w:val="Literatur"/>
      </w:pPr>
      <w:r>
        <w:t>AQUA [Institut für angewandte Qualitätsförderung und Forschung im Gesundheitswesen] (2012): Knieendopr</w:t>
      </w:r>
      <w:r>
        <w:t>othesenversorgung [Abschlussbericht]. Stand: 16.07.2012. Göttingen: AQUA. Signatur: 11-SQG-003. URL: https://sqg.de/upload/CONTENT/Neue-Verfahren/Endoprothetik-Knie/Knieendopothesenversorgung_Abschlussbericht.pdf (abgerufen am: 09.01.2019).</w:t>
      </w:r>
    </w:p>
    <w:p w14:paraId="49118EF4" w14:textId="77777777" w:rsidR="00370A14" w:rsidRPr="00370A14" w:rsidRDefault="00E251E1" w:rsidP="00B749F9">
      <w:pPr>
        <w:pStyle w:val="Literatur"/>
      </w:pPr>
    </w:p>
    <w:p w14:paraId="41A60101" w14:textId="77777777" w:rsidR="00370A14" w:rsidRPr="00370A14" w:rsidRDefault="00E251E1" w:rsidP="00B749F9">
      <w:pPr>
        <w:pStyle w:val="Literatur"/>
      </w:pPr>
      <w:r>
        <w:t>Barrack, RL; M</w:t>
      </w:r>
      <w:r>
        <w:t>cClure, JT; Burak, CF; Clohisy, JC; Parvizi, J; Sharkey, P (2007): Revision Total Knee Arthroplasty: The Patient's Perspective. Clinical Orthopaedics and Related Research 464: 146-150. DOI: 10.1097/BLO.0b013e3181492955.</w:t>
      </w:r>
    </w:p>
    <w:p w14:paraId="18815F74" w14:textId="77777777" w:rsidR="00370A14" w:rsidRPr="00370A14" w:rsidRDefault="00E251E1" w:rsidP="00B749F9">
      <w:pPr>
        <w:pStyle w:val="Literatur"/>
      </w:pPr>
    </w:p>
    <w:p w14:paraId="3637A1AF" w14:textId="77777777" w:rsidR="00370A14" w:rsidRPr="00370A14" w:rsidRDefault="00E251E1" w:rsidP="00B749F9">
      <w:pPr>
        <w:pStyle w:val="Literatur"/>
      </w:pPr>
      <w:r>
        <w:t>Bergschmidt, P; Bader, R; Finze, S;</w:t>
      </w:r>
      <w:r>
        <w:t xml:space="preserve"> Ansorge, S; Kundt, G; Mittelmeier, W (2008): Bikondylärer Oberflächenersatz – Einfluss präoperativer Funktionseinschränkungen auf das frühfunktionelle postoperative Outcome. Zeitschrift für Orthopädie und Unfallchirurgie 146(3): 344-351. DOI: 10.1055/s-20</w:t>
      </w:r>
      <w:r>
        <w:t>08-1038463.</w:t>
      </w:r>
    </w:p>
    <w:p w14:paraId="0F42876D" w14:textId="77777777" w:rsidR="00370A14" w:rsidRPr="00370A14" w:rsidRDefault="00E251E1" w:rsidP="00B749F9">
      <w:pPr>
        <w:pStyle w:val="Literatur"/>
      </w:pPr>
    </w:p>
    <w:p w14:paraId="065213B4" w14:textId="77777777" w:rsidR="00370A14" w:rsidRPr="00370A14" w:rsidRDefault="00E251E1" w:rsidP="00B749F9">
      <w:pPr>
        <w:pStyle w:val="Literatur"/>
      </w:pPr>
      <w:r>
        <w:t>Bozic, KJ; Kurtz, SM; Lau, E; Ong, K; Chiu, V; Vail, TP; et al. (2010): The Epidemiology of Revision Total Knee Arthroplasty in the United States. Clinical Orthopaedics and Related Research 468(1): 45-51. DOI: 10.1007/s11999-009-0945-0.</w:t>
      </w:r>
    </w:p>
    <w:p w14:paraId="15CA8F39" w14:textId="77777777" w:rsidR="00370A14" w:rsidRPr="00370A14" w:rsidRDefault="00E251E1" w:rsidP="00B749F9">
      <w:pPr>
        <w:pStyle w:val="Literatur"/>
      </w:pPr>
    </w:p>
    <w:p w14:paraId="16E54557" w14:textId="77777777" w:rsidR="00370A14" w:rsidRPr="00370A14" w:rsidRDefault="00E251E1" w:rsidP="00B749F9">
      <w:pPr>
        <w:pStyle w:val="Literatur"/>
      </w:pPr>
      <w:r>
        <w:t>Brema</w:t>
      </w:r>
      <w:r>
        <w:t>nder, AB; Dunbar, M; Knutson, K; Petersson, IF; Robertsson, O (2005): Revision in previously satisfied knee arthroplasty patients is the result of their call on the physician, not on pre-planned follow-up: A retrospective study of 181 patients who underwen</w:t>
      </w:r>
      <w:r>
        <w:t>t revision within 2 years. Acta Orthopaedica 76(6): 785-790. DOI: 10.1080/17453670510045372.</w:t>
      </w:r>
    </w:p>
    <w:p w14:paraId="74A1E6F4" w14:textId="77777777" w:rsidR="00370A14" w:rsidRPr="00370A14" w:rsidRDefault="00E251E1" w:rsidP="00B749F9">
      <w:pPr>
        <w:pStyle w:val="Literatur"/>
      </w:pPr>
    </w:p>
    <w:p w14:paraId="0226225E" w14:textId="77777777" w:rsidR="00370A14" w:rsidRPr="00370A14" w:rsidRDefault="00E251E1" w:rsidP="00B749F9">
      <w:pPr>
        <w:pStyle w:val="Literatur"/>
      </w:pPr>
      <w:r>
        <w:t>Callahan, CM; Drake, BG; Heck, DA; Dittus, RS (1995): Patient Outcomes Following Unicompartmental or Bicompartmental Knee Arthroplasty. A Meta-analysis. Journal of Arthroplasty 10(2): 141-150. DOI: 10.1016/S0883-5403(05)80120-2.</w:t>
      </w:r>
    </w:p>
    <w:p w14:paraId="0C013037" w14:textId="77777777" w:rsidR="00370A14" w:rsidRPr="00370A14" w:rsidRDefault="00E251E1" w:rsidP="00B749F9">
      <w:pPr>
        <w:pStyle w:val="Literatur"/>
      </w:pPr>
    </w:p>
    <w:p w14:paraId="24A36D13" w14:textId="77777777" w:rsidR="00370A14" w:rsidRPr="00370A14" w:rsidRDefault="00E251E1" w:rsidP="00B749F9">
      <w:pPr>
        <w:pStyle w:val="Literatur"/>
      </w:pPr>
      <w:r>
        <w:t>Fang, DM; Ritter, MA; Davi</w:t>
      </w:r>
      <w:r>
        <w:t>s, KE (2009): Coronal Alignment in Total Knee Arthroplasty. Just How Important is it? Journal of Arthroplasty 24(6, Suppl. 1): 39-43. DOI: 10.1016/j.arth.2009.04.034.</w:t>
      </w:r>
    </w:p>
    <w:p w14:paraId="2C9C3A20" w14:textId="77777777" w:rsidR="00370A14" w:rsidRPr="00370A14" w:rsidRDefault="00E251E1" w:rsidP="00B749F9">
      <w:pPr>
        <w:pStyle w:val="Literatur"/>
      </w:pPr>
    </w:p>
    <w:p w14:paraId="006EAC1E" w14:textId="77777777" w:rsidR="00370A14" w:rsidRPr="00370A14" w:rsidRDefault="00E251E1" w:rsidP="00B749F9">
      <w:pPr>
        <w:pStyle w:val="Literatur"/>
      </w:pPr>
      <w:r>
        <w:t>Fehring, TK; Odum, SM; Masonis, JL; Springer, BD (2010): Early Failures in Unicondylar A</w:t>
      </w:r>
      <w:r>
        <w:t>rthroplasty. Orthopedics 33(1): 11. DOI: 10.3928/01477447-20091124-10.</w:t>
      </w:r>
    </w:p>
    <w:p w14:paraId="30CDA57F" w14:textId="77777777" w:rsidR="00370A14" w:rsidRPr="00370A14" w:rsidRDefault="00E251E1" w:rsidP="00B749F9">
      <w:pPr>
        <w:pStyle w:val="Literatur"/>
      </w:pPr>
    </w:p>
    <w:p w14:paraId="5C52C9DF" w14:textId="77777777" w:rsidR="00370A14" w:rsidRPr="00370A14" w:rsidRDefault="00E251E1" w:rsidP="00B749F9">
      <w:pPr>
        <w:pStyle w:val="Literatur"/>
      </w:pPr>
      <w:r>
        <w:t>Fuerst, M; Fink, B; Rüther, W (2005): Die Wertigkeit von präoperativer Punktion und arthroskopischer Synovialisprobenentnahme bei Knietotalendoprothesenwechsel. Zeitschrift für Orthopä</w:t>
      </w:r>
      <w:r>
        <w:t>die und ihre Grenzgebiete 143(1): 36-42. DOI: 10.1055/s-2004-836252.</w:t>
      </w:r>
    </w:p>
    <w:p w14:paraId="6F175DB4" w14:textId="77777777" w:rsidR="00370A14" w:rsidRPr="00370A14" w:rsidRDefault="00E251E1" w:rsidP="00B749F9">
      <w:pPr>
        <w:pStyle w:val="Literatur"/>
      </w:pPr>
    </w:p>
    <w:p w14:paraId="6E72BF98" w14:textId="77777777" w:rsidR="00370A14" w:rsidRPr="00370A14" w:rsidRDefault="00E251E1" w:rsidP="00B749F9">
      <w:pPr>
        <w:pStyle w:val="Literatur"/>
      </w:pPr>
      <w:r>
        <w:t>Hang, JR; Stanford, TE; Graves, SE; Davidson, DC; de Steiger, RN; Miller, LN (2010): Outcome of revision of unicompartmental knee replacement. 1,948 cases from the Australian Orthopaedic</w:t>
      </w:r>
      <w:r>
        <w:t xml:space="preserve"> Association National Joint Replacement Registry, 1999–2008. Acta Orthopaedica 81(1): 95-98. DOI: 10.3109/17453671003628731.</w:t>
      </w:r>
    </w:p>
    <w:p w14:paraId="432D1824" w14:textId="77777777" w:rsidR="00370A14" w:rsidRPr="00370A14" w:rsidRDefault="00E251E1" w:rsidP="00B749F9">
      <w:pPr>
        <w:pStyle w:val="Literatur"/>
      </w:pPr>
    </w:p>
    <w:p w14:paraId="3403E28A" w14:textId="77777777" w:rsidR="00370A14" w:rsidRPr="00370A14" w:rsidRDefault="00E251E1" w:rsidP="00B749F9">
      <w:pPr>
        <w:pStyle w:val="Literatur"/>
      </w:pPr>
      <w:r>
        <w:t>Jämsen, E; Stogiannidis, I; Malmivaara, A; Pajamäki, J; Puolakka, T; Konttinen, YT (2009): Outcome of prosthesis exchange for infected knee arthroplasty: the effect of treatment approach. A systematic review of the literature. Acta Orthopaedica 80(1): 67-7</w:t>
      </w:r>
      <w:r>
        <w:t>7. DOI: 10.1080/17453670902805064.</w:t>
      </w:r>
    </w:p>
    <w:p w14:paraId="14168A39" w14:textId="77777777" w:rsidR="00370A14" w:rsidRPr="00370A14" w:rsidRDefault="00E251E1" w:rsidP="00B749F9">
      <w:pPr>
        <w:pStyle w:val="Literatur"/>
      </w:pPr>
    </w:p>
    <w:p w14:paraId="3FC16820" w14:textId="77777777" w:rsidR="00370A14" w:rsidRPr="00370A14" w:rsidRDefault="00E251E1" w:rsidP="00B749F9">
      <w:pPr>
        <w:pStyle w:val="Literatur"/>
      </w:pPr>
      <w:r>
        <w:t>Julin, J; Jämsen, E; Puolakka, T; Konttinen, YT; Moilanen, T (2010): Younger age increases the risk of early prosthesis failure following primary total knee replacement for osteoarthritis. A follow-up study of 32,019 tot</w:t>
      </w:r>
      <w:r>
        <w:t>al knee replacements in the Finnish Arthroplasty Register. Acta Orthopaedica 81(4): 413-419. DOI: 10.3109/17453674.2010.501747.</w:t>
      </w:r>
    </w:p>
    <w:p w14:paraId="79C46F09" w14:textId="77777777" w:rsidR="00370A14" w:rsidRPr="00370A14" w:rsidRDefault="00E251E1" w:rsidP="00B749F9">
      <w:pPr>
        <w:pStyle w:val="Literatur"/>
      </w:pPr>
    </w:p>
    <w:p w14:paraId="7FE49D2F" w14:textId="77777777" w:rsidR="00370A14" w:rsidRPr="00370A14" w:rsidRDefault="00E251E1" w:rsidP="00B749F9">
      <w:pPr>
        <w:pStyle w:val="Literatur"/>
      </w:pPr>
      <w:r>
        <w:t>Kordelle, J; Klett, R; Stahl, U; Hossain, H; Schleicher, I; Haas, H (2004): Infektdiagnostik nach Knie-TEP-Implantation. Zeitsc</w:t>
      </w:r>
      <w:r>
        <w:t>hrift für Orthopädie und ihre Grenzgebiete 12(3): 337-343. DOI: 10.1055/s-2004-818772.</w:t>
      </w:r>
    </w:p>
    <w:p w14:paraId="006F0A17" w14:textId="77777777" w:rsidR="00370A14" w:rsidRPr="00370A14" w:rsidRDefault="00E251E1" w:rsidP="00B749F9">
      <w:pPr>
        <w:pStyle w:val="Literatur"/>
      </w:pPr>
    </w:p>
    <w:p w14:paraId="3EE2CB21" w14:textId="77777777" w:rsidR="00370A14" w:rsidRPr="00370A14" w:rsidRDefault="00E251E1" w:rsidP="00B749F9">
      <w:pPr>
        <w:pStyle w:val="Literatur"/>
      </w:pPr>
      <w:r>
        <w:t xml:space="preserve">Koskinen, E; Eskelinen, A; Paavolainen, P; Pulkkinen, P; Remes, V (2008): Comparison of survival and cost‐effectiveness between unicondylar arthroplasty and total knee </w:t>
      </w:r>
      <w:r>
        <w:t>arthroplasty in patients with primary osteoarthritis: A follow‐up study of 50,493 knee replacements from the Finnish Arthroplasty Register. Acta Orthopaedica 79(4): 499-507. DOI: 10.1080/17453670710015490.</w:t>
      </w:r>
    </w:p>
    <w:p w14:paraId="1D97825D" w14:textId="77777777" w:rsidR="00370A14" w:rsidRPr="00370A14" w:rsidRDefault="00E251E1" w:rsidP="00B749F9">
      <w:pPr>
        <w:pStyle w:val="Literatur"/>
      </w:pPr>
    </w:p>
    <w:p w14:paraId="5870F2C4" w14:textId="77777777" w:rsidR="00370A14" w:rsidRPr="00370A14" w:rsidRDefault="00E251E1" w:rsidP="00B749F9">
      <w:pPr>
        <w:pStyle w:val="Literatur"/>
      </w:pPr>
      <w:r>
        <w:t>Lachiewicz, MP; Lachiewicz, PF (2009): Are the Re</w:t>
      </w:r>
      <w:r>
        <w:t>lative Indications for Revision Total Knee Arthroplasty Changing? Journal of Surgical Orthopaedic Advances 18(2): 74-76.</w:t>
      </w:r>
    </w:p>
    <w:p w14:paraId="001E1FE6" w14:textId="77777777" w:rsidR="00370A14" w:rsidRPr="00370A14" w:rsidRDefault="00E251E1" w:rsidP="00B749F9">
      <w:pPr>
        <w:pStyle w:val="Literatur"/>
      </w:pPr>
    </w:p>
    <w:p w14:paraId="1EBA741A" w14:textId="77777777" w:rsidR="00370A14" w:rsidRPr="00370A14" w:rsidRDefault="00E251E1" w:rsidP="00B749F9">
      <w:pPr>
        <w:pStyle w:val="Literatur"/>
      </w:pPr>
      <w:r>
        <w:t xml:space="preserve">Lewold, S; Robertsson, O; Knutson, K; Lidgren, L (1998): Revision of unicompartmental knee arthroplasty: Outcome in 1, 135 cases from </w:t>
      </w:r>
      <w:r>
        <w:t>the Swedish Knee Arthroplasty study. Acta Orthopaedica Scandinavica 69(5): 469-474. DOI: 10.3109/17453679808997780.</w:t>
      </w:r>
    </w:p>
    <w:p w14:paraId="7204D01A" w14:textId="77777777" w:rsidR="00370A14" w:rsidRPr="00370A14" w:rsidRDefault="00E251E1" w:rsidP="00B749F9">
      <w:pPr>
        <w:pStyle w:val="Literatur"/>
      </w:pPr>
    </w:p>
    <w:p w14:paraId="3DB068AF" w14:textId="77777777" w:rsidR="00370A14" w:rsidRPr="00370A14" w:rsidRDefault="00E251E1" w:rsidP="00B749F9">
      <w:pPr>
        <w:pStyle w:val="Literatur"/>
      </w:pPr>
      <w:r>
        <w:t xml:space="preserve">Mortazavi, SMJ; Schwartzenberger, J; Austin, MS; Purtill, JJ; Parvizi, J (2010): Revision Total Knee Arthroplasty Infection: Incidence and </w:t>
      </w:r>
      <w:r>
        <w:t>Predictors. Clinical Orthopaedics and Related Research 468(8): 2052-2059. DOI: 10.1007/s11999-010-1308-6.</w:t>
      </w:r>
    </w:p>
    <w:p w14:paraId="33ACE980" w14:textId="77777777" w:rsidR="00370A14" w:rsidRPr="00370A14" w:rsidRDefault="00E251E1" w:rsidP="00B749F9">
      <w:pPr>
        <w:pStyle w:val="Literatur"/>
      </w:pPr>
    </w:p>
    <w:p w14:paraId="0B86AADF" w14:textId="77777777" w:rsidR="00370A14" w:rsidRPr="00370A14" w:rsidRDefault="00E251E1" w:rsidP="00B749F9">
      <w:pPr>
        <w:pStyle w:val="Literatur"/>
      </w:pPr>
      <w:r>
        <w:t>Oduwole, KO; Sayana, MK; Onayemi, F; McCarthy, T; O’Byrne, J (2010): Analysis of revision procedures for failed unicondylar knee replacement. Irish J</w:t>
      </w:r>
      <w:r>
        <w:t>ournal of Medical Science 179(3): 361-364. DOI: 10.1007/s11845-009-0454-x.</w:t>
      </w:r>
    </w:p>
    <w:p w14:paraId="4855D88B" w14:textId="77777777" w:rsidR="00370A14" w:rsidRPr="00370A14" w:rsidRDefault="00E251E1" w:rsidP="00B749F9">
      <w:pPr>
        <w:pStyle w:val="Literatur"/>
      </w:pPr>
    </w:p>
    <w:p w14:paraId="20613ACB" w14:textId="77777777" w:rsidR="00370A14" w:rsidRPr="00370A14" w:rsidRDefault="00E251E1" w:rsidP="00B749F9">
      <w:pPr>
        <w:pStyle w:val="Literatur"/>
      </w:pPr>
      <w:r>
        <w:t>Patil, N; Lee, K; Huddleston, JI; Harris, AHS; Goodman, SB (2010): Aseptic versus septic revision total knee arthroplasty: Patient satisfaction, outcome and quality of life improve</w:t>
      </w:r>
      <w:r>
        <w:t>ment. Knee 17(3): 200-203. DOI: 10.1016/j.knee.2009.09.001.</w:t>
      </w:r>
    </w:p>
    <w:p w14:paraId="4D193F9C" w14:textId="77777777" w:rsidR="00370A14" w:rsidRPr="00370A14" w:rsidRDefault="00E251E1" w:rsidP="00B749F9">
      <w:pPr>
        <w:pStyle w:val="Literatur"/>
      </w:pPr>
    </w:p>
    <w:p w14:paraId="5CAA108C" w14:textId="77777777" w:rsidR="00370A14" w:rsidRPr="00370A14" w:rsidRDefault="00E251E1" w:rsidP="00B749F9">
      <w:pPr>
        <w:pStyle w:val="Literatur"/>
      </w:pPr>
      <w:r>
        <w:t>Pearse, AJ; Hooper, GJ; Rothwell, A; Frampton, C (2010): Survival and functional outcome after revision of a unicompartmental to a total knee replacement. The New Zealand National Joint Registry. JB&amp;JS – Journal of Bone &amp; Joint Surgery: British Volume 92-B</w:t>
      </w:r>
      <w:r>
        <w:t>(4): 508-512. DOI: 10.1302/0301-620x.92b4.22659.</w:t>
      </w:r>
    </w:p>
    <w:p w14:paraId="0349B2A4" w14:textId="77777777" w:rsidR="00370A14" w:rsidRPr="00370A14" w:rsidRDefault="00E251E1" w:rsidP="00B749F9">
      <w:pPr>
        <w:pStyle w:val="Literatur"/>
      </w:pPr>
    </w:p>
    <w:p w14:paraId="3D56E0A5" w14:textId="77777777" w:rsidR="00370A14" w:rsidRPr="00370A14" w:rsidRDefault="00E251E1" w:rsidP="00B749F9">
      <w:pPr>
        <w:pStyle w:val="Literatur"/>
      </w:pPr>
      <w:r>
        <w:t>Piedade, SR; Pinaroli, A; Servien, E; Neyret, P (2009): Revision after early aseptic failures in primary total knee arthroplasty. Knee Surgery, Sports Traumatology, Arthroscopy 17(3): 248-253. DOI: 10.1007/</w:t>
      </w:r>
      <w:r>
        <w:t>s00167-008-0667-y.</w:t>
      </w:r>
    </w:p>
    <w:p w14:paraId="48F4F415" w14:textId="77777777" w:rsidR="00370A14" w:rsidRPr="00370A14" w:rsidRDefault="00E251E1" w:rsidP="00B749F9">
      <w:pPr>
        <w:pStyle w:val="Literatur"/>
      </w:pPr>
    </w:p>
    <w:p w14:paraId="7844A7D0" w14:textId="77777777" w:rsidR="00370A14" w:rsidRPr="00370A14" w:rsidRDefault="00E251E1" w:rsidP="00B749F9">
      <w:pPr>
        <w:pStyle w:val="Literatur"/>
      </w:pPr>
      <w:r>
        <w:lastRenderedPageBreak/>
        <w:t xml:space="preserve">Robertsson, O; Knutson, K; Lewold, S; Goodman, S; Lidgren, L (1997): Knee arthroplasty in rheumatoid arthritis: A report from the Swedish Knee Arthroplasty Register on 4, 381 primary operations 1985–1995. Acta Orthopaedica Scandinavica </w:t>
      </w:r>
      <w:r>
        <w:t>68(6): 545-553. DOI: 10.3109/17453679708999024.</w:t>
      </w:r>
    </w:p>
    <w:p w14:paraId="7CE6BCC3" w14:textId="77777777" w:rsidR="00370A14" w:rsidRPr="00370A14" w:rsidRDefault="00E251E1" w:rsidP="00B749F9">
      <w:pPr>
        <w:pStyle w:val="Literatur"/>
      </w:pPr>
    </w:p>
    <w:p w14:paraId="3AE47BC0" w14:textId="77777777" w:rsidR="00370A14" w:rsidRPr="00370A14" w:rsidRDefault="00E251E1" w:rsidP="00B749F9">
      <w:pPr>
        <w:pStyle w:val="Literatur"/>
      </w:pPr>
      <w:r>
        <w:t>Rothwell, AG; Hooper, GJ; Hobbs, A; Frampton, CM (2010): An analysis of the Oxford hip and knee scores and their relationship to early joint revision in the New Zealand Joint Registry. JB&amp;JS – Journal of Bon</w:t>
      </w:r>
      <w:r>
        <w:t>e &amp; Joint Surgery: British Volume 92-B(3): 413-418. DOI: 10.1302/0301-620x.92b3.22913.</w:t>
      </w:r>
    </w:p>
    <w:p w14:paraId="6A6C58C7" w14:textId="77777777" w:rsidR="00370A14" w:rsidRPr="00370A14" w:rsidRDefault="00E251E1" w:rsidP="00B749F9">
      <w:pPr>
        <w:pStyle w:val="Literatur"/>
      </w:pPr>
    </w:p>
    <w:p w14:paraId="5996B6F0" w14:textId="77777777" w:rsidR="00370A14" w:rsidRPr="00370A14" w:rsidRDefault="00E251E1" w:rsidP="00B749F9">
      <w:pPr>
        <w:pStyle w:val="Literatur"/>
      </w:pPr>
      <w:r>
        <w:t xml:space="preserve">Schrama, JC; Espehaug, B; Hallan, G; Engesæter, LB; Furnes, O; Havelin, LI; et al. (2010): Risk of Revision for Infection in Primary Total Hip and Knee Arthroplasty in </w:t>
      </w:r>
      <w:r>
        <w:t>Patients With Rheumatoid Arthritis Compared With Osteoarthritis: A Prospective, Population-Based Study on 108,786 Hip and Knee Joint Arthroplasties From the Norwegian Arthroplasty Register. Arthritis Care &amp; Research 62(4): 473-479. DOI: 10.1002/acr.20036.</w:t>
      </w:r>
    </w:p>
    <w:p w14:paraId="05F4FD91" w14:textId="77777777" w:rsidR="00370A14" w:rsidRPr="00370A14" w:rsidRDefault="00E251E1" w:rsidP="00B749F9">
      <w:pPr>
        <w:pStyle w:val="Literatur"/>
      </w:pPr>
    </w:p>
    <w:p w14:paraId="22B05821" w14:textId="77777777" w:rsidR="00370A14" w:rsidRPr="00370A14" w:rsidRDefault="00E251E1" w:rsidP="00B749F9">
      <w:pPr>
        <w:pStyle w:val="Literatur"/>
      </w:pPr>
      <w:r>
        <w:t>Sheng, P; Lehto, M; Kataja, M; Halonen, P; Moilanen, T; Pajamäki, J (2004): Patient outcome following revision total knee arthroplasty: a meta-analysis. International Orthopaedics 28(2): 78-81. DOI: 10.1007/s00264-003-0526-x.</w:t>
      </w:r>
    </w:p>
    <w:p w14:paraId="6231A328" w14:textId="77777777" w:rsidR="00370A14" w:rsidRPr="00370A14" w:rsidRDefault="00E251E1" w:rsidP="00B749F9">
      <w:pPr>
        <w:pStyle w:val="Literatur"/>
      </w:pPr>
    </w:p>
    <w:p w14:paraId="254D2613" w14:textId="77777777" w:rsidR="00370A14" w:rsidRPr="00370A14" w:rsidRDefault="00E251E1" w:rsidP="00B749F9">
      <w:pPr>
        <w:pStyle w:val="Literatur"/>
      </w:pPr>
      <w:r>
        <w:t>Sibanda, N; Copley, LP; Lews</w:t>
      </w:r>
      <w:r>
        <w:t>ey, JD; Borroff, M; Gregg, P; MacGregor, AJ; et al. (2008): Revision Rates after Primary Hip and Knee Replacement in England between 2003 and 2006. PLOS Medicine 5(9): e179. DOI: 10.1371/journal.pmed.0050179.</w:t>
      </w:r>
    </w:p>
    <w:p w14:paraId="1BBA7A00" w14:textId="77777777" w:rsidR="00370A14" w:rsidRPr="00370A14" w:rsidRDefault="00E251E1" w:rsidP="00B749F9">
      <w:pPr>
        <w:pStyle w:val="Literatur"/>
      </w:pPr>
    </w:p>
    <w:p w14:paraId="5BE71655" w14:textId="77777777" w:rsidR="00370A14" w:rsidRPr="00370A14" w:rsidRDefault="00E251E1" w:rsidP="00B749F9">
      <w:pPr>
        <w:pStyle w:val="Literatur"/>
      </w:pPr>
      <w:r>
        <w:t>Suarez, J; Griffin, W; Springer, B; Fehring, T</w:t>
      </w:r>
      <w:r>
        <w:t>; Mason, JB; Odum, S (2008): Why Do Revision Knee Arthroplasties Fail? Journal of Arthroplasty 23(6, Suppl. 1): 99-103. DOI: 10.1016/j.arth.2008.04.020.</w:t>
      </w:r>
    </w:p>
    <w:p w14:paraId="4B50ADE5" w14:textId="77777777" w:rsidR="00370A14" w:rsidRPr="00370A14" w:rsidRDefault="00E251E1" w:rsidP="00B749F9">
      <w:pPr>
        <w:pStyle w:val="Literatur"/>
      </w:pPr>
    </w:p>
    <w:p w14:paraId="712BFD0F" w14:textId="77777777" w:rsidR="00370A14" w:rsidRPr="00370A14" w:rsidRDefault="00E251E1" w:rsidP="00B749F9">
      <w:pPr>
        <w:pStyle w:val="Literatur"/>
      </w:pPr>
      <w:r>
        <w:t xml:space="preserve">Willson, SE; Munro, ML; Sandwell, JC; Ezzet, KA; Colwell, CW Jr. (2009): Isolated Tibial Polyethylene </w:t>
      </w:r>
      <w:r>
        <w:t>Insert Exchange Outcomes After Total Knee Arthroplasty. Clinical Orthopaedics and Related Research 468(1): 96-101. DOI: 10.1007/s11999-009-1023-3.</w:t>
      </w:r>
    </w:p>
    <w:p w14:paraId="3F98249B" w14:textId="77777777" w:rsidR="00370A14" w:rsidRPr="00370A14" w:rsidRDefault="00E251E1" w:rsidP="00B749F9">
      <w:pPr>
        <w:pStyle w:val="Literatur"/>
      </w:pPr>
    </w:p>
    <w:p w14:paraId="4AC12766" w14:textId="77777777" w:rsidR="00370A14" w:rsidRPr="00370A14" w:rsidRDefault="00E251E1" w:rsidP="00B749F9">
      <w:pPr>
        <w:pStyle w:val="Literatur"/>
      </w:pPr>
      <w:r>
        <w:t xml:space="preserve">Zmistowski, B; Restrepo, C; Kahl, LK; Parvizi, J; Sharkey, PF (2011): Incidence and Reasons for Nonrevision </w:t>
      </w:r>
      <w:r>
        <w:t>Reoperation After Total Knee Arthroplasty. Clinical Orthopaedics and Related Research 469(1): 138-145. DOI: 10.1007/s11999-010-1558-3.</w:t>
      </w:r>
    </w:p>
    <w:p w14:paraId="6F114CC4" w14:textId="77777777" w:rsidR="00E46E82" w:rsidRDefault="00E46E82">
      <w:pPr>
        <w:sectPr w:rsidR="00E46E82"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05BAFDCF" w14:textId="77777777" w:rsidR="006D1B0D" w:rsidRDefault="00E251E1" w:rsidP="0004540C">
      <w:pPr>
        <w:pStyle w:val="berschrift1ohneGliederung"/>
      </w:pPr>
      <w:bookmarkStart w:id="18" w:name="_Toc38893632"/>
      <w:r>
        <w:lastRenderedPageBreak/>
        <w:t>Gruppe: Allgemeine Komplikationen</w:t>
      </w:r>
      <w:bookmarkEnd w:id="18"/>
    </w:p>
    <w:tbl>
      <w:tblPr>
        <w:tblStyle w:val="IQTIGStandard"/>
        <w:tblW w:w="5000" w:type="pct"/>
        <w:tblLook w:val="0480" w:firstRow="0" w:lastRow="0" w:firstColumn="1" w:lastColumn="0" w:noHBand="0" w:noVBand="1"/>
      </w:tblPr>
      <w:tblGrid>
        <w:gridCol w:w="1985"/>
        <w:gridCol w:w="7086"/>
      </w:tblGrid>
      <w:tr w:rsidR="00C8258D" w:rsidRPr="00743DF3" w14:paraId="75C5D52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71A79263" w14:textId="77777777" w:rsidR="00C8258D" w:rsidRDefault="00E251E1" w:rsidP="002E7D86">
            <w:pPr>
              <w:pStyle w:val="Tabellenkopf"/>
            </w:pPr>
            <w:r>
              <w:t>Bezeichnung Gruppe</w:t>
            </w:r>
          </w:p>
        </w:tc>
        <w:tc>
          <w:tcPr>
            <w:tcW w:w="3906" w:type="pct"/>
            <w:tcBorders>
              <w:bottom w:val="single" w:sz="8" w:space="0" w:color="005051"/>
            </w:tcBorders>
          </w:tcPr>
          <w:p w14:paraId="44A7D5E7" w14:textId="77777777" w:rsidR="00C8258D" w:rsidRDefault="00E251E1" w:rsidP="00152136">
            <w:pPr>
              <w:pStyle w:val="Tabellentext"/>
            </w:pPr>
            <w:r>
              <w:t>Allgemeine Komplikationen</w:t>
            </w:r>
          </w:p>
        </w:tc>
      </w:tr>
      <w:tr w:rsidR="00AF0AAF" w:rsidRPr="00743DF3" w14:paraId="55FEBD66"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18F625B" w14:textId="77777777" w:rsidR="00AF0AAF" w:rsidRPr="00743DF3" w:rsidRDefault="00E251E1"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34BD1C98" w14:textId="77777777" w:rsidR="00AF0AAF" w:rsidRPr="00743DF3" w:rsidRDefault="00E251E1" w:rsidP="00152136">
            <w:pPr>
              <w:pStyle w:val="Tabellentext"/>
            </w:pPr>
            <w:r>
              <w:t>Selten allgemeine Komplikationen</w:t>
            </w:r>
          </w:p>
        </w:tc>
      </w:tr>
    </w:tbl>
    <w:p w14:paraId="28B4C527" w14:textId="77777777" w:rsidR="00AF0AAF" w:rsidRDefault="00E251E1" w:rsidP="00E40CDC">
      <w:pPr>
        <w:pStyle w:val="Absatzberschriftebene2nurinNavigation"/>
      </w:pPr>
      <w:r>
        <w:t>Hintergrund</w:t>
      </w:r>
    </w:p>
    <w:p w14:paraId="39FC2D81" w14:textId="77777777" w:rsidR="00370A14" w:rsidRPr="00370A14" w:rsidRDefault="00E251E1" w:rsidP="00A64D53">
      <w:pPr>
        <w:pStyle w:val="Standardlinksbndig"/>
      </w:pPr>
      <w:r>
        <w:t>Die systematische Erfassung von Komplikationen im Zusammenhang mit der endoprothetischen Versorgung des Kniegelenks kann Auskunft über die Versorgungsqualität geben. Es können Defizitbereiche in der Versorgung offenlegt werden sowie ein Anstoß zur Implemen</w:t>
      </w:r>
      <w:r>
        <w:t>tierung und Steuerung von Strategien zur Qualitätsverbesserung gegeben werden. Das Auftreten postoperativer Komplikationen ist mit einem längeren Krankenhausaufenthalt sowie einem erhöhten Mortalitätsrisiko assoziiert (Huddleston et al. 2009, Memtsoudis et</w:t>
      </w:r>
      <w:r>
        <w:t xml:space="preserve"> al. 2008). </w:t>
      </w:r>
      <w:r>
        <w:br/>
        <w:t xml:space="preserve"> </w:t>
      </w:r>
      <w:r>
        <w:br/>
        <w:t>Komplikationen wie Pneumonien, kardiovaskuläre Komplikationen (ohne relevante Blutdruckschwankungen), tiefe Bein-/Beckenvenenthrombosen oder Lungenembolien im Zusammenhang mit endoprothetischer Versorgung stellen seltene, aber potenziell leb</w:t>
      </w:r>
      <w:r>
        <w:t xml:space="preserve">ensbedrohliche Risiken dar. </w:t>
      </w:r>
      <w:r>
        <w:br/>
        <w:t xml:space="preserve"> </w:t>
      </w:r>
      <w:r>
        <w:br/>
        <w:t>Im Jahre 2010 lag während des stationären Aufenthalts nach Endoprothesen-Erstimplantation die Auftretenshäufigkeit für behandlungsbedürftige Pneumonien bei 0,16 % und für kardiovaskuläre Komplikationen bei 0,67 % (AQUA 2011b)</w:t>
      </w:r>
      <w:r>
        <w:t>. Patientinnen und Patienten mit endoprothetischen Eingriffen am Kniegelenk stellen ein Hochrisikokollektiv für venöse Thromboembolien dar (Encke et al. 2015). Die Inzidenz für tiefe Bein- und Beckenvenenthrombosen bzw. Lungenembolien lag 2010 bei 0,51 % b</w:t>
      </w:r>
      <w:r>
        <w:t>zw. 0,16 % nach Endoprothesen-Erstimplantation (AQUA 2011b). Im Gegensatz dazu zeigt die internationale Studienlage mit Häufigkeiten zwischen 1,5 % und 3,9 % eine höhere intra-hospitale Ereignisrate nach endoprothetischer Versorgung des Kniegelenks (Cushne</w:t>
      </w:r>
      <w:r>
        <w:t>r et al. 2010, Feinglass et al. 2004, Hitos und Fletcher 2006). Eine pharmakologische Thromboseprophylaxe, etwa durch die Gabe niedermolekularer Heparine, in Kombination mit frühzeitiger Mobilisation und mechanischen Prophylaxemaßnahmen, ist inzwischen eta</w:t>
      </w:r>
      <w:r>
        <w:t xml:space="preserve">blierte klinische Praxis und anerkannter Standard. Die leitlinienkonforme Dauer der pharmakologischen VTE-Prophylaxe bei knieendoprothetischen Eingriffen liegt bei mindestens elf Tagen (11-14 Tage) (Encke et al. 2015). Fettembolien sind bei Operationen an </w:t>
      </w:r>
      <w:r>
        <w:t xml:space="preserve">den unteren Extremitäten selten. </w:t>
      </w:r>
      <w:r>
        <w:br/>
        <w:t xml:space="preserve"> </w:t>
      </w:r>
      <w:r>
        <w:br/>
        <w:t>Des Weiteren werden zu diesem Indikator folgende Literaturquellen im Abschlussbericht zur Knieendoprothesenversorgung des AQUA-Institutes (AQUA 2012) genannt: AQUA (2011a).</w:t>
      </w:r>
    </w:p>
    <w:p w14:paraId="1A6A7A84" w14:textId="77777777" w:rsidR="00E46E82" w:rsidRDefault="00E46E82">
      <w:pPr>
        <w:sectPr w:rsidR="00E46E82"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01EAECD4" w14:textId="77777777" w:rsidR="00293DEF" w:rsidRDefault="00E251E1" w:rsidP="000361A4">
      <w:pPr>
        <w:pStyle w:val="berschrift2ohneGliederung"/>
      </w:pPr>
      <w:bookmarkStart w:id="19" w:name="_Toc38893633"/>
      <w:r>
        <w:lastRenderedPageBreak/>
        <w:t>54123: Allgemeine Komplikationen bei elektiver Knieendoprothesen-E</w:t>
      </w:r>
      <w:r>
        <w:t>rstimplantation</w:t>
      </w:r>
      <w:bookmarkEnd w:id="19"/>
    </w:p>
    <w:p w14:paraId="2C8C3072" w14:textId="77777777" w:rsidR="005037D0" w:rsidRPr="005037D0" w:rsidRDefault="00E251E1" w:rsidP="00447106">
      <w:pPr>
        <w:pStyle w:val="Absatzberschriftebene3nurinNavigation"/>
      </w:pPr>
      <w:r>
        <w:t>Verwendete Datenfelder</w:t>
      </w:r>
    </w:p>
    <w:p w14:paraId="192B5E6F"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FF7205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FD28AB6" w14:textId="77777777" w:rsidR="000F0644" w:rsidRPr="009E2B0C" w:rsidRDefault="00E251E1" w:rsidP="000361A4">
            <w:pPr>
              <w:pStyle w:val="Tabellenkopf"/>
            </w:pPr>
            <w:r>
              <w:t>Item</w:t>
            </w:r>
          </w:p>
        </w:tc>
        <w:tc>
          <w:tcPr>
            <w:tcW w:w="1075" w:type="pct"/>
          </w:tcPr>
          <w:p w14:paraId="3B203F69" w14:textId="77777777" w:rsidR="000F0644" w:rsidRPr="009E2B0C" w:rsidRDefault="00E251E1" w:rsidP="000361A4">
            <w:pPr>
              <w:pStyle w:val="Tabellenkopf"/>
            </w:pPr>
            <w:r>
              <w:t>Bezeichnung</w:t>
            </w:r>
          </w:p>
        </w:tc>
        <w:tc>
          <w:tcPr>
            <w:tcW w:w="326" w:type="pct"/>
          </w:tcPr>
          <w:p w14:paraId="5F2D6A12" w14:textId="77777777" w:rsidR="000F0644" w:rsidRPr="009E2B0C" w:rsidRDefault="00E251E1" w:rsidP="000361A4">
            <w:pPr>
              <w:pStyle w:val="Tabellenkopf"/>
            </w:pPr>
            <w:r>
              <w:t>M/K</w:t>
            </w:r>
          </w:p>
        </w:tc>
        <w:tc>
          <w:tcPr>
            <w:tcW w:w="1646" w:type="pct"/>
          </w:tcPr>
          <w:p w14:paraId="6C4B26F4" w14:textId="77777777" w:rsidR="000F0644" w:rsidRPr="009E2B0C" w:rsidRDefault="00E251E1" w:rsidP="000361A4">
            <w:pPr>
              <w:pStyle w:val="Tabellenkopf"/>
            </w:pPr>
            <w:r>
              <w:t>Schlüssel/Formel</w:t>
            </w:r>
          </w:p>
        </w:tc>
        <w:tc>
          <w:tcPr>
            <w:tcW w:w="1328" w:type="pct"/>
          </w:tcPr>
          <w:p w14:paraId="1A22467E" w14:textId="77777777" w:rsidR="000F0644" w:rsidRPr="009E2B0C" w:rsidRDefault="00E251E1" w:rsidP="000361A4">
            <w:pPr>
              <w:pStyle w:val="Tabellenkopf"/>
            </w:pPr>
            <w:r>
              <w:t>Feldname</w:t>
            </w:r>
            <w:r>
              <w:t xml:space="preserve">  </w:t>
            </w:r>
          </w:p>
        </w:tc>
      </w:tr>
      <w:tr w:rsidR="00275B01" w:rsidRPr="00743DF3" w14:paraId="494C754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9FCDBF" w14:textId="77777777" w:rsidR="000F0644" w:rsidRPr="00743DF3" w:rsidRDefault="00E251E1" w:rsidP="000361A4">
            <w:pPr>
              <w:pStyle w:val="Tabellentext"/>
            </w:pPr>
            <w:r>
              <w:t>18:PROZ</w:t>
            </w:r>
          </w:p>
        </w:tc>
        <w:tc>
          <w:tcPr>
            <w:tcW w:w="1075" w:type="pct"/>
          </w:tcPr>
          <w:p w14:paraId="2BA4D7B4" w14:textId="77777777" w:rsidR="000F0644" w:rsidRPr="00743DF3" w:rsidRDefault="00E251E1" w:rsidP="000361A4">
            <w:pPr>
              <w:pStyle w:val="Tabellentext"/>
            </w:pPr>
            <w:r>
              <w:t>Wievielter knieendoprothetischer Eingriff während dieses Aufenthaltes?</w:t>
            </w:r>
          </w:p>
        </w:tc>
        <w:tc>
          <w:tcPr>
            <w:tcW w:w="326" w:type="pct"/>
          </w:tcPr>
          <w:p w14:paraId="6DF3DA85" w14:textId="77777777" w:rsidR="000F0644" w:rsidRPr="00743DF3" w:rsidRDefault="00E251E1" w:rsidP="000361A4">
            <w:pPr>
              <w:pStyle w:val="Tabellentext"/>
            </w:pPr>
            <w:r>
              <w:t>M</w:t>
            </w:r>
          </w:p>
        </w:tc>
        <w:tc>
          <w:tcPr>
            <w:tcW w:w="1646" w:type="pct"/>
          </w:tcPr>
          <w:p w14:paraId="3F13211E" w14:textId="77777777" w:rsidR="000F0644" w:rsidRPr="00743DF3" w:rsidRDefault="00E251E1" w:rsidP="00177070">
            <w:pPr>
              <w:pStyle w:val="Tabellentext"/>
              <w:ind w:left="453" w:hanging="340"/>
            </w:pPr>
            <w:r>
              <w:t>-</w:t>
            </w:r>
          </w:p>
        </w:tc>
        <w:tc>
          <w:tcPr>
            <w:tcW w:w="1328" w:type="pct"/>
          </w:tcPr>
          <w:p w14:paraId="5BEA5F07" w14:textId="77777777" w:rsidR="000F0644" w:rsidRPr="00743DF3" w:rsidRDefault="00E251E1" w:rsidP="000361A4">
            <w:pPr>
              <w:pStyle w:val="Tabellentext"/>
            </w:pPr>
            <w:r>
              <w:t>LFDNREINGRIFF</w:t>
            </w:r>
          </w:p>
        </w:tc>
      </w:tr>
      <w:tr w:rsidR="00275B01" w:rsidRPr="00743DF3" w14:paraId="2961155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53CB1B7" w14:textId="77777777" w:rsidR="000F0644" w:rsidRPr="00743DF3" w:rsidRDefault="00E251E1" w:rsidP="000361A4">
            <w:pPr>
              <w:pStyle w:val="Tabellentext"/>
            </w:pPr>
            <w:r>
              <w:t>24:PROZ</w:t>
            </w:r>
          </w:p>
        </w:tc>
        <w:tc>
          <w:tcPr>
            <w:tcW w:w="1075" w:type="pct"/>
          </w:tcPr>
          <w:p w14:paraId="547A696F" w14:textId="77777777" w:rsidR="000F0644" w:rsidRPr="00743DF3" w:rsidRDefault="00E251E1" w:rsidP="000361A4">
            <w:pPr>
              <w:pStyle w:val="Tabellentext"/>
            </w:pPr>
            <w:r>
              <w:t>Art des Eingriffs</w:t>
            </w:r>
          </w:p>
        </w:tc>
        <w:tc>
          <w:tcPr>
            <w:tcW w:w="326" w:type="pct"/>
          </w:tcPr>
          <w:p w14:paraId="772BAAC0" w14:textId="77777777" w:rsidR="000F0644" w:rsidRPr="00743DF3" w:rsidRDefault="00E251E1" w:rsidP="000361A4">
            <w:pPr>
              <w:pStyle w:val="Tabellentext"/>
            </w:pPr>
            <w:r>
              <w:t>M</w:t>
            </w:r>
          </w:p>
        </w:tc>
        <w:tc>
          <w:tcPr>
            <w:tcW w:w="1646" w:type="pct"/>
          </w:tcPr>
          <w:p w14:paraId="61428960" w14:textId="77777777" w:rsidR="000F0644" w:rsidRPr="00743DF3" w:rsidRDefault="00E251E1" w:rsidP="00177070">
            <w:pPr>
              <w:pStyle w:val="Tabellentext"/>
              <w:ind w:left="453" w:hanging="340"/>
            </w:pPr>
            <w:r>
              <w:t>1 =</w:t>
            </w:r>
            <w:r>
              <w:tab/>
            </w:r>
            <w:r>
              <w:t>elektive Knie-Endoprothesen-Erstimplantation</w:t>
            </w:r>
          </w:p>
          <w:p w14:paraId="509D0B01" w14:textId="77777777" w:rsidR="000F0644" w:rsidRPr="00743DF3" w:rsidRDefault="00E251E1" w:rsidP="00177070">
            <w:pPr>
              <w:pStyle w:val="Tabellentext"/>
              <w:ind w:left="453" w:hanging="340"/>
            </w:pPr>
            <w:r>
              <w:t>2 =</w:t>
            </w:r>
            <w:r>
              <w:tab/>
              <w:t>einzeitiger Wechsel bzw. Komponentenwechsel</w:t>
            </w:r>
          </w:p>
          <w:p w14:paraId="33BC0B1E" w14:textId="77777777" w:rsidR="000F0644" w:rsidRPr="00743DF3" w:rsidRDefault="00E251E1" w:rsidP="00177070">
            <w:pPr>
              <w:pStyle w:val="Tabellentext"/>
              <w:ind w:left="453" w:hanging="340"/>
            </w:pPr>
            <w:r>
              <w:t>3 =</w:t>
            </w:r>
            <w:r>
              <w:tab/>
              <w:t>Reimplantationen im Rahmen eines zweizeitigen Wechsels bzw. Komponentenwechsels</w:t>
            </w:r>
          </w:p>
        </w:tc>
        <w:tc>
          <w:tcPr>
            <w:tcW w:w="1328" w:type="pct"/>
          </w:tcPr>
          <w:p w14:paraId="50034B00" w14:textId="77777777" w:rsidR="000F0644" w:rsidRPr="00743DF3" w:rsidRDefault="00E251E1" w:rsidP="000361A4">
            <w:pPr>
              <w:pStyle w:val="Tabellentext"/>
            </w:pPr>
            <w:r>
              <w:t>ARTEINGRIFFKNIE</w:t>
            </w:r>
          </w:p>
        </w:tc>
      </w:tr>
      <w:tr w:rsidR="00275B01" w:rsidRPr="00743DF3" w14:paraId="2BAA27D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7BA7DC" w14:textId="77777777" w:rsidR="000F0644" w:rsidRPr="00743DF3" w:rsidRDefault="00E251E1" w:rsidP="000361A4">
            <w:pPr>
              <w:pStyle w:val="Tabellentext"/>
            </w:pPr>
            <w:r>
              <w:t>51.1:B</w:t>
            </w:r>
          </w:p>
        </w:tc>
        <w:tc>
          <w:tcPr>
            <w:tcW w:w="1075" w:type="pct"/>
          </w:tcPr>
          <w:p w14:paraId="7EE357D1" w14:textId="77777777" w:rsidR="000F0644" w:rsidRPr="00743DF3" w:rsidRDefault="00E251E1" w:rsidP="000361A4">
            <w:pPr>
              <w:pStyle w:val="Tabellentext"/>
            </w:pPr>
            <w:r>
              <w:t>Pneumonie</w:t>
            </w:r>
          </w:p>
        </w:tc>
        <w:tc>
          <w:tcPr>
            <w:tcW w:w="326" w:type="pct"/>
          </w:tcPr>
          <w:p w14:paraId="72ACF644" w14:textId="77777777" w:rsidR="000F0644" w:rsidRPr="00743DF3" w:rsidRDefault="00E251E1" w:rsidP="000361A4">
            <w:pPr>
              <w:pStyle w:val="Tabellentext"/>
            </w:pPr>
            <w:r>
              <w:t>K</w:t>
            </w:r>
          </w:p>
        </w:tc>
        <w:tc>
          <w:tcPr>
            <w:tcW w:w="1646" w:type="pct"/>
          </w:tcPr>
          <w:p w14:paraId="70708CF4" w14:textId="77777777" w:rsidR="000F0644" w:rsidRPr="00743DF3" w:rsidRDefault="00E251E1" w:rsidP="00177070">
            <w:pPr>
              <w:pStyle w:val="Tabellentext"/>
              <w:ind w:left="453" w:hanging="340"/>
            </w:pPr>
            <w:r>
              <w:t>1 =</w:t>
            </w:r>
            <w:r>
              <w:tab/>
              <w:t>ja</w:t>
            </w:r>
          </w:p>
        </w:tc>
        <w:tc>
          <w:tcPr>
            <w:tcW w:w="1328" w:type="pct"/>
          </w:tcPr>
          <w:p w14:paraId="28DC6F64" w14:textId="77777777" w:rsidR="000F0644" w:rsidRPr="00743DF3" w:rsidRDefault="00E251E1" w:rsidP="000361A4">
            <w:pPr>
              <w:pStyle w:val="Tabellentext"/>
            </w:pPr>
            <w:r>
              <w:t>PNEUMONIE</w:t>
            </w:r>
          </w:p>
        </w:tc>
      </w:tr>
      <w:tr w:rsidR="00275B01" w:rsidRPr="00743DF3" w14:paraId="30C57AA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C66A9F" w14:textId="77777777" w:rsidR="000F0644" w:rsidRPr="00743DF3" w:rsidRDefault="00E251E1" w:rsidP="000361A4">
            <w:pPr>
              <w:pStyle w:val="Tabellentext"/>
            </w:pPr>
            <w:r>
              <w:t>51.2:B</w:t>
            </w:r>
          </w:p>
        </w:tc>
        <w:tc>
          <w:tcPr>
            <w:tcW w:w="1075" w:type="pct"/>
          </w:tcPr>
          <w:p w14:paraId="0BF52C9B" w14:textId="77777777" w:rsidR="000F0644" w:rsidRPr="00743DF3" w:rsidRDefault="00E251E1" w:rsidP="000361A4">
            <w:pPr>
              <w:pStyle w:val="Tabellentext"/>
            </w:pPr>
            <w:r>
              <w:t>behandlungsbedürft</w:t>
            </w:r>
            <w:r>
              <w:t>ige kardiovaskuläre Komplikation(en)</w:t>
            </w:r>
          </w:p>
        </w:tc>
        <w:tc>
          <w:tcPr>
            <w:tcW w:w="326" w:type="pct"/>
          </w:tcPr>
          <w:p w14:paraId="57BCFDCA" w14:textId="77777777" w:rsidR="000F0644" w:rsidRPr="00743DF3" w:rsidRDefault="00E251E1" w:rsidP="000361A4">
            <w:pPr>
              <w:pStyle w:val="Tabellentext"/>
            </w:pPr>
            <w:r>
              <w:t>K</w:t>
            </w:r>
          </w:p>
        </w:tc>
        <w:tc>
          <w:tcPr>
            <w:tcW w:w="1646" w:type="pct"/>
          </w:tcPr>
          <w:p w14:paraId="0861132A" w14:textId="77777777" w:rsidR="000F0644" w:rsidRPr="00743DF3" w:rsidRDefault="00E251E1" w:rsidP="00177070">
            <w:pPr>
              <w:pStyle w:val="Tabellentext"/>
              <w:ind w:left="453" w:hanging="340"/>
            </w:pPr>
            <w:r>
              <w:t>1 =</w:t>
            </w:r>
            <w:r>
              <w:tab/>
              <w:t>ja</w:t>
            </w:r>
          </w:p>
        </w:tc>
        <w:tc>
          <w:tcPr>
            <w:tcW w:w="1328" w:type="pct"/>
          </w:tcPr>
          <w:p w14:paraId="0F28F180" w14:textId="77777777" w:rsidR="000F0644" w:rsidRPr="00743DF3" w:rsidRDefault="00E251E1" w:rsidP="000361A4">
            <w:pPr>
              <w:pStyle w:val="Tabellentext"/>
            </w:pPr>
            <w:r>
              <w:t>KARDVASKKOMP</w:t>
            </w:r>
          </w:p>
        </w:tc>
      </w:tr>
      <w:tr w:rsidR="00275B01" w:rsidRPr="00743DF3" w14:paraId="39CD16C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FFAA52" w14:textId="77777777" w:rsidR="000F0644" w:rsidRPr="00743DF3" w:rsidRDefault="00E251E1" w:rsidP="000361A4">
            <w:pPr>
              <w:pStyle w:val="Tabellentext"/>
            </w:pPr>
            <w:r>
              <w:t>51.3:B</w:t>
            </w:r>
          </w:p>
        </w:tc>
        <w:tc>
          <w:tcPr>
            <w:tcW w:w="1075" w:type="pct"/>
          </w:tcPr>
          <w:p w14:paraId="4535C81B" w14:textId="77777777" w:rsidR="000F0644" w:rsidRPr="00743DF3" w:rsidRDefault="00E251E1" w:rsidP="000361A4">
            <w:pPr>
              <w:pStyle w:val="Tabellentext"/>
            </w:pPr>
            <w:r>
              <w:t>tiefe Bein-/Beckenvenenthrombose</w:t>
            </w:r>
          </w:p>
        </w:tc>
        <w:tc>
          <w:tcPr>
            <w:tcW w:w="326" w:type="pct"/>
          </w:tcPr>
          <w:p w14:paraId="3B4A961D" w14:textId="77777777" w:rsidR="000F0644" w:rsidRPr="00743DF3" w:rsidRDefault="00E251E1" w:rsidP="000361A4">
            <w:pPr>
              <w:pStyle w:val="Tabellentext"/>
            </w:pPr>
            <w:r>
              <w:t>K</w:t>
            </w:r>
          </w:p>
        </w:tc>
        <w:tc>
          <w:tcPr>
            <w:tcW w:w="1646" w:type="pct"/>
          </w:tcPr>
          <w:p w14:paraId="376DBC5D" w14:textId="77777777" w:rsidR="000F0644" w:rsidRPr="00743DF3" w:rsidRDefault="00E251E1" w:rsidP="00177070">
            <w:pPr>
              <w:pStyle w:val="Tabellentext"/>
              <w:ind w:left="453" w:hanging="340"/>
            </w:pPr>
            <w:r>
              <w:t>1 =</w:t>
            </w:r>
            <w:r>
              <w:tab/>
              <w:t>ja</w:t>
            </w:r>
          </w:p>
        </w:tc>
        <w:tc>
          <w:tcPr>
            <w:tcW w:w="1328" w:type="pct"/>
          </w:tcPr>
          <w:p w14:paraId="07E00FDC" w14:textId="77777777" w:rsidR="000F0644" w:rsidRPr="00743DF3" w:rsidRDefault="00E251E1" w:rsidP="000361A4">
            <w:pPr>
              <w:pStyle w:val="Tabellentext"/>
            </w:pPr>
            <w:r>
              <w:t>THROMBOSEN</w:t>
            </w:r>
          </w:p>
        </w:tc>
      </w:tr>
      <w:tr w:rsidR="00275B01" w:rsidRPr="00743DF3" w14:paraId="0247507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EECDEC" w14:textId="77777777" w:rsidR="000F0644" w:rsidRPr="00743DF3" w:rsidRDefault="00E251E1" w:rsidP="000361A4">
            <w:pPr>
              <w:pStyle w:val="Tabellentext"/>
            </w:pPr>
            <w:r>
              <w:t>51.4:B</w:t>
            </w:r>
          </w:p>
        </w:tc>
        <w:tc>
          <w:tcPr>
            <w:tcW w:w="1075" w:type="pct"/>
          </w:tcPr>
          <w:p w14:paraId="635E881C" w14:textId="77777777" w:rsidR="000F0644" w:rsidRPr="00743DF3" w:rsidRDefault="00E251E1" w:rsidP="000361A4">
            <w:pPr>
              <w:pStyle w:val="Tabellentext"/>
            </w:pPr>
            <w:r>
              <w:t>Lungenembolie</w:t>
            </w:r>
          </w:p>
        </w:tc>
        <w:tc>
          <w:tcPr>
            <w:tcW w:w="326" w:type="pct"/>
          </w:tcPr>
          <w:p w14:paraId="3C988EE9" w14:textId="77777777" w:rsidR="000F0644" w:rsidRPr="00743DF3" w:rsidRDefault="00E251E1" w:rsidP="000361A4">
            <w:pPr>
              <w:pStyle w:val="Tabellentext"/>
            </w:pPr>
            <w:r>
              <w:t>K</w:t>
            </w:r>
          </w:p>
        </w:tc>
        <w:tc>
          <w:tcPr>
            <w:tcW w:w="1646" w:type="pct"/>
          </w:tcPr>
          <w:p w14:paraId="43AF5A55" w14:textId="77777777" w:rsidR="000F0644" w:rsidRPr="00743DF3" w:rsidRDefault="00E251E1" w:rsidP="00177070">
            <w:pPr>
              <w:pStyle w:val="Tabellentext"/>
              <w:ind w:left="453" w:hanging="340"/>
            </w:pPr>
            <w:r>
              <w:t>1 =</w:t>
            </w:r>
            <w:r>
              <w:tab/>
              <w:t>ja</w:t>
            </w:r>
          </w:p>
        </w:tc>
        <w:tc>
          <w:tcPr>
            <w:tcW w:w="1328" w:type="pct"/>
          </w:tcPr>
          <w:p w14:paraId="392958FA" w14:textId="77777777" w:rsidR="000F0644" w:rsidRPr="00743DF3" w:rsidRDefault="00E251E1" w:rsidP="000361A4">
            <w:pPr>
              <w:pStyle w:val="Tabellentext"/>
            </w:pPr>
            <w:r>
              <w:t>LUNGEMBOLIE</w:t>
            </w:r>
          </w:p>
        </w:tc>
      </w:tr>
      <w:tr w:rsidR="00275B01" w:rsidRPr="00743DF3" w14:paraId="6DF262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E63F9F" w14:textId="77777777" w:rsidR="000F0644" w:rsidRPr="00743DF3" w:rsidRDefault="00E251E1" w:rsidP="000361A4">
            <w:pPr>
              <w:pStyle w:val="Tabellentext"/>
            </w:pPr>
            <w:r>
              <w:t>51.5:B</w:t>
            </w:r>
          </w:p>
        </w:tc>
        <w:tc>
          <w:tcPr>
            <w:tcW w:w="1075" w:type="pct"/>
          </w:tcPr>
          <w:p w14:paraId="10236333" w14:textId="77777777" w:rsidR="000F0644" w:rsidRPr="00743DF3" w:rsidRDefault="00E251E1" w:rsidP="000361A4">
            <w:pPr>
              <w:pStyle w:val="Tabellentext"/>
            </w:pPr>
            <w:r>
              <w:t>katheterassoziierte Harnwegsinfektion</w:t>
            </w:r>
          </w:p>
        </w:tc>
        <w:tc>
          <w:tcPr>
            <w:tcW w:w="326" w:type="pct"/>
          </w:tcPr>
          <w:p w14:paraId="38A15AFC" w14:textId="77777777" w:rsidR="000F0644" w:rsidRPr="00743DF3" w:rsidRDefault="00E251E1" w:rsidP="000361A4">
            <w:pPr>
              <w:pStyle w:val="Tabellentext"/>
            </w:pPr>
            <w:r>
              <w:t>K</w:t>
            </w:r>
          </w:p>
        </w:tc>
        <w:tc>
          <w:tcPr>
            <w:tcW w:w="1646" w:type="pct"/>
          </w:tcPr>
          <w:p w14:paraId="212C3A5F" w14:textId="77777777" w:rsidR="000F0644" w:rsidRPr="00743DF3" w:rsidRDefault="00E251E1" w:rsidP="00177070">
            <w:pPr>
              <w:pStyle w:val="Tabellentext"/>
              <w:ind w:left="453" w:hanging="340"/>
            </w:pPr>
            <w:r>
              <w:t>1 =</w:t>
            </w:r>
            <w:r>
              <w:tab/>
              <w:t>ja</w:t>
            </w:r>
          </w:p>
        </w:tc>
        <w:tc>
          <w:tcPr>
            <w:tcW w:w="1328" w:type="pct"/>
          </w:tcPr>
          <w:p w14:paraId="38C80EF3" w14:textId="77777777" w:rsidR="000F0644" w:rsidRPr="00743DF3" w:rsidRDefault="00E251E1" w:rsidP="000361A4">
            <w:pPr>
              <w:pStyle w:val="Tabellentext"/>
            </w:pPr>
            <w:r>
              <w:t>HARNWEGSINF</w:t>
            </w:r>
          </w:p>
        </w:tc>
      </w:tr>
      <w:tr w:rsidR="00275B01" w:rsidRPr="00743DF3" w14:paraId="61DBC86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6AE749B" w14:textId="77777777" w:rsidR="000F0644" w:rsidRPr="00743DF3" w:rsidRDefault="00E251E1" w:rsidP="000361A4">
            <w:pPr>
              <w:pStyle w:val="Tabellentext"/>
            </w:pPr>
            <w:r>
              <w:t>51.6:B</w:t>
            </w:r>
          </w:p>
        </w:tc>
        <w:tc>
          <w:tcPr>
            <w:tcW w:w="1075" w:type="pct"/>
          </w:tcPr>
          <w:p w14:paraId="6DBC20C4" w14:textId="77777777" w:rsidR="000F0644" w:rsidRPr="00743DF3" w:rsidRDefault="00E251E1" w:rsidP="000361A4">
            <w:pPr>
              <w:pStyle w:val="Tabellentext"/>
            </w:pPr>
            <w:r>
              <w:t>Schlaganfall</w:t>
            </w:r>
          </w:p>
        </w:tc>
        <w:tc>
          <w:tcPr>
            <w:tcW w:w="326" w:type="pct"/>
          </w:tcPr>
          <w:p w14:paraId="654203D3" w14:textId="77777777" w:rsidR="000F0644" w:rsidRPr="00743DF3" w:rsidRDefault="00E251E1" w:rsidP="000361A4">
            <w:pPr>
              <w:pStyle w:val="Tabellentext"/>
            </w:pPr>
            <w:r>
              <w:t>K</w:t>
            </w:r>
          </w:p>
        </w:tc>
        <w:tc>
          <w:tcPr>
            <w:tcW w:w="1646" w:type="pct"/>
          </w:tcPr>
          <w:p w14:paraId="3099A2F9" w14:textId="77777777" w:rsidR="000F0644" w:rsidRPr="00743DF3" w:rsidRDefault="00E251E1" w:rsidP="00177070">
            <w:pPr>
              <w:pStyle w:val="Tabellentext"/>
              <w:ind w:left="453" w:hanging="340"/>
            </w:pPr>
            <w:r>
              <w:t>1 =</w:t>
            </w:r>
            <w:r>
              <w:tab/>
              <w:t>ja</w:t>
            </w:r>
          </w:p>
        </w:tc>
        <w:tc>
          <w:tcPr>
            <w:tcW w:w="1328" w:type="pct"/>
          </w:tcPr>
          <w:p w14:paraId="110E04D3" w14:textId="77777777" w:rsidR="000F0644" w:rsidRPr="00743DF3" w:rsidRDefault="00E251E1" w:rsidP="000361A4">
            <w:pPr>
              <w:pStyle w:val="Tabellentext"/>
            </w:pPr>
            <w:r>
              <w:t>APOPLEX</w:t>
            </w:r>
          </w:p>
        </w:tc>
      </w:tr>
      <w:tr w:rsidR="00275B01" w:rsidRPr="00743DF3" w14:paraId="72D7B61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A2EDC8" w14:textId="77777777" w:rsidR="000F0644" w:rsidRPr="00743DF3" w:rsidRDefault="00E251E1" w:rsidP="000361A4">
            <w:pPr>
              <w:pStyle w:val="Tabellentext"/>
            </w:pPr>
            <w:r>
              <w:t>51.7:B</w:t>
            </w:r>
          </w:p>
        </w:tc>
        <w:tc>
          <w:tcPr>
            <w:tcW w:w="1075" w:type="pct"/>
          </w:tcPr>
          <w:p w14:paraId="5088E281" w14:textId="77777777" w:rsidR="000F0644" w:rsidRPr="00743DF3" w:rsidRDefault="00E251E1" w:rsidP="000361A4">
            <w:pPr>
              <w:pStyle w:val="Tabellentext"/>
            </w:pPr>
            <w:r>
              <w:t>akute gastrointestinale Blutung</w:t>
            </w:r>
          </w:p>
        </w:tc>
        <w:tc>
          <w:tcPr>
            <w:tcW w:w="326" w:type="pct"/>
          </w:tcPr>
          <w:p w14:paraId="2E664854" w14:textId="77777777" w:rsidR="000F0644" w:rsidRPr="00743DF3" w:rsidRDefault="00E251E1" w:rsidP="000361A4">
            <w:pPr>
              <w:pStyle w:val="Tabellentext"/>
            </w:pPr>
            <w:r>
              <w:t>K</w:t>
            </w:r>
          </w:p>
        </w:tc>
        <w:tc>
          <w:tcPr>
            <w:tcW w:w="1646" w:type="pct"/>
          </w:tcPr>
          <w:p w14:paraId="24F193B6" w14:textId="77777777" w:rsidR="000F0644" w:rsidRPr="00743DF3" w:rsidRDefault="00E251E1" w:rsidP="00177070">
            <w:pPr>
              <w:pStyle w:val="Tabellentext"/>
              <w:ind w:left="453" w:hanging="340"/>
            </w:pPr>
            <w:r>
              <w:t>1 =</w:t>
            </w:r>
            <w:r>
              <w:tab/>
              <w:t>ja</w:t>
            </w:r>
          </w:p>
        </w:tc>
        <w:tc>
          <w:tcPr>
            <w:tcW w:w="1328" w:type="pct"/>
          </w:tcPr>
          <w:p w14:paraId="62BC74BF" w14:textId="77777777" w:rsidR="000F0644" w:rsidRPr="00743DF3" w:rsidRDefault="00E251E1" w:rsidP="000361A4">
            <w:pPr>
              <w:pStyle w:val="Tabellentext"/>
            </w:pPr>
            <w:r>
              <w:t>GASTROBLUTUNG</w:t>
            </w:r>
          </w:p>
        </w:tc>
      </w:tr>
      <w:tr w:rsidR="00275B01" w:rsidRPr="00743DF3" w14:paraId="25ED64E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71E0CE" w14:textId="77777777" w:rsidR="000F0644" w:rsidRPr="00743DF3" w:rsidRDefault="00E251E1" w:rsidP="000361A4">
            <w:pPr>
              <w:pStyle w:val="Tabellentext"/>
            </w:pPr>
            <w:r>
              <w:t>51.8:B</w:t>
            </w:r>
          </w:p>
        </w:tc>
        <w:tc>
          <w:tcPr>
            <w:tcW w:w="1075" w:type="pct"/>
          </w:tcPr>
          <w:p w14:paraId="23CA2544" w14:textId="77777777" w:rsidR="000F0644" w:rsidRPr="00743DF3" w:rsidRDefault="00E251E1" w:rsidP="000361A4">
            <w:pPr>
              <w:pStyle w:val="Tabellentext"/>
            </w:pPr>
            <w:r>
              <w:t>akute Niereninsuffizienz</w:t>
            </w:r>
          </w:p>
        </w:tc>
        <w:tc>
          <w:tcPr>
            <w:tcW w:w="326" w:type="pct"/>
          </w:tcPr>
          <w:p w14:paraId="1D0460CC" w14:textId="77777777" w:rsidR="000F0644" w:rsidRPr="00743DF3" w:rsidRDefault="00E251E1" w:rsidP="000361A4">
            <w:pPr>
              <w:pStyle w:val="Tabellentext"/>
            </w:pPr>
            <w:r>
              <w:t>K</w:t>
            </w:r>
          </w:p>
        </w:tc>
        <w:tc>
          <w:tcPr>
            <w:tcW w:w="1646" w:type="pct"/>
          </w:tcPr>
          <w:p w14:paraId="4C022356" w14:textId="77777777" w:rsidR="000F0644" w:rsidRPr="00743DF3" w:rsidRDefault="00E251E1" w:rsidP="00177070">
            <w:pPr>
              <w:pStyle w:val="Tabellentext"/>
              <w:ind w:left="453" w:hanging="340"/>
            </w:pPr>
            <w:r>
              <w:t>1 =</w:t>
            </w:r>
            <w:r>
              <w:tab/>
              <w:t>ja</w:t>
            </w:r>
          </w:p>
        </w:tc>
        <w:tc>
          <w:tcPr>
            <w:tcW w:w="1328" w:type="pct"/>
          </w:tcPr>
          <w:p w14:paraId="0912810C" w14:textId="77777777" w:rsidR="000F0644" w:rsidRPr="00743DF3" w:rsidRDefault="00E251E1" w:rsidP="000361A4">
            <w:pPr>
              <w:pStyle w:val="Tabellentext"/>
            </w:pPr>
            <w:r>
              <w:t>NIERENINSUFFIZIENZJL</w:t>
            </w:r>
          </w:p>
        </w:tc>
      </w:tr>
      <w:tr w:rsidR="00275B01" w:rsidRPr="00743DF3" w14:paraId="6B60E9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45C173" w14:textId="77777777" w:rsidR="000F0644" w:rsidRPr="00743DF3" w:rsidRDefault="00E251E1" w:rsidP="000361A4">
            <w:pPr>
              <w:pStyle w:val="Tabellentext"/>
            </w:pPr>
            <w:r>
              <w:t>EF*</w:t>
            </w:r>
          </w:p>
        </w:tc>
        <w:tc>
          <w:tcPr>
            <w:tcW w:w="1075" w:type="pct"/>
          </w:tcPr>
          <w:p w14:paraId="521B1B17" w14:textId="77777777" w:rsidR="000F0644" w:rsidRPr="00743DF3" w:rsidRDefault="00E251E1" w:rsidP="000361A4">
            <w:pPr>
              <w:pStyle w:val="Tabellentext"/>
            </w:pPr>
            <w:r>
              <w:t>Patientenalter am Aufnahmetag in Jahren</w:t>
            </w:r>
          </w:p>
        </w:tc>
        <w:tc>
          <w:tcPr>
            <w:tcW w:w="326" w:type="pct"/>
          </w:tcPr>
          <w:p w14:paraId="74EB11AD" w14:textId="77777777" w:rsidR="000F0644" w:rsidRPr="00743DF3" w:rsidRDefault="00E251E1" w:rsidP="000361A4">
            <w:pPr>
              <w:pStyle w:val="Tabellentext"/>
            </w:pPr>
            <w:r>
              <w:t>-</w:t>
            </w:r>
          </w:p>
        </w:tc>
        <w:tc>
          <w:tcPr>
            <w:tcW w:w="1646" w:type="pct"/>
          </w:tcPr>
          <w:p w14:paraId="79120F42" w14:textId="77777777" w:rsidR="000F0644" w:rsidRPr="00743DF3" w:rsidRDefault="00E251E1" w:rsidP="00177070">
            <w:pPr>
              <w:pStyle w:val="Tabellentext"/>
              <w:ind w:left="453" w:hanging="340"/>
            </w:pPr>
            <w:r>
              <w:t>alter(GEBDATUM;AUFNDATUM)</w:t>
            </w:r>
          </w:p>
        </w:tc>
        <w:tc>
          <w:tcPr>
            <w:tcW w:w="1328" w:type="pct"/>
          </w:tcPr>
          <w:p w14:paraId="44E04918" w14:textId="77777777" w:rsidR="000F0644" w:rsidRPr="00743DF3" w:rsidRDefault="00E251E1" w:rsidP="000361A4">
            <w:pPr>
              <w:pStyle w:val="Tabellentext"/>
            </w:pPr>
            <w:r>
              <w:t>alter</w:t>
            </w:r>
          </w:p>
        </w:tc>
      </w:tr>
      <w:tr w:rsidR="00275B01" w:rsidRPr="00743DF3" w14:paraId="0AA4B1A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F5126A" w14:textId="77777777" w:rsidR="000F0644" w:rsidRPr="00743DF3" w:rsidRDefault="00E251E1" w:rsidP="000361A4">
            <w:pPr>
              <w:pStyle w:val="Tabellentext"/>
            </w:pPr>
            <w:r>
              <w:t>EF*</w:t>
            </w:r>
          </w:p>
        </w:tc>
        <w:tc>
          <w:tcPr>
            <w:tcW w:w="1075" w:type="pct"/>
          </w:tcPr>
          <w:p w14:paraId="77D0636A" w14:textId="77777777" w:rsidR="000F0644" w:rsidRPr="00743DF3" w:rsidRDefault="00E251E1" w:rsidP="000361A4">
            <w:pPr>
              <w:pStyle w:val="Tabellentext"/>
            </w:pPr>
            <w:r>
              <w:t>Postoperative Verweildauer: Differenz in Tagen</w:t>
            </w:r>
          </w:p>
        </w:tc>
        <w:tc>
          <w:tcPr>
            <w:tcW w:w="326" w:type="pct"/>
          </w:tcPr>
          <w:p w14:paraId="1082E3E7" w14:textId="77777777" w:rsidR="000F0644" w:rsidRPr="00743DF3" w:rsidRDefault="00E251E1" w:rsidP="000361A4">
            <w:pPr>
              <w:pStyle w:val="Tabellentext"/>
            </w:pPr>
            <w:r>
              <w:t>-</w:t>
            </w:r>
          </w:p>
        </w:tc>
        <w:tc>
          <w:tcPr>
            <w:tcW w:w="1646" w:type="pct"/>
          </w:tcPr>
          <w:p w14:paraId="086DDB48" w14:textId="77777777" w:rsidR="000F0644" w:rsidRPr="00743DF3" w:rsidRDefault="00E251E1" w:rsidP="00177070">
            <w:pPr>
              <w:pStyle w:val="Tabellentext"/>
              <w:ind w:left="453" w:hanging="340"/>
            </w:pPr>
            <w:r>
              <w:t>ENTLDATUM - OPDATUM</w:t>
            </w:r>
          </w:p>
        </w:tc>
        <w:tc>
          <w:tcPr>
            <w:tcW w:w="1328" w:type="pct"/>
          </w:tcPr>
          <w:p w14:paraId="7981FBC5" w14:textId="77777777" w:rsidR="000F0644" w:rsidRPr="00743DF3" w:rsidRDefault="00E251E1" w:rsidP="000361A4">
            <w:pPr>
              <w:pStyle w:val="Tabellentext"/>
            </w:pPr>
            <w:r>
              <w:t>poopvwdauer</w:t>
            </w:r>
          </w:p>
        </w:tc>
      </w:tr>
    </w:tbl>
    <w:p w14:paraId="6B3F00BE" w14:textId="77777777" w:rsidR="00A53F02" w:rsidRDefault="00E251E1" w:rsidP="00A53F02">
      <w:pPr>
        <w:spacing w:after="0"/>
        <w:rPr>
          <w:sz w:val="14"/>
          <w:szCs w:val="14"/>
        </w:rPr>
      </w:pPr>
      <w:r w:rsidRPr="003021AF">
        <w:rPr>
          <w:sz w:val="14"/>
          <w:szCs w:val="14"/>
        </w:rPr>
        <w:t>*Ersatzfeld im Exportformat</w:t>
      </w:r>
    </w:p>
    <w:p w14:paraId="6B0C6D03" w14:textId="77777777" w:rsidR="00E46E82" w:rsidRDefault="00E46E82">
      <w:pPr>
        <w:sectPr w:rsidR="00E46E82"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56BEECD2" w14:textId="77777777" w:rsidR="00DD27F7" w:rsidRPr="00DD27F7" w:rsidRDefault="00E251E1"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7466E5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90214F" w14:textId="77777777" w:rsidR="000517F0" w:rsidRPr="000517F0" w:rsidRDefault="00E251E1" w:rsidP="009A4847">
            <w:pPr>
              <w:pStyle w:val="Tabellenkopf"/>
            </w:pPr>
            <w:r>
              <w:t>ID</w:t>
            </w:r>
          </w:p>
        </w:tc>
        <w:tc>
          <w:tcPr>
            <w:tcW w:w="5885" w:type="dxa"/>
          </w:tcPr>
          <w:p w14:paraId="355AB88E"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54123</w:t>
            </w:r>
          </w:p>
        </w:tc>
      </w:tr>
      <w:tr w:rsidR="000955B5" w14:paraId="66688D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903DE5" w14:textId="77777777" w:rsidR="000955B5" w:rsidRDefault="00E251E1" w:rsidP="009A4847">
            <w:pPr>
              <w:pStyle w:val="Tabellenkopf"/>
            </w:pPr>
            <w:r>
              <w:t>Bezeichnung</w:t>
            </w:r>
          </w:p>
        </w:tc>
        <w:tc>
          <w:tcPr>
            <w:tcW w:w="5885" w:type="dxa"/>
          </w:tcPr>
          <w:p w14:paraId="7AA35108"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Allgemein</w:t>
            </w:r>
            <w:r>
              <w:t>e Komplikationen bei elektiver Knieendoprothesen-Erstimplantation</w:t>
            </w:r>
          </w:p>
        </w:tc>
      </w:tr>
      <w:tr w:rsidR="000955B5" w14:paraId="0EE64E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12E3AD" w14:textId="77777777" w:rsidR="000955B5" w:rsidRDefault="00E251E1" w:rsidP="009A4847">
            <w:pPr>
              <w:pStyle w:val="Tabellenkopf"/>
            </w:pPr>
            <w:r>
              <w:t>Indikatortyp</w:t>
            </w:r>
          </w:p>
        </w:tc>
        <w:tc>
          <w:tcPr>
            <w:tcW w:w="5885" w:type="dxa"/>
          </w:tcPr>
          <w:p w14:paraId="73B55762"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0E474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54CCA2" w14:textId="77777777" w:rsidR="000955B5" w:rsidRDefault="00E251E1" w:rsidP="000955B5">
            <w:pPr>
              <w:pStyle w:val="Tabellenkopf"/>
            </w:pPr>
            <w:r>
              <w:t>Art des Wertes</w:t>
            </w:r>
          </w:p>
        </w:tc>
        <w:tc>
          <w:tcPr>
            <w:tcW w:w="5885" w:type="dxa"/>
          </w:tcPr>
          <w:p w14:paraId="343B4575"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83E80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63460E" w14:textId="77777777" w:rsidR="000955B5" w:rsidRDefault="00E251E1" w:rsidP="000955B5">
            <w:pPr>
              <w:pStyle w:val="Tabellenkopf"/>
            </w:pPr>
            <w:r>
              <w:t>Bezug zum Verfahren</w:t>
            </w:r>
          </w:p>
        </w:tc>
        <w:tc>
          <w:tcPr>
            <w:tcW w:w="5885" w:type="dxa"/>
          </w:tcPr>
          <w:p w14:paraId="76835AC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A30CE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CFB4ED" w14:textId="77777777" w:rsidR="000955B5" w:rsidRDefault="00E251E1" w:rsidP="000955B5">
            <w:pPr>
              <w:pStyle w:val="Tabellenkopf"/>
            </w:pPr>
            <w:r>
              <w:t>Berechnun</w:t>
            </w:r>
            <w:r>
              <w:t>gsart</w:t>
            </w:r>
          </w:p>
        </w:tc>
        <w:tc>
          <w:tcPr>
            <w:tcW w:w="5885" w:type="dxa"/>
          </w:tcPr>
          <w:p w14:paraId="3B5C979A"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63029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7F598C" w14:textId="77777777" w:rsidR="000955B5" w:rsidRDefault="00E251E1" w:rsidP="000955B5">
            <w:pPr>
              <w:pStyle w:val="Tabellenkopf"/>
            </w:pPr>
            <w:r>
              <w:t>Referenzbereich 2019</w:t>
            </w:r>
          </w:p>
        </w:tc>
        <w:tc>
          <w:tcPr>
            <w:tcW w:w="5885" w:type="dxa"/>
          </w:tcPr>
          <w:p w14:paraId="499B4EF0" w14:textId="141D7DBE"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0" w:author="IQTIG" w:date="2020-04-27T15:05:00Z">
              <w:r w:rsidR="00157B77">
                <w:delText>x</w:delText>
              </w:r>
            </w:del>
            <w:ins w:id="21" w:author="IQTIG" w:date="2020-04-27T15:05:00Z">
              <w:r>
                <w:t>4,70</w:t>
              </w:r>
            </w:ins>
            <w:r>
              <w:t xml:space="preserve"> % (95. Perzentil)</w:t>
            </w:r>
          </w:p>
        </w:tc>
      </w:tr>
      <w:tr w:rsidR="000955B5" w14:paraId="5BEA7D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B20513" w14:textId="77777777" w:rsidR="000955B5" w:rsidRDefault="00E251E1" w:rsidP="00CA48E9">
            <w:pPr>
              <w:pStyle w:val="Tabellenkopf"/>
            </w:pPr>
            <w:r w:rsidRPr="00E37ACC">
              <w:t xml:space="preserve">Referenzbereich </w:t>
            </w:r>
            <w:r>
              <w:t>2018</w:t>
            </w:r>
          </w:p>
        </w:tc>
        <w:tc>
          <w:tcPr>
            <w:tcW w:w="5885" w:type="dxa"/>
          </w:tcPr>
          <w:p w14:paraId="287998D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5,00 % (95. Perzentil)</w:t>
            </w:r>
          </w:p>
        </w:tc>
      </w:tr>
      <w:tr w:rsidR="000955B5" w14:paraId="03778C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D2E838" w14:textId="77777777" w:rsidR="000955B5" w:rsidRDefault="00E251E1" w:rsidP="000955B5">
            <w:pPr>
              <w:pStyle w:val="Tabellenkopf"/>
            </w:pPr>
            <w:r>
              <w:t>Erläuterung zum Referenzbereich 2019</w:t>
            </w:r>
          </w:p>
        </w:tc>
        <w:tc>
          <w:tcPr>
            <w:tcW w:w="5885" w:type="dxa"/>
          </w:tcPr>
          <w:p w14:paraId="2F23977E"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7D41A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642786" w14:textId="77777777" w:rsidR="000955B5" w:rsidRDefault="00E251E1" w:rsidP="000955B5">
            <w:pPr>
              <w:pStyle w:val="Tabellenkopf"/>
            </w:pPr>
            <w:r>
              <w:t>Erläuterung zum Strukturierten Dialog bzw. Stellungnahmeverfahren 2019</w:t>
            </w:r>
          </w:p>
        </w:tc>
        <w:tc>
          <w:tcPr>
            <w:tcW w:w="5885" w:type="dxa"/>
          </w:tcPr>
          <w:p w14:paraId="494CF15B"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7E7B9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0211E8" w14:textId="77777777" w:rsidR="000955B5" w:rsidRDefault="00E251E1" w:rsidP="000955B5">
            <w:pPr>
              <w:pStyle w:val="Tabellenkopf"/>
            </w:pPr>
            <w:r w:rsidRPr="00E37ACC">
              <w:t>Methode der Risikoadjustierung</w:t>
            </w:r>
          </w:p>
        </w:tc>
        <w:tc>
          <w:tcPr>
            <w:tcW w:w="5885" w:type="dxa"/>
          </w:tcPr>
          <w:p w14:paraId="5D75B683"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ED141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C42B48" w14:textId="77777777" w:rsidR="000955B5" w:rsidRPr="00E37ACC" w:rsidRDefault="00E251E1" w:rsidP="000955B5">
            <w:pPr>
              <w:pStyle w:val="Tabellenkopf"/>
            </w:pPr>
            <w:r>
              <w:t>Erläuterung der Risikoadjustierung</w:t>
            </w:r>
          </w:p>
        </w:tc>
        <w:tc>
          <w:tcPr>
            <w:tcW w:w="5885" w:type="dxa"/>
          </w:tcPr>
          <w:p w14:paraId="03BD4373"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9016A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CBE570" w14:textId="77777777" w:rsidR="000955B5" w:rsidRPr="00E37ACC" w:rsidRDefault="00E251E1" w:rsidP="000955B5">
            <w:pPr>
              <w:pStyle w:val="Tabellenkopf"/>
            </w:pPr>
            <w:r w:rsidRPr="00E37ACC">
              <w:t>Rechenregeln</w:t>
            </w:r>
          </w:p>
        </w:tc>
        <w:tc>
          <w:tcPr>
            <w:tcW w:w="5885" w:type="dxa"/>
          </w:tcPr>
          <w:p w14:paraId="052DA3CD"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2F1A618"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mindestens eine allgemeine behandlungsbedürftige Komplikation auftrat</w:t>
            </w:r>
          </w:p>
          <w:p w14:paraId="4B7DD084"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4B54413"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elektiver Knieendoprothesen-Erstimplantation</w:t>
            </w:r>
          </w:p>
        </w:tc>
      </w:tr>
      <w:tr w:rsidR="000955B5" w14:paraId="0777E8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6D7195" w14:textId="77777777" w:rsidR="000955B5" w:rsidRPr="00E37ACC" w:rsidRDefault="00E251E1" w:rsidP="000955B5">
            <w:pPr>
              <w:pStyle w:val="Tabellenkopf"/>
            </w:pPr>
            <w:r w:rsidRPr="00E37ACC">
              <w:t>Erläuterung der Rechenregel</w:t>
            </w:r>
          </w:p>
        </w:tc>
        <w:tc>
          <w:tcPr>
            <w:tcW w:w="5885" w:type="dxa"/>
          </w:tcPr>
          <w:p w14:paraId="1FAB3E0B"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Die folgen</w:t>
            </w:r>
            <w:r>
              <w:t xml:space="preserve">den allgemeinen behandlungsbedürftigen Komplikationen werden berücksichtigt: </w:t>
            </w:r>
            <w:r>
              <w:b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xml:space="preserve">- katheterassoziierte Harnwegsinfektion </w:t>
            </w:r>
            <w:r>
              <w:br/>
              <w:t>- Schlaganf</w:t>
            </w:r>
            <w:r>
              <w:t xml:space="preserve">all </w:t>
            </w:r>
            <w:r>
              <w:br/>
              <w:t xml:space="preserve">- akute gastrointestinale Blutung </w:t>
            </w:r>
            <w:r>
              <w:br/>
              <w:t>- akute Niereninsuffizienz</w:t>
            </w:r>
          </w:p>
        </w:tc>
      </w:tr>
      <w:tr w:rsidR="000955B5" w14:paraId="0A9BB9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1DE71D" w14:textId="77777777" w:rsidR="000955B5" w:rsidRPr="00E37ACC" w:rsidRDefault="00E251E1" w:rsidP="000955B5">
            <w:pPr>
              <w:pStyle w:val="Tabellenkopf"/>
            </w:pPr>
            <w:r w:rsidRPr="00E37ACC">
              <w:t>Teildatensatzbezug</w:t>
            </w:r>
          </w:p>
        </w:tc>
        <w:tc>
          <w:tcPr>
            <w:tcW w:w="5885" w:type="dxa"/>
          </w:tcPr>
          <w:p w14:paraId="7C37FAC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03B13D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2063C4" w14:textId="77777777" w:rsidR="000955B5" w:rsidRPr="00E37ACC" w:rsidRDefault="00E251E1" w:rsidP="000955B5">
            <w:pPr>
              <w:pStyle w:val="Tabellenkopf"/>
            </w:pPr>
            <w:r w:rsidRPr="00E37ACC">
              <w:t>Zähler (Formel)</w:t>
            </w:r>
          </w:p>
        </w:tc>
        <w:tc>
          <w:tcPr>
            <w:tcW w:w="5885" w:type="dxa"/>
          </w:tcPr>
          <w:p w14:paraId="5CA010CC" w14:textId="77777777"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PNEUMONIE %==% 1 |  </w:t>
            </w:r>
            <w:r>
              <w:rPr>
                <w:rStyle w:val="Code"/>
              </w:rPr>
              <w:br/>
              <w:t xml:space="preserve">KARDVASKKOMP %==% 1 |  </w:t>
            </w:r>
            <w:r>
              <w:rPr>
                <w:rStyle w:val="Code"/>
              </w:rPr>
              <w:br/>
              <w:t xml:space="preserve">THROMBOSEN %==% 1 | </w:t>
            </w:r>
            <w:r>
              <w:rPr>
                <w:rStyle w:val="Code"/>
              </w:rPr>
              <w:br/>
              <w:t xml:space="preserve">LUNGEMBOLIE %==% 1 |  </w:t>
            </w:r>
            <w:r>
              <w:rPr>
                <w:rStyle w:val="Code"/>
              </w:rPr>
              <w:br/>
              <w:t xml:space="preserve">HARNWEGSINF %==% 1 |  </w:t>
            </w:r>
            <w:r>
              <w:rPr>
                <w:rStyle w:val="Code"/>
              </w:rPr>
              <w:br/>
              <w:t xml:space="preserve">APOPLEX %==% 1 | </w:t>
            </w:r>
            <w:r>
              <w:rPr>
                <w:rStyle w:val="Code"/>
              </w:rPr>
              <w:br/>
            </w:r>
            <w:r>
              <w:rPr>
                <w:rStyle w:val="Code"/>
              </w:rPr>
              <w:t xml:space="preserve">GASTROBLUTUNG %==% 1 |  </w:t>
            </w:r>
            <w:r>
              <w:rPr>
                <w:rStyle w:val="Code"/>
              </w:rPr>
              <w:br/>
              <w:t>NIERENINSUFFIZIENZJL %==% 1</w:t>
            </w:r>
          </w:p>
        </w:tc>
      </w:tr>
      <w:tr w:rsidR="00CA3AE5" w14:paraId="755123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4E81B" w14:textId="77777777" w:rsidR="00CA3AE5" w:rsidRPr="00E37ACC" w:rsidRDefault="00E251E1" w:rsidP="00CA3AE5">
            <w:pPr>
              <w:pStyle w:val="Tabellenkopf"/>
            </w:pPr>
            <w:r w:rsidRPr="00E37ACC">
              <w:t>Nenner (Formel)</w:t>
            </w:r>
          </w:p>
        </w:tc>
        <w:tc>
          <w:tcPr>
            <w:tcW w:w="5885" w:type="dxa"/>
          </w:tcPr>
          <w:p w14:paraId="08991F44" w14:textId="4A6DA42F"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r>
            <w:ins w:id="22" w:author="IQTIG" w:date="2020-04-27T15:05:00Z">
              <w:r>
                <w:rPr>
                  <w:rStyle w:val="Code"/>
                </w:rPr>
                <w:t xml:space="preserve">fn_IstErsteOP &amp; </w:t>
              </w:r>
              <w:r>
                <w:rPr>
                  <w:rStyle w:val="Code"/>
                </w:rPr>
                <w:br/>
              </w:r>
            </w:ins>
            <w:r>
              <w:rPr>
                <w:rStyle w:val="Code"/>
              </w:rPr>
              <w:t>ARTEINGRIFFKNIE %==% 1</w:t>
            </w:r>
            <w:del w:id="23" w:author="IQTIG" w:date="2020-04-27T15:05:00Z">
              <w:r w:rsidR="00157B77">
                <w:rPr>
                  <w:rStyle w:val="Code"/>
                </w:rPr>
                <w:delText xml:space="preserve"> &amp; </w:delText>
              </w:r>
              <w:r w:rsidR="00157B77">
                <w:rPr>
                  <w:rStyle w:val="Code"/>
                </w:rPr>
                <w:br/>
                <w:delText>fn_IstErsteOP</w:delText>
              </w:r>
            </w:del>
          </w:p>
        </w:tc>
      </w:tr>
      <w:tr w:rsidR="00CA3AE5" w14:paraId="65E1B6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D78734" w14:textId="77777777" w:rsidR="00CA3AE5" w:rsidRPr="00E37ACC" w:rsidRDefault="00E251E1" w:rsidP="00CA3AE5">
            <w:pPr>
              <w:pStyle w:val="Tabellenkopf"/>
            </w:pPr>
            <w:r w:rsidRPr="00E37ACC">
              <w:t>Verwendete Funktionen</w:t>
            </w:r>
          </w:p>
        </w:tc>
        <w:tc>
          <w:tcPr>
            <w:tcW w:w="5885" w:type="dxa"/>
          </w:tcPr>
          <w:p w14:paraId="1B6AA8FD"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fn_IstErsteOP</w:t>
            </w:r>
            <w:r>
              <w:rPr>
                <w:rStyle w:val="Code"/>
                <w:rFonts w:cs="Arial"/>
                <w:szCs w:val="21"/>
              </w:rPr>
              <w:br/>
              <w:t>fn_Poopvwdauer_LfdNrEingriff</w:t>
            </w:r>
          </w:p>
        </w:tc>
      </w:tr>
      <w:tr w:rsidR="00CA3AE5" w14:paraId="77764C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195B8A" w14:textId="77777777" w:rsidR="00CA3AE5" w:rsidRPr="00E37ACC" w:rsidRDefault="00E251E1" w:rsidP="00CA3AE5">
            <w:pPr>
              <w:pStyle w:val="Tabellenkopf"/>
            </w:pPr>
            <w:r w:rsidRPr="00E37ACC">
              <w:lastRenderedPageBreak/>
              <w:t>Verwendete Listen</w:t>
            </w:r>
          </w:p>
        </w:tc>
        <w:tc>
          <w:tcPr>
            <w:tcW w:w="5885" w:type="dxa"/>
          </w:tcPr>
          <w:p w14:paraId="2AD99001"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2E881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54738D" w14:textId="77777777" w:rsidR="00CA3AE5" w:rsidRPr="00E37ACC" w:rsidRDefault="00E251E1" w:rsidP="00CA3AE5">
            <w:pPr>
              <w:pStyle w:val="Tabellenkopf"/>
            </w:pPr>
            <w:r>
              <w:t>Darstellung</w:t>
            </w:r>
          </w:p>
        </w:tc>
        <w:tc>
          <w:tcPr>
            <w:tcW w:w="5885" w:type="dxa"/>
          </w:tcPr>
          <w:p w14:paraId="12E1939C"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C3174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C34739" w14:textId="77777777" w:rsidR="00CA3AE5" w:rsidRPr="00E37ACC" w:rsidRDefault="00E251E1" w:rsidP="00CA3AE5">
            <w:pPr>
              <w:pStyle w:val="Tabellenkopf"/>
            </w:pPr>
            <w:r>
              <w:t>Grafik</w:t>
            </w:r>
          </w:p>
        </w:tc>
        <w:tc>
          <w:tcPr>
            <w:tcW w:w="5885" w:type="dxa"/>
          </w:tcPr>
          <w:p w14:paraId="4A904846"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60213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5CBDB7" w14:textId="77777777" w:rsidR="00CA3AE5" w:rsidRPr="00E37ACC" w:rsidRDefault="00E251E1" w:rsidP="00CA3AE5">
            <w:pPr>
              <w:pStyle w:val="Tabellenkopf"/>
            </w:pPr>
            <w:r>
              <w:t>Vergleichbarkeit</w:t>
            </w:r>
            <w:r>
              <w:t xml:space="preserve"> mit Vorjahresergebnissen</w:t>
            </w:r>
          </w:p>
        </w:tc>
        <w:tc>
          <w:tcPr>
            <w:tcW w:w="5885" w:type="dxa"/>
          </w:tcPr>
          <w:p w14:paraId="70E6EC3F"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8BD08D0" w14:textId="77777777" w:rsidR="009E1781" w:rsidRDefault="00E251E1" w:rsidP="00AA7E2B">
      <w:pPr>
        <w:pStyle w:val="Tabellentext"/>
        <w:spacing w:before="0" w:after="0" w:line="20" w:lineRule="exact"/>
        <w:ind w:left="0" w:right="0"/>
      </w:pPr>
    </w:p>
    <w:p w14:paraId="0707FFC3" w14:textId="77777777" w:rsidR="00E46E82" w:rsidRDefault="00E46E82">
      <w:pPr>
        <w:sectPr w:rsidR="00E46E82" w:rsidSect="00AD6E6F">
          <w:pgSz w:w="11906" w:h="16838"/>
          <w:pgMar w:top="1418" w:right="1134" w:bottom="1418" w:left="1701" w:header="454" w:footer="737" w:gutter="0"/>
          <w:cols w:space="708"/>
          <w:docGrid w:linePitch="360"/>
        </w:sectPr>
      </w:pPr>
    </w:p>
    <w:p w14:paraId="58EB9A67" w14:textId="77777777" w:rsidR="00293DEF" w:rsidRDefault="00E251E1" w:rsidP="000361A4">
      <w:pPr>
        <w:pStyle w:val="berschrift2ohneGliederung"/>
      </w:pPr>
      <w:bookmarkStart w:id="24" w:name="_Toc38893634"/>
      <w:r>
        <w:lastRenderedPageBreak/>
        <w:t>50481: Allgemeine Komplikationen bei Knieendoprothesen-Wechsel bzw. -Komponentenwechsel</w:t>
      </w:r>
      <w:bookmarkEnd w:id="24"/>
    </w:p>
    <w:p w14:paraId="618F54F5" w14:textId="77777777" w:rsidR="005037D0" w:rsidRPr="005037D0" w:rsidRDefault="00E251E1" w:rsidP="00447106">
      <w:pPr>
        <w:pStyle w:val="Absatzberschriftebene3nurinNavigation"/>
      </w:pPr>
      <w:r>
        <w:t>Verwendete Datenfelder</w:t>
      </w:r>
    </w:p>
    <w:p w14:paraId="52BB184A"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48CE98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E9FAE30" w14:textId="77777777" w:rsidR="000F0644" w:rsidRPr="009E2B0C" w:rsidRDefault="00E251E1" w:rsidP="000361A4">
            <w:pPr>
              <w:pStyle w:val="Tabellenkopf"/>
            </w:pPr>
            <w:r>
              <w:t>Item</w:t>
            </w:r>
          </w:p>
        </w:tc>
        <w:tc>
          <w:tcPr>
            <w:tcW w:w="1075" w:type="pct"/>
          </w:tcPr>
          <w:p w14:paraId="7EEA696F" w14:textId="77777777" w:rsidR="000F0644" w:rsidRPr="009E2B0C" w:rsidRDefault="00E251E1" w:rsidP="000361A4">
            <w:pPr>
              <w:pStyle w:val="Tabellenkopf"/>
            </w:pPr>
            <w:r>
              <w:t>Bezeichnung</w:t>
            </w:r>
          </w:p>
        </w:tc>
        <w:tc>
          <w:tcPr>
            <w:tcW w:w="326" w:type="pct"/>
          </w:tcPr>
          <w:p w14:paraId="01DBCD3A" w14:textId="77777777" w:rsidR="000F0644" w:rsidRPr="009E2B0C" w:rsidRDefault="00E251E1" w:rsidP="000361A4">
            <w:pPr>
              <w:pStyle w:val="Tabellenkopf"/>
            </w:pPr>
            <w:r>
              <w:t>M/K</w:t>
            </w:r>
          </w:p>
        </w:tc>
        <w:tc>
          <w:tcPr>
            <w:tcW w:w="1646" w:type="pct"/>
          </w:tcPr>
          <w:p w14:paraId="685CCDF5" w14:textId="77777777" w:rsidR="000F0644" w:rsidRPr="009E2B0C" w:rsidRDefault="00E251E1" w:rsidP="000361A4">
            <w:pPr>
              <w:pStyle w:val="Tabellenkopf"/>
            </w:pPr>
            <w:r>
              <w:t>Schlüssel/For</w:t>
            </w:r>
            <w:r>
              <w:t>mel</w:t>
            </w:r>
          </w:p>
        </w:tc>
        <w:tc>
          <w:tcPr>
            <w:tcW w:w="1328" w:type="pct"/>
          </w:tcPr>
          <w:p w14:paraId="4B56306F" w14:textId="77777777" w:rsidR="000F0644" w:rsidRPr="009E2B0C" w:rsidRDefault="00E251E1" w:rsidP="000361A4">
            <w:pPr>
              <w:pStyle w:val="Tabellenkopf"/>
            </w:pPr>
            <w:r>
              <w:t>Feldname</w:t>
            </w:r>
            <w:r>
              <w:t xml:space="preserve">  </w:t>
            </w:r>
          </w:p>
        </w:tc>
      </w:tr>
      <w:tr w:rsidR="00275B01" w:rsidRPr="00743DF3" w14:paraId="3A12532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E83D74" w14:textId="77777777" w:rsidR="000F0644" w:rsidRPr="00743DF3" w:rsidRDefault="00E251E1" w:rsidP="000361A4">
            <w:pPr>
              <w:pStyle w:val="Tabellentext"/>
            </w:pPr>
            <w:r>
              <w:t>18:PROZ</w:t>
            </w:r>
          </w:p>
        </w:tc>
        <w:tc>
          <w:tcPr>
            <w:tcW w:w="1075" w:type="pct"/>
          </w:tcPr>
          <w:p w14:paraId="248A81AE" w14:textId="77777777" w:rsidR="000F0644" w:rsidRPr="00743DF3" w:rsidRDefault="00E251E1" w:rsidP="000361A4">
            <w:pPr>
              <w:pStyle w:val="Tabellentext"/>
            </w:pPr>
            <w:r>
              <w:t>Wievielter knieendoprothetischer Eingriff während dieses Aufenthaltes?</w:t>
            </w:r>
          </w:p>
        </w:tc>
        <w:tc>
          <w:tcPr>
            <w:tcW w:w="326" w:type="pct"/>
          </w:tcPr>
          <w:p w14:paraId="709DB179" w14:textId="77777777" w:rsidR="000F0644" w:rsidRPr="00743DF3" w:rsidRDefault="00E251E1" w:rsidP="000361A4">
            <w:pPr>
              <w:pStyle w:val="Tabellentext"/>
            </w:pPr>
            <w:r>
              <w:t>M</w:t>
            </w:r>
          </w:p>
        </w:tc>
        <w:tc>
          <w:tcPr>
            <w:tcW w:w="1646" w:type="pct"/>
          </w:tcPr>
          <w:p w14:paraId="6CAE50D0" w14:textId="77777777" w:rsidR="000F0644" w:rsidRPr="00743DF3" w:rsidRDefault="00E251E1" w:rsidP="00177070">
            <w:pPr>
              <w:pStyle w:val="Tabellentext"/>
              <w:ind w:left="453" w:hanging="340"/>
            </w:pPr>
            <w:r>
              <w:t>-</w:t>
            </w:r>
          </w:p>
        </w:tc>
        <w:tc>
          <w:tcPr>
            <w:tcW w:w="1328" w:type="pct"/>
          </w:tcPr>
          <w:p w14:paraId="765F1E17" w14:textId="77777777" w:rsidR="000F0644" w:rsidRPr="00743DF3" w:rsidRDefault="00E251E1" w:rsidP="000361A4">
            <w:pPr>
              <w:pStyle w:val="Tabellentext"/>
            </w:pPr>
            <w:r>
              <w:t>LFDNREINGRIFF</w:t>
            </w:r>
          </w:p>
        </w:tc>
      </w:tr>
      <w:tr w:rsidR="00275B01" w:rsidRPr="00743DF3" w14:paraId="3F8F1AA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C0D4101" w14:textId="77777777" w:rsidR="000F0644" w:rsidRPr="00743DF3" w:rsidRDefault="00E251E1" w:rsidP="000361A4">
            <w:pPr>
              <w:pStyle w:val="Tabellentext"/>
            </w:pPr>
            <w:r>
              <w:t>24:PROZ</w:t>
            </w:r>
          </w:p>
        </w:tc>
        <w:tc>
          <w:tcPr>
            <w:tcW w:w="1075" w:type="pct"/>
          </w:tcPr>
          <w:p w14:paraId="5383BFE5" w14:textId="77777777" w:rsidR="000F0644" w:rsidRPr="00743DF3" w:rsidRDefault="00E251E1" w:rsidP="000361A4">
            <w:pPr>
              <w:pStyle w:val="Tabellentext"/>
            </w:pPr>
            <w:r>
              <w:t>Art des Eingriffs</w:t>
            </w:r>
          </w:p>
        </w:tc>
        <w:tc>
          <w:tcPr>
            <w:tcW w:w="326" w:type="pct"/>
          </w:tcPr>
          <w:p w14:paraId="006589D7" w14:textId="77777777" w:rsidR="000F0644" w:rsidRPr="00743DF3" w:rsidRDefault="00E251E1" w:rsidP="000361A4">
            <w:pPr>
              <w:pStyle w:val="Tabellentext"/>
            </w:pPr>
            <w:r>
              <w:t>M</w:t>
            </w:r>
          </w:p>
        </w:tc>
        <w:tc>
          <w:tcPr>
            <w:tcW w:w="1646" w:type="pct"/>
          </w:tcPr>
          <w:p w14:paraId="5265A1D2" w14:textId="77777777" w:rsidR="000F0644" w:rsidRPr="00743DF3" w:rsidRDefault="00E251E1" w:rsidP="00177070">
            <w:pPr>
              <w:pStyle w:val="Tabellentext"/>
              <w:ind w:left="453" w:hanging="340"/>
            </w:pPr>
            <w:r>
              <w:t>1 =</w:t>
            </w:r>
            <w:r>
              <w:tab/>
              <w:t>elektive Knie-Endoprothesen-Erstimplantation</w:t>
            </w:r>
          </w:p>
          <w:p w14:paraId="1FFDCF48" w14:textId="77777777" w:rsidR="000F0644" w:rsidRPr="00743DF3" w:rsidRDefault="00E251E1" w:rsidP="00177070">
            <w:pPr>
              <w:pStyle w:val="Tabellentext"/>
              <w:ind w:left="453" w:hanging="340"/>
            </w:pPr>
            <w:r>
              <w:t>2 =</w:t>
            </w:r>
            <w:r>
              <w:tab/>
              <w:t>einzeitiger Wechsel bzw. Komponentenwechsel</w:t>
            </w:r>
          </w:p>
          <w:p w14:paraId="6705C4C9" w14:textId="77777777" w:rsidR="000F0644" w:rsidRPr="00743DF3" w:rsidRDefault="00E251E1" w:rsidP="00177070">
            <w:pPr>
              <w:pStyle w:val="Tabellentext"/>
              <w:ind w:left="453" w:hanging="340"/>
            </w:pPr>
            <w:r>
              <w:t>3 =</w:t>
            </w:r>
            <w:r>
              <w:tab/>
            </w:r>
            <w:r>
              <w:t>Reimplantationen im Rahmen eines zweizeitigen Wechsels bzw. Komponentenwechsels</w:t>
            </w:r>
          </w:p>
        </w:tc>
        <w:tc>
          <w:tcPr>
            <w:tcW w:w="1328" w:type="pct"/>
          </w:tcPr>
          <w:p w14:paraId="635B45BC" w14:textId="77777777" w:rsidR="000F0644" w:rsidRPr="00743DF3" w:rsidRDefault="00E251E1" w:rsidP="000361A4">
            <w:pPr>
              <w:pStyle w:val="Tabellentext"/>
            </w:pPr>
            <w:r>
              <w:t>ARTEINGRIFFKNIE</w:t>
            </w:r>
          </w:p>
        </w:tc>
      </w:tr>
      <w:tr w:rsidR="00275B01" w:rsidRPr="00743DF3" w14:paraId="259701E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FE854E" w14:textId="77777777" w:rsidR="000F0644" w:rsidRPr="00743DF3" w:rsidRDefault="00E251E1" w:rsidP="000361A4">
            <w:pPr>
              <w:pStyle w:val="Tabellentext"/>
            </w:pPr>
            <w:r>
              <w:t>51.1:B</w:t>
            </w:r>
          </w:p>
        </w:tc>
        <w:tc>
          <w:tcPr>
            <w:tcW w:w="1075" w:type="pct"/>
          </w:tcPr>
          <w:p w14:paraId="124CFF38" w14:textId="77777777" w:rsidR="000F0644" w:rsidRPr="00743DF3" w:rsidRDefault="00E251E1" w:rsidP="000361A4">
            <w:pPr>
              <w:pStyle w:val="Tabellentext"/>
            </w:pPr>
            <w:r>
              <w:t>Pneumonie</w:t>
            </w:r>
          </w:p>
        </w:tc>
        <w:tc>
          <w:tcPr>
            <w:tcW w:w="326" w:type="pct"/>
          </w:tcPr>
          <w:p w14:paraId="2EE7C0D1" w14:textId="77777777" w:rsidR="000F0644" w:rsidRPr="00743DF3" w:rsidRDefault="00E251E1" w:rsidP="000361A4">
            <w:pPr>
              <w:pStyle w:val="Tabellentext"/>
            </w:pPr>
            <w:r>
              <w:t>K</w:t>
            </w:r>
          </w:p>
        </w:tc>
        <w:tc>
          <w:tcPr>
            <w:tcW w:w="1646" w:type="pct"/>
          </w:tcPr>
          <w:p w14:paraId="0BDCD19E" w14:textId="77777777" w:rsidR="000F0644" w:rsidRPr="00743DF3" w:rsidRDefault="00E251E1" w:rsidP="00177070">
            <w:pPr>
              <w:pStyle w:val="Tabellentext"/>
              <w:ind w:left="453" w:hanging="340"/>
            </w:pPr>
            <w:r>
              <w:t>1 =</w:t>
            </w:r>
            <w:r>
              <w:tab/>
              <w:t>ja</w:t>
            </w:r>
          </w:p>
        </w:tc>
        <w:tc>
          <w:tcPr>
            <w:tcW w:w="1328" w:type="pct"/>
          </w:tcPr>
          <w:p w14:paraId="31625D03" w14:textId="77777777" w:rsidR="000F0644" w:rsidRPr="00743DF3" w:rsidRDefault="00E251E1" w:rsidP="000361A4">
            <w:pPr>
              <w:pStyle w:val="Tabellentext"/>
            </w:pPr>
            <w:r>
              <w:t>PNEUMONIE</w:t>
            </w:r>
          </w:p>
        </w:tc>
      </w:tr>
      <w:tr w:rsidR="00275B01" w:rsidRPr="00743DF3" w14:paraId="4767233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319FAA" w14:textId="77777777" w:rsidR="000F0644" w:rsidRPr="00743DF3" w:rsidRDefault="00E251E1" w:rsidP="000361A4">
            <w:pPr>
              <w:pStyle w:val="Tabellentext"/>
            </w:pPr>
            <w:r>
              <w:t>51.2:B</w:t>
            </w:r>
          </w:p>
        </w:tc>
        <w:tc>
          <w:tcPr>
            <w:tcW w:w="1075" w:type="pct"/>
          </w:tcPr>
          <w:p w14:paraId="63C709EF" w14:textId="77777777" w:rsidR="000F0644" w:rsidRPr="00743DF3" w:rsidRDefault="00E251E1" w:rsidP="000361A4">
            <w:pPr>
              <w:pStyle w:val="Tabellentext"/>
            </w:pPr>
            <w:r>
              <w:t>behandlungsbedürftige kardiovaskuläre Komplikation(en)</w:t>
            </w:r>
          </w:p>
        </w:tc>
        <w:tc>
          <w:tcPr>
            <w:tcW w:w="326" w:type="pct"/>
          </w:tcPr>
          <w:p w14:paraId="65D4F31C" w14:textId="77777777" w:rsidR="000F0644" w:rsidRPr="00743DF3" w:rsidRDefault="00E251E1" w:rsidP="000361A4">
            <w:pPr>
              <w:pStyle w:val="Tabellentext"/>
            </w:pPr>
            <w:r>
              <w:t>K</w:t>
            </w:r>
          </w:p>
        </w:tc>
        <w:tc>
          <w:tcPr>
            <w:tcW w:w="1646" w:type="pct"/>
          </w:tcPr>
          <w:p w14:paraId="357F587B" w14:textId="77777777" w:rsidR="000F0644" w:rsidRPr="00743DF3" w:rsidRDefault="00E251E1" w:rsidP="00177070">
            <w:pPr>
              <w:pStyle w:val="Tabellentext"/>
              <w:ind w:left="453" w:hanging="340"/>
            </w:pPr>
            <w:r>
              <w:t>1 =</w:t>
            </w:r>
            <w:r>
              <w:tab/>
              <w:t>ja</w:t>
            </w:r>
          </w:p>
        </w:tc>
        <w:tc>
          <w:tcPr>
            <w:tcW w:w="1328" w:type="pct"/>
          </w:tcPr>
          <w:p w14:paraId="71724251" w14:textId="77777777" w:rsidR="000F0644" w:rsidRPr="00743DF3" w:rsidRDefault="00E251E1" w:rsidP="000361A4">
            <w:pPr>
              <w:pStyle w:val="Tabellentext"/>
            </w:pPr>
            <w:r>
              <w:t>KARDVASKKOMP</w:t>
            </w:r>
          </w:p>
        </w:tc>
      </w:tr>
      <w:tr w:rsidR="00275B01" w:rsidRPr="00743DF3" w14:paraId="3D7D8E7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C0119C" w14:textId="77777777" w:rsidR="000F0644" w:rsidRPr="00743DF3" w:rsidRDefault="00E251E1" w:rsidP="000361A4">
            <w:pPr>
              <w:pStyle w:val="Tabellentext"/>
            </w:pPr>
            <w:r>
              <w:t>51.3:B</w:t>
            </w:r>
          </w:p>
        </w:tc>
        <w:tc>
          <w:tcPr>
            <w:tcW w:w="1075" w:type="pct"/>
          </w:tcPr>
          <w:p w14:paraId="157072D4" w14:textId="77777777" w:rsidR="000F0644" w:rsidRPr="00743DF3" w:rsidRDefault="00E251E1" w:rsidP="000361A4">
            <w:pPr>
              <w:pStyle w:val="Tabellentext"/>
            </w:pPr>
            <w:r>
              <w:t>tiefe Bein-/Beckenvenenthrombo</w:t>
            </w:r>
            <w:r>
              <w:t>se</w:t>
            </w:r>
          </w:p>
        </w:tc>
        <w:tc>
          <w:tcPr>
            <w:tcW w:w="326" w:type="pct"/>
          </w:tcPr>
          <w:p w14:paraId="15F1EABD" w14:textId="77777777" w:rsidR="000F0644" w:rsidRPr="00743DF3" w:rsidRDefault="00E251E1" w:rsidP="000361A4">
            <w:pPr>
              <w:pStyle w:val="Tabellentext"/>
            </w:pPr>
            <w:r>
              <w:t>K</w:t>
            </w:r>
          </w:p>
        </w:tc>
        <w:tc>
          <w:tcPr>
            <w:tcW w:w="1646" w:type="pct"/>
          </w:tcPr>
          <w:p w14:paraId="7CC6FF37" w14:textId="77777777" w:rsidR="000F0644" w:rsidRPr="00743DF3" w:rsidRDefault="00E251E1" w:rsidP="00177070">
            <w:pPr>
              <w:pStyle w:val="Tabellentext"/>
              <w:ind w:left="453" w:hanging="340"/>
            </w:pPr>
            <w:r>
              <w:t>1 =</w:t>
            </w:r>
            <w:r>
              <w:tab/>
              <w:t>ja</w:t>
            </w:r>
          </w:p>
        </w:tc>
        <w:tc>
          <w:tcPr>
            <w:tcW w:w="1328" w:type="pct"/>
          </w:tcPr>
          <w:p w14:paraId="7939E7C6" w14:textId="77777777" w:rsidR="000F0644" w:rsidRPr="00743DF3" w:rsidRDefault="00E251E1" w:rsidP="000361A4">
            <w:pPr>
              <w:pStyle w:val="Tabellentext"/>
            </w:pPr>
            <w:r>
              <w:t>THROMBOSEN</w:t>
            </w:r>
          </w:p>
        </w:tc>
      </w:tr>
      <w:tr w:rsidR="00275B01" w:rsidRPr="00743DF3" w14:paraId="578B9B8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CE541A" w14:textId="77777777" w:rsidR="000F0644" w:rsidRPr="00743DF3" w:rsidRDefault="00E251E1" w:rsidP="000361A4">
            <w:pPr>
              <w:pStyle w:val="Tabellentext"/>
            </w:pPr>
            <w:r>
              <w:t>51.4:B</w:t>
            </w:r>
          </w:p>
        </w:tc>
        <w:tc>
          <w:tcPr>
            <w:tcW w:w="1075" w:type="pct"/>
          </w:tcPr>
          <w:p w14:paraId="4A7D351F" w14:textId="77777777" w:rsidR="000F0644" w:rsidRPr="00743DF3" w:rsidRDefault="00E251E1" w:rsidP="000361A4">
            <w:pPr>
              <w:pStyle w:val="Tabellentext"/>
            </w:pPr>
            <w:r>
              <w:t>Lungenembolie</w:t>
            </w:r>
          </w:p>
        </w:tc>
        <w:tc>
          <w:tcPr>
            <w:tcW w:w="326" w:type="pct"/>
          </w:tcPr>
          <w:p w14:paraId="406BD1A2" w14:textId="77777777" w:rsidR="000F0644" w:rsidRPr="00743DF3" w:rsidRDefault="00E251E1" w:rsidP="000361A4">
            <w:pPr>
              <w:pStyle w:val="Tabellentext"/>
            </w:pPr>
            <w:r>
              <w:t>K</w:t>
            </w:r>
          </w:p>
        </w:tc>
        <w:tc>
          <w:tcPr>
            <w:tcW w:w="1646" w:type="pct"/>
          </w:tcPr>
          <w:p w14:paraId="035618DC" w14:textId="77777777" w:rsidR="000F0644" w:rsidRPr="00743DF3" w:rsidRDefault="00E251E1" w:rsidP="00177070">
            <w:pPr>
              <w:pStyle w:val="Tabellentext"/>
              <w:ind w:left="453" w:hanging="340"/>
            </w:pPr>
            <w:r>
              <w:t>1 =</w:t>
            </w:r>
            <w:r>
              <w:tab/>
              <w:t>ja</w:t>
            </w:r>
          </w:p>
        </w:tc>
        <w:tc>
          <w:tcPr>
            <w:tcW w:w="1328" w:type="pct"/>
          </w:tcPr>
          <w:p w14:paraId="19045DB5" w14:textId="77777777" w:rsidR="000F0644" w:rsidRPr="00743DF3" w:rsidRDefault="00E251E1" w:rsidP="000361A4">
            <w:pPr>
              <w:pStyle w:val="Tabellentext"/>
            </w:pPr>
            <w:r>
              <w:t>LUNGEMBOLIE</w:t>
            </w:r>
          </w:p>
        </w:tc>
      </w:tr>
      <w:tr w:rsidR="00275B01" w:rsidRPr="00743DF3" w14:paraId="7097E28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1DB7646" w14:textId="77777777" w:rsidR="000F0644" w:rsidRPr="00743DF3" w:rsidRDefault="00E251E1" w:rsidP="000361A4">
            <w:pPr>
              <w:pStyle w:val="Tabellentext"/>
            </w:pPr>
            <w:r>
              <w:t>51.5:B</w:t>
            </w:r>
          </w:p>
        </w:tc>
        <w:tc>
          <w:tcPr>
            <w:tcW w:w="1075" w:type="pct"/>
          </w:tcPr>
          <w:p w14:paraId="7B550D2E" w14:textId="77777777" w:rsidR="000F0644" w:rsidRPr="00743DF3" w:rsidRDefault="00E251E1" w:rsidP="000361A4">
            <w:pPr>
              <w:pStyle w:val="Tabellentext"/>
            </w:pPr>
            <w:r>
              <w:t>katheterassoziierte Harnwegsinfektion</w:t>
            </w:r>
          </w:p>
        </w:tc>
        <w:tc>
          <w:tcPr>
            <w:tcW w:w="326" w:type="pct"/>
          </w:tcPr>
          <w:p w14:paraId="08E78EEE" w14:textId="77777777" w:rsidR="000F0644" w:rsidRPr="00743DF3" w:rsidRDefault="00E251E1" w:rsidP="000361A4">
            <w:pPr>
              <w:pStyle w:val="Tabellentext"/>
            </w:pPr>
            <w:r>
              <w:t>K</w:t>
            </w:r>
          </w:p>
        </w:tc>
        <w:tc>
          <w:tcPr>
            <w:tcW w:w="1646" w:type="pct"/>
          </w:tcPr>
          <w:p w14:paraId="3663059F" w14:textId="77777777" w:rsidR="000F0644" w:rsidRPr="00743DF3" w:rsidRDefault="00E251E1" w:rsidP="00177070">
            <w:pPr>
              <w:pStyle w:val="Tabellentext"/>
              <w:ind w:left="453" w:hanging="340"/>
            </w:pPr>
            <w:r>
              <w:t>1 =</w:t>
            </w:r>
            <w:r>
              <w:tab/>
              <w:t>ja</w:t>
            </w:r>
          </w:p>
        </w:tc>
        <w:tc>
          <w:tcPr>
            <w:tcW w:w="1328" w:type="pct"/>
          </w:tcPr>
          <w:p w14:paraId="0FDB7157" w14:textId="77777777" w:rsidR="000F0644" w:rsidRPr="00743DF3" w:rsidRDefault="00E251E1" w:rsidP="000361A4">
            <w:pPr>
              <w:pStyle w:val="Tabellentext"/>
            </w:pPr>
            <w:r>
              <w:t>HARNWEGSINF</w:t>
            </w:r>
          </w:p>
        </w:tc>
      </w:tr>
      <w:tr w:rsidR="00275B01" w:rsidRPr="00743DF3" w14:paraId="742C86A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DD96F25" w14:textId="77777777" w:rsidR="000F0644" w:rsidRPr="00743DF3" w:rsidRDefault="00E251E1" w:rsidP="000361A4">
            <w:pPr>
              <w:pStyle w:val="Tabellentext"/>
            </w:pPr>
            <w:r>
              <w:t>51.6:B</w:t>
            </w:r>
          </w:p>
        </w:tc>
        <w:tc>
          <w:tcPr>
            <w:tcW w:w="1075" w:type="pct"/>
          </w:tcPr>
          <w:p w14:paraId="698990B7" w14:textId="77777777" w:rsidR="000F0644" w:rsidRPr="00743DF3" w:rsidRDefault="00E251E1" w:rsidP="000361A4">
            <w:pPr>
              <w:pStyle w:val="Tabellentext"/>
            </w:pPr>
            <w:r>
              <w:t>Schlaganfall</w:t>
            </w:r>
          </w:p>
        </w:tc>
        <w:tc>
          <w:tcPr>
            <w:tcW w:w="326" w:type="pct"/>
          </w:tcPr>
          <w:p w14:paraId="5D81B81C" w14:textId="77777777" w:rsidR="000F0644" w:rsidRPr="00743DF3" w:rsidRDefault="00E251E1" w:rsidP="000361A4">
            <w:pPr>
              <w:pStyle w:val="Tabellentext"/>
            </w:pPr>
            <w:r>
              <w:t>K</w:t>
            </w:r>
          </w:p>
        </w:tc>
        <w:tc>
          <w:tcPr>
            <w:tcW w:w="1646" w:type="pct"/>
          </w:tcPr>
          <w:p w14:paraId="5480FF22" w14:textId="77777777" w:rsidR="000F0644" w:rsidRPr="00743DF3" w:rsidRDefault="00E251E1" w:rsidP="00177070">
            <w:pPr>
              <w:pStyle w:val="Tabellentext"/>
              <w:ind w:left="453" w:hanging="340"/>
            </w:pPr>
            <w:r>
              <w:t>1 =</w:t>
            </w:r>
            <w:r>
              <w:tab/>
              <w:t>ja</w:t>
            </w:r>
          </w:p>
        </w:tc>
        <w:tc>
          <w:tcPr>
            <w:tcW w:w="1328" w:type="pct"/>
          </w:tcPr>
          <w:p w14:paraId="73C8A9F1" w14:textId="77777777" w:rsidR="000F0644" w:rsidRPr="00743DF3" w:rsidRDefault="00E251E1" w:rsidP="000361A4">
            <w:pPr>
              <w:pStyle w:val="Tabellentext"/>
            </w:pPr>
            <w:r>
              <w:t>APOPLEX</w:t>
            </w:r>
          </w:p>
        </w:tc>
      </w:tr>
      <w:tr w:rsidR="00275B01" w:rsidRPr="00743DF3" w14:paraId="3B380FA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B367122" w14:textId="77777777" w:rsidR="000F0644" w:rsidRPr="00743DF3" w:rsidRDefault="00E251E1" w:rsidP="000361A4">
            <w:pPr>
              <w:pStyle w:val="Tabellentext"/>
            </w:pPr>
            <w:r>
              <w:t>51.7:B</w:t>
            </w:r>
          </w:p>
        </w:tc>
        <w:tc>
          <w:tcPr>
            <w:tcW w:w="1075" w:type="pct"/>
          </w:tcPr>
          <w:p w14:paraId="229F15AC" w14:textId="77777777" w:rsidR="000F0644" w:rsidRPr="00743DF3" w:rsidRDefault="00E251E1" w:rsidP="000361A4">
            <w:pPr>
              <w:pStyle w:val="Tabellentext"/>
            </w:pPr>
            <w:r>
              <w:t>akute gastrointestinale Blutung</w:t>
            </w:r>
          </w:p>
        </w:tc>
        <w:tc>
          <w:tcPr>
            <w:tcW w:w="326" w:type="pct"/>
          </w:tcPr>
          <w:p w14:paraId="4C0F25C0" w14:textId="77777777" w:rsidR="000F0644" w:rsidRPr="00743DF3" w:rsidRDefault="00E251E1" w:rsidP="000361A4">
            <w:pPr>
              <w:pStyle w:val="Tabellentext"/>
            </w:pPr>
            <w:r>
              <w:t>K</w:t>
            </w:r>
          </w:p>
        </w:tc>
        <w:tc>
          <w:tcPr>
            <w:tcW w:w="1646" w:type="pct"/>
          </w:tcPr>
          <w:p w14:paraId="7C280E6A" w14:textId="77777777" w:rsidR="000F0644" w:rsidRPr="00743DF3" w:rsidRDefault="00E251E1" w:rsidP="00177070">
            <w:pPr>
              <w:pStyle w:val="Tabellentext"/>
              <w:ind w:left="453" w:hanging="340"/>
            </w:pPr>
            <w:r>
              <w:t>1 =</w:t>
            </w:r>
            <w:r>
              <w:tab/>
              <w:t>ja</w:t>
            </w:r>
          </w:p>
        </w:tc>
        <w:tc>
          <w:tcPr>
            <w:tcW w:w="1328" w:type="pct"/>
          </w:tcPr>
          <w:p w14:paraId="27BDE648" w14:textId="77777777" w:rsidR="000F0644" w:rsidRPr="00743DF3" w:rsidRDefault="00E251E1" w:rsidP="000361A4">
            <w:pPr>
              <w:pStyle w:val="Tabellentext"/>
            </w:pPr>
            <w:r>
              <w:t>GASTROBLUTUNG</w:t>
            </w:r>
          </w:p>
        </w:tc>
      </w:tr>
      <w:tr w:rsidR="00275B01" w:rsidRPr="00743DF3" w14:paraId="1A96A39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BE508A" w14:textId="77777777" w:rsidR="000F0644" w:rsidRPr="00743DF3" w:rsidRDefault="00E251E1" w:rsidP="000361A4">
            <w:pPr>
              <w:pStyle w:val="Tabellentext"/>
            </w:pPr>
            <w:r>
              <w:t>51.8:B</w:t>
            </w:r>
          </w:p>
        </w:tc>
        <w:tc>
          <w:tcPr>
            <w:tcW w:w="1075" w:type="pct"/>
          </w:tcPr>
          <w:p w14:paraId="50249F2A" w14:textId="77777777" w:rsidR="000F0644" w:rsidRPr="00743DF3" w:rsidRDefault="00E251E1" w:rsidP="000361A4">
            <w:pPr>
              <w:pStyle w:val="Tabellentext"/>
            </w:pPr>
            <w:r>
              <w:t>akute Niereninsuffizienz</w:t>
            </w:r>
          </w:p>
        </w:tc>
        <w:tc>
          <w:tcPr>
            <w:tcW w:w="326" w:type="pct"/>
          </w:tcPr>
          <w:p w14:paraId="27FAF0CA" w14:textId="77777777" w:rsidR="000F0644" w:rsidRPr="00743DF3" w:rsidRDefault="00E251E1" w:rsidP="000361A4">
            <w:pPr>
              <w:pStyle w:val="Tabellentext"/>
            </w:pPr>
            <w:r>
              <w:t>K</w:t>
            </w:r>
          </w:p>
        </w:tc>
        <w:tc>
          <w:tcPr>
            <w:tcW w:w="1646" w:type="pct"/>
          </w:tcPr>
          <w:p w14:paraId="60F449C0" w14:textId="77777777" w:rsidR="000F0644" w:rsidRPr="00743DF3" w:rsidRDefault="00E251E1" w:rsidP="00177070">
            <w:pPr>
              <w:pStyle w:val="Tabellentext"/>
              <w:ind w:left="453" w:hanging="340"/>
            </w:pPr>
            <w:r>
              <w:t>1 =</w:t>
            </w:r>
            <w:r>
              <w:tab/>
              <w:t>ja</w:t>
            </w:r>
          </w:p>
        </w:tc>
        <w:tc>
          <w:tcPr>
            <w:tcW w:w="1328" w:type="pct"/>
          </w:tcPr>
          <w:p w14:paraId="16BE38D3" w14:textId="77777777" w:rsidR="000F0644" w:rsidRPr="00743DF3" w:rsidRDefault="00E251E1" w:rsidP="000361A4">
            <w:pPr>
              <w:pStyle w:val="Tabellentext"/>
            </w:pPr>
            <w:r>
              <w:t>NIERENINSUFFIZIENZJL</w:t>
            </w:r>
          </w:p>
        </w:tc>
      </w:tr>
      <w:tr w:rsidR="00275B01" w:rsidRPr="00743DF3" w14:paraId="09DC28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0F70EA" w14:textId="77777777" w:rsidR="000F0644" w:rsidRPr="00743DF3" w:rsidRDefault="00E251E1" w:rsidP="000361A4">
            <w:pPr>
              <w:pStyle w:val="Tabellentext"/>
            </w:pPr>
            <w:r>
              <w:t>EF*</w:t>
            </w:r>
          </w:p>
        </w:tc>
        <w:tc>
          <w:tcPr>
            <w:tcW w:w="1075" w:type="pct"/>
          </w:tcPr>
          <w:p w14:paraId="0B6B814D" w14:textId="77777777" w:rsidR="000F0644" w:rsidRPr="00743DF3" w:rsidRDefault="00E251E1" w:rsidP="000361A4">
            <w:pPr>
              <w:pStyle w:val="Tabellentext"/>
            </w:pPr>
            <w:r>
              <w:t>Patientenalter am Aufnahmetag in Jahren</w:t>
            </w:r>
          </w:p>
        </w:tc>
        <w:tc>
          <w:tcPr>
            <w:tcW w:w="326" w:type="pct"/>
          </w:tcPr>
          <w:p w14:paraId="364C149B" w14:textId="77777777" w:rsidR="000F0644" w:rsidRPr="00743DF3" w:rsidRDefault="00E251E1" w:rsidP="000361A4">
            <w:pPr>
              <w:pStyle w:val="Tabellentext"/>
            </w:pPr>
            <w:r>
              <w:t>-</w:t>
            </w:r>
          </w:p>
        </w:tc>
        <w:tc>
          <w:tcPr>
            <w:tcW w:w="1646" w:type="pct"/>
          </w:tcPr>
          <w:p w14:paraId="1FBF498A" w14:textId="77777777" w:rsidR="000F0644" w:rsidRPr="00743DF3" w:rsidRDefault="00E251E1" w:rsidP="00177070">
            <w:pPr>
              <w:pStyle w:val="Tabellentext"/>
              <w:ind w:left="453" w:hanging="340"/>
            </w:pPr>
            <w:r>
              <w:t>alter(GEBDATUM;AUFNDATUM)</w:t>
            </w:r>
          </w:p>
        </w:tc>
        <w:tc>
          <w:tcPr>
            <w:tcW w:w="1328" w:type="pct"/>
          </w:tcPr>
          <w:p w14:paraId="0874F4B3" w14:textId="77777777" w:rsidR="000F0644" w:rsidRPr="00743DF3" w:rsidRDefault="00E251E1" w:rsidP="000361A4">
            <w:pPr>
              <w:pStyle w:val="Tabellentext"/>
            </w:pPr>
            <w:r>
              <w:t>alter</w:t>
            </w:r>
          </w:p>
        </w:tc>
      </w:tr>
      <w:tr w:rsidR="00275B01" w:rsidRPr="00743DF3" w14:paraId="083439C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F88CCD" w14:textId="77777777" w:rsidR="000F0644" w:rsidRPr="00743DF3" w:rsidRDefault="00E251E1" w:rsidP="000361A4">
            <w:pPr>
              <w:pStyle w:val="Tabellentext"/>
            </w:pPr>
            <w:r>
              <w:t>EF*</w:t>
            </w:r>
          </w:p>
        </w:tc>
        <w:tc>
          <w:tcPr>
            <w:tcW w:w="1075" w:type="pct"/>
          </w:tcPr>
          <w:p w14:paraId="233E82C5" w14:textId="77777777" w:rsidR="000F0644" w:rsidRPr="00743DF3" w:rsidRDefault="00E251E1" w:rsidP="000361A4">
            <w:pPr>
              <w:pStyle w:val="Tabellentext"/>
            </w:pPr>
            <w:r>
              <w:t>Postoperative Verweildauer: Differenz in Tagen</w:t>
            </w:r>
          </w:p>
        </w:tc>
        <w:tc>
          <w:tcPr>
            <w:tcW w:w="326" w:type="pct"/>
          </w:tcPr>
          <w:p w14:paraId="302B816E" w14:textId="77777777" w:rsidR="000F0644" w:rsidRPr="00743DF3" w:rsidRDefault="00E251E1" w:rsidP="000361A4">
            <w:pPr>
              <w:pStyle w:val="Tabellentext"/>
            </w:pPr>
            <w:r>
              <w:t>-</w:t>
            </w:r>
          </w:p>
        </w:tc>
        <w:tc>
          <w:tcPr>
            <w:tcW w:w="1646" w:type="pct"/>
          </w:tcPr>
          <w:p w14:paraId="101125D7" w14:textId="77777777" w:rsidR="000F0644" w:rsidRPr="00743DF3" w:rsidRDefault="00E251E1" w:rsidP="00177070">
            <w:pPr>
              <w:pStyle w:val="Tabellentext"/>
              <w:ind w:left="453" w:hanging="340"/>
            </w:pPr>
            <w:r>
              <w:t>ENTLDATUM - OPDATUM</w:t>
            </w:r>
          </w:p>
        </w:tc>
        <w:tc>
          <w:tcPr>
            <w:tcW w:w="1328" w:type="pct"/>
          </w:tcPr>
          <w:p w14:paraId="7CE56A84" w14:textId="77777777" w:rsidR="000F0644" w:rsidRPr="00743DF3" w:rsidRDefault="00E251E1" w:rsidP="000361A4">
            <w:pPr>
              <w:pStyle w:val="Tabellentext"/>
            </w:pPr>
            <w:r>
              <w:t>poopvwdauer</w:t>
            </w:r>
          </w:p>
        </w:tc>
      </w:tr>
    </w:tbl>
    <w:p w14:paraId="56982E86" w14:textId="77777777" w:rsidR="00A53F02" w:rsidRDefault="00E251E1" w:rsidP="00A53F02">
      <w:pPr>
        <w:spacing w:after="0"/>
        <w:rPr>
          <w:sz w:val="14"/>
          <w:szCs w:val="14"/>
        </w:rPr>
      </w:pPr>
      <w:r w:rsidRPr="003021AF">
        <w:rPr>
          <w:sz w:val="14"/>
          <w:szCs w:val="14"/>
        </w:rPr>
        <w:t>*Ersatzfeld im Exportformat</w:t>
      </w:r>
    </w:p>
    <w:p w14:paraId="273DB83A" w14:textId="77777777" w:rsidR="00E46E82" w:rsidRDefault="00E46E82">
      <w:pPr>
        <w:sectPr w:rsidR="00E46E82" w:rsidSect="00163BAC">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05D151FB" w14:textId="77777777" w:rsidR="00DD27F7" w:rsidRPr="00DD27F7" w:rsidRDefault="00E251E1"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113664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42B38B" w14:textId="77777777" w:rsidR="000517F0" w:rsidRPr="000517F0" w:rsidRDefault="00E251E1" w:rsidP="009A4847">
            <w:pPr>
              <w:pStyle w:val="Tabellenkopf"/>
            </w:pPr>
            <w:r>
              <w:t>ID</w:t>
            </w:r>
          </w:p>
        </w:tc>
        <w:tc>
          <w:tcPr>
            <w:tcW w:w="5885" w:type="dxa"/>
          </w:tcPr>
          <w:p w14:paraId="7BEEBF86"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50481</w:t>
            </w:r>
          </w:p>
        </w:tc>
      </w:tr>
      <w:tr w:rsidR="000955B5" w14:paraId="20EB32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B3ACAD" w14:textId="77777777" w:rsidR="000955B5" w:rsidRDefault="00E251E1" w:rsidP="009A4847">
            <w:pPr>
              <w:pStyle w:val="Tabellenkopf"/>
            </w:pPr>
            <w:r>
              <w:t>Bezeichnung</w:t>
            </w:r>
          </w:p>
        </w:tc>
        <w:tc>
          <w:tcPr>
            <w:tcW w:w="5885" w:type="dxa"/>
          </w:tcPr>
          <w:p w14:paraId="7DF45198"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Allgemeine Komplikationen bei Knieendoprothesen-Wechsel bzw. -Komponentenwechsel</w:t>
            </w:r>
          </w:p>
        </w:tc>
      </w:tr>
      <w:tr w:rsidR="000955B5" w14:paraId="057A05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EAE91E" w14:textId="77777777" w:rsidR="000955B5" w:rsidRDefault="00E251E1" w:rsidP="009A4847">
            <w:pPr>
              <w:pStyle w:val="Tabellenkopf"/>
            </w:pPr>
            <w:r>
              <w:t>Indikatortyp</w:t>
            </w:r>
          </w:p>
        </w:tc>
        <w:tc>
          <w:tcPr>
            <w:tcW w:w="5885" w:type="dxa"/>
          </w:tcPr>
          <w:p w14:paraId="43FE150A"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5E5C5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28B302" w14:textId="77777777" w:rsidR="000955B5" w:rsidRDefault="00E251E1" w:rsidP="000955B5">
            <w:pPr>
              <w:pStyle w:val="Tabellenkopf"/>
            </w:pPr>
            <w:r>
              <w:t>Art des Wertes</w:t>
            </w:r>
          </w:p>
        </w:tc>
        <w:tc>
          <w:tcPr>
            <w:tcW w:w="5885" w:type="dxa"/>
          </w:tcPr>
          <w:p w14:paraId="75681B2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8C7E4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C99F9E" w14:textId="77777777" w:rsidR="000955B5" w:rsidRDefault="00E251E1" w:rsidP="000955B5">
            <w:pPr>
              <w:pStyle w:val="Tabellenkopf"/>
            </w:pPr>
            <w:r>
              <w:t>Bezug zum Verfahren</w:t>
            </w:r>
          </w:p>
        </w:tc>
        <w:tc>
          <w:tcPr>
            <w:tcW w:w="5885" w:type="dxa"/>
          </w:tcPr>
          <w:p w14:paraId="33FD558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1FB7E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8E5542" w14:textId="77777777" w:rsidR="000955B5" w:rsidRDefault="00E251E1" w:rsidP="000955B5">
            <w:pPr>
              <w:pStyle w:val="Tabellenkopf"/>
            </w:pPr>
            <w:r>
              <w:t>Berechnun</w:t>
            </w:r>
            <w:r>
              <w:t>gsart</w:t>
            </w:r>
          </w:p>
        </w:tc>
        <w:tc>
          <w:tcPr>
            <w:tcW w:w="5885" w:type="dxa"/>
          </w:tcPr>
          <w:p w14:paraId="3A69A56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15F2D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25F25A" w14:textId="77777777" w:rsidR="000955B5" w:rsidRDefault="00E251E1" w:rsidP="000955B5">
            <w:pPr>
              <w:pStyle w:val="Tabellenkopf"/>
            </w:pPr>
            <w:r>
              <w:t>Referenzbereich 2019</w:t>
            </w:r>
          </w:p>
        </w:tc>
        <w:tc>
          <w:tcPr>
            <w:tcW w:w="5885" w:type="dxa"/>
          </w:tcPr>
          <w:p w14:paraId="52CF2F87" w14:textId="6B4087D2"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5" w:author="IQTIG" w:date="2020-04-27T15:05:00Z">
              <w:r w:rsidR="00157B77">
                <w:delText>x</w:delText>
              </w:r>
            </w:del>
            <w:ins w:id="26" w:author="IQTIG" w:date="2020-04-27T15:05:00Z">
              <w:r>
                <w:t>11,00</w:t>
              </w:r>
            </w:ins>
            <w:r>
              <w:t xml:space="preserve"> % (95. Perzentil)</w:t>
            </w:r>
          </w:p>
        </w:tc>
      </w:tr>
      <w:tr w:rsidR="000955B5" w14:paraId="600732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6CF08E" w14:textId="77777777" w:rsidR="000955B5" w:rsidRDefault="00E251E1" w:rsidP="00CA48E9">
            <w:pPr>
              <w:pStyle w:val="Tabellenkopf"/>
            </w:pPr>
            <w:r w:rsidRPr="00E37ACC">
              <w:t xml:space="preserve">Referenzbereich </w:t>
            </w:r>
            <w:r>
              <w:t>2018</w:t>
            </w:r>
          </w:p>
        </w:tc>
        <w:tc>
          <w:tcPr>
            <w:tcW w:w="5885" w:type="dxa"/>
          </w:tcPr>
          <w:p w14:paraId="4D5564C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10,37 % (95. Perzentil)</w:t>
            </w:r>
          </w:p>
        </w:tc>
      </w:tr>
      <w:tr w:rsidR="000955B5" w14:paraId="644401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3B8C1F" w14:textId="77777777" w:rsidR="000955B5" w:rsidRDefault="00E251E1" w:rsidP="000955B5">
            <w:pPr>
              <w:pStyle w:val="Tabellenkopf"/>
            </w:pPr>
            <w:r>
              <w:t>Erläuterung zum Referenzbereich 2019</w:t>
            </w:r>
          </w:p>
        </w:tc>
        <w:tc>
          <w:tcPr>
            <w:tcW w:w="5885" w:type="dxa"/>
          </w:tcPr>
          <w:p w14:paraId="7A7B38EE"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EFE58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EAA84C" w14:textId="77777777" w:rsidR="000955B5" w:rsidRDefault="00E251E1" w:rsidP="000955B5">
            <w:pPr>
              <w:pStyle w:val="Tabellenkopf"/>
            </w:pPr>
            <w:r>
              <w:t>Erläuterung zum Strukturierten Dialog bzw. Stellungnahmeverfahren 2019</w:t>
            </w:r>
          </w:p>
        </w:tc>
        <w:tc>
          <w:tcPr>
            <w:tcW w:w="5885" w:type="dxa"/>
          </w:tcPr>
          <w:p w14:paraId="08473664"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B0C2D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93D724" w14:textId="77777777" w:rsidR="000955B5" w:rsidRDefault="00E251E1" w:rsidP="000955B5">
            <w:pPr>
              <w:pStyle w:val="Tabellenkopf"/>
            </w:pPr>
            <w:r w:rsidRPr="00E37ACC">
              <w:t>Methode der Risikoadjustierung</w:t>
            </w:r>
          </w:p>
        </w:tc>
        <w:tc>
          <w:tcPr>
            <w:tcW w:w="5885" w:type="dxa"/>
          </w:tcPr>
          <w:p w14:paraId="38B1761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EB4E7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3A0C25" w14:textId="77777777" w:rsidR="000955B5" w:rsidRPr="00E37ACC" w:rsidRDefault="00E251E1" w:rsidP="000955B5">
            <w:pPr>
              <w:pStyle w:val="Tabellenkopf"/>
            </w:pPr>
            <w:r>
              <w:t>Erläuterung der Risikoadjustierung</w:t>
            </w:r>
          </w:p>
        </w:tc>
        <w:tc>
          <w:tcPr>
            <w:tcW w:w="5885" w:type="dxa"/>
          </w:tcPr>
          <w:p w14:paraId="66F0CB5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89E84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24C3A0" w14:textId="77777777" w:rsidR="000955B5" w:rsidRPr="00E37ACC" w:rsidRDefault="00E251E1" w:rsidP="000955B5">
            <w:pPr>
              <w:pStyle w:val="Tabellenkopf"/>
            </w:pPr>
            <w:r w:rsidRPr="00E37ACC">
              <w:t>Rechenregeln</w:t>
            </w:r>
          </w:p>
        </w:tc>
        <w:tc>
          <w:tcPr>
            <w:tcW w:w="5885" w:type="dxa"/>
          </w:tcPr>
          <w:p w14:paraId="4671A711"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1231E2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mindestens eine allgemeine behandlungsbedürftige Komplikation auftrat</w:t>
            </w:r>
          </w:p>
          <w:p w14:paraId="0B47A17F"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60B3FE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ein- oder zweizeitigem Knieendoprothesen-Wechsel bzw. -Komponentenwechsel</w:t>
            </w:r>
          </w:p>
        </w:tc>
      </w:tr>
      <w:tr w:rsidR="000955B5" w14:paraId="00564C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41088A" w14:textId="77777777" w:rsidR="000955B5" w:rsidRPr="00E37ACC" w:rsidRDefault="00E251E1" w:rsidP="000955B5">
            <w:pPr>
              <w:pStyle w:val="Tabellenkopf"/>
            </w:pPr>
            <w:r w:rsidRPr="00E37ACC">
              <w:t>Erläuterung der R</w:t>
            </w:r>
            <w:r w:rsidRPr="00E37ACC">
              <w:t>echenregel</w:t>
            </w:r>
          </w:p>
        </w:tc>
        <w:tc>
          <w:tcPr>
            <w:tcW w:w="5885" w:type="dxa"/>
          </w:tcPr>
          <w:p w14:paraId="0DF16257" w14:textId="25A780F2"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katheterassoziierte Harnwegsi</w:t>
            </w:r>
            <w:r>
              <w:t xml:space="preserve">nfektion </w:t>
            </w:r>
            <w:r>
              <w:br/>
              <w:t xml:space="preserve">- Schlaganfall </w:t>
            </w:r>
            <w:r>
              <w:br/>
              <w:t xml:space="preserve">- akute gastrointestinale Blutung </w:t>
            </w:r>
            <w:r>
              <w:br/>
              <w:t xml:space="preserve">- akute Niereninsuffizienz </w:t>
            </w:r>
            <w:r>
              <w:br/>
              <w:t xml:space="preserve"> </w:t>
            </w:r>
            <w:r>
              <w:br/>
              <w:t xml:space="preserve">Durch Einschränkung der Grundgesamtheit des Indikators auf Behandlungsfälle deren erste </w:t>
            </w:r>
            <w:del w:id="27" w:author="IQTIG" w:date="2020-04-27T15:05:00Z">
              <w:r w:rsidR="00157B77">
                <w:delText>hüftendoprothetische</w:delText>
              </w:r>
            </w:del>
            <w:ins w:id="28" w:author="IQTIG" w:date="2020-04-27T15:05:00Z">
              <w:r>
                <w:t>knieendoprothetische</w:t>
              </w:r>
            </w:ins>
            <w:r>
              <w:t xml:space="preserve"> Prozedur im stationären Aufenthalt eine Wechselprozedur </w:t>
            </w:r>
            <w:r>
              <w:t>ist, wird vermieden, dass der Behandlungsfall in mehrere Indikatoren aus der Indikatorengruppe „Allgemeine Komplikationen“ einfließt.</w:t>
            </w:r>
          </w:p>
        </w:tc>
      </w:tr>
      <w:tr w:rsidR="000955B5" w14:paraId="43C4D9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C80448" w14:textId="77777777" w:rsidR="000955B5" w:rsidRPr="00E37ACC" w:rsidRDefault="00E251E1" w:rsidP="000955B5">
            <w:pPr>
              <w:pStyle w:val="Tabellenkopf"/>
            </w:pPr>
            <w:r w:rsidRPr="00E37ACC">
              <w:t>Teildatensatzbezug</w:t>
            </w:r>
          </w:p>
        </w:tc>
        <w:tc>
          <w:tcPr>
            <w:tcW w:w="5885" w:type="dxa"/>
          </w:tcPr>
          <w:p w14:paraId="5958EE8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001F79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CD74B5" w14:textId="77777777" w:rsidR="000955B5" w:rsidRPr="00E37ACC" w:rsidRDefault="00E251E1" w:rsidP="000955B5">
            <w:pPr>
              <w:pStyle w:val="Tabellenkopf"/>
            </w:pPr>
            <w:r w:rsidRPr="00E37ACC">
              <w:t>Zähler (Formel)</w:t>
            </w:r>
          </w:p>
        </w:tc>
        <w:tc>
          <w:tcPr>
            <w:tcW w:w="5885" w:type="dxa"/>
          </w:tcPr>
          <w:p w14:paraId="72033544" w14:textId="77777777"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PNEUMONIE %==% 1 |  </w:t>
            </w:r>
            <w:r>
              <w:rPr>
                <w:rStyle w:val="Code"/>
              </w:rPr>
              <w:br/>
              <w:t xml:space="preserve">KARDVASKKOMP %==% 1 |  </w:t>
            </w:r>
            <w:r>
              <w:rPr>
                <w:rStyle w:val="Code"/>
              </w:rPr>
              <w:br/>
              <w:t xml:space="preserve">THROMBOSEN %==% 1 | </w:t>
            </w:r>
            <w:r>
              <w:rPr>
                <w:rStyle w:val="Code"/>
              </w:rPr>
              <w:br/>
              <w:t>LUNGEMBOLIE %</w:t>
            </w:r>
            <w:r>
              <w:rPr>
                <w:rStyle w:val="Code"/>
              </w:rPr>
              <w:t xml:space="preserve">==% 1 |  </w:t>
            </w:r>
            <w:r>
              <w:rPr>
                <w:rStyle w:val="Code"/>
              </w:rPr>
              <w:br/>
              <w:t xml:space="preserve">HARNWEGSINF %==% 1 |  </w:t>
            </w:r>
            <w:r>
              <w:rPr>
                <w:rStyle w:val="Code"/>
              </w:rPr>
              <w:br/>
              <w:t xml:space="preserve">APOPLEX %==% 1 | </w:t>
            </w:r>
            <w:r>
              <w:rPr>
                <w:rStyle w:val="Code"/>
              </w:rPr>
              <w:br/>
              <w:t xml:space="preserve">GASTROBLUTUNG %==% 1 |  </w:t>
            </w:r>
            <w:r>
              <w:rPr>
                <w:rStyle w:val="Code"/>
              </w:rPr>
              <w:br/>
              <w:t>NIERENINSUFFIZIENZJL %==% 1</w:t>
            </w:r>
          </w:p>
        </w:tc>
      </w:tr>
      <w:tr w:rsidR="00CA3AE5" w14:paraId="54E440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75969D" w14:textId="77777777" w:rsidR="00CA3AE5" w:rsidRPr="00E37ACC" w:rsidRDefault="00E251E1" w:rsidP="00CA3AE5">
            <w:pPr>
              <w:pStyle w:val="Tabellenkopf"/>
            </w:pPr>
            <w:r w:rsidRPr="00E37ACC">
              <w:lastRenderedPageBreak/>
              <w:t>Nenner (Formel)</w:t>
            </w:r>
          </w:p>
        </w:tc>
        <w:tc>
          <w:tcPr>
            <w:tcW w:w="5885" w:type="dxa"/>
          </w:tcPr>
          <w:p w14:paraId="041FD969" w14:textId="260A8EEB"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r>
            <w:ins w:id="29" w:author="IQTIG" w:date="2020-04-27T15:05:00Z">
              <w:r>
                <w:rPr>
                  <w:rStyle w:val="Code"/>
                </w:rPr>
                <w:t xml:space="preserve">fn_IstErsteOP &amp; </w:t>
              </w:r>
              <w:r>
                <w:rPr>
                  <w:rStyle w:val="Code"/>
                </w:rPr>
                <w:br/>
              </w:r>
            </w:ins>
            <w:r>
              <w:rPr>
                <w:rStyle w:val="Code"/>
              </w:rPr>
              <w:t>ARTEINGRIFFKNIE %in% c(2,3)</w:t>
            </w:r>
            <w:del w:id="30" w:author="IQTIG" w:date="2020-04-27T15:05:00Z">
              <w:r w:rsidR="00157B77">
                <w:rPr>
                  <w:rStyle w:val="Code"/>
                </w:rPr>
                <w:delText xml:space="preserve"> &amp; </w:delText>
              </w:r>
              <w:r w:rsidR="00157B77">
                <w:rPr>
                  <w:rStyle w:val="Code"/>
                </w:rPr>
                <w:br/>
                <w:delText>fn_IstErsteOP</w:delText>
              </w:r>
            </w:del>
          </w:p>
        </w:tc>
      </w:tr>
      <w:tr w:rsidR="00CA3AE5" w14:paraId="326420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999FE6" w14:textId="77777777" w:rsidR="00CA3AE5" w:rsidRPr="00E37ACC" w:rsidRDefault="00E251E1" w:rsidP="00CA3AE5">
            <w:pPr>
              <w:pStyle w:val="Tabellenkopf"/>
            </w:pPr>
            <w:r w:rsidRPr="00E37ACC">
              <w:t>Verwendete Funktionen</w:t>
            </w:r>
          </w:p>
        </w:tc>
        <w:tc>
          <w:tcPr>
            <w:tcW w:w="5885" w:type="dxa"/>
          </w:tcPr>
          <w:p w14:paraId="4798222E"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fn_IstErsteOP</w:t>
            </w:r>
            <w:r>
              <w:rPr>
                <w:rStyle w:val="Code"/>
                <w:rFonts w:cs="Arial"/>
                <w:szCs w:val="21"/>
              </w:rPr>
              <w:br/>
              <w:t>fn_Poopvwdauer_LfdNrEingriff</w:t>
            </w:r>
          </w:p>
        </w:tc>
      </w:tr>
      <w:tr w:rsidR="00CA3AE5" w14:paraId="3E6C64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423D0E" w14:textId="77777777" w:rsidR="00CA3AE5" w:rsidRPr="00E37ACC" w:rsidRDefault="00E251E1" w:rsidP="00CA3AE5">
            <w:pPr>
              <w:pStyle w:val="Tabellenkopf"/>
            </w:pPr>
            <w:r w:rsidRPr="00E37ACC">
              <w:t>Verwendete Listen</w:t>
            </w:r>
          </w:p>
        </w:tc>
        <w:tc>
          <w:tcPr>
            <w:tcW w:w="5885" w:type="dxa"/>
          </w:tcPr>
          <w:p w14:paraId="762D2EE1"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8BFB8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47195E" w14:textId="77777777" w:rsidR="00CA3AE5" w:rsidRPr="00E37ACC" w:rsidRDefault="00E251E1" w:rsidP="00CA3AE5">
            <w:pPr>
              <w:pStyle w:val="Tabellenkopf"/>
            </w:pPr>
            <w:r>
              <w:t>Darstellung</w:t>
            </w:r>
          </w:p>
        </w:tc>
        <w:tc>
          <w:tcPr>
            <w:tcW w:w="5885" w:type="dxa"/>
          </w:tcPr>
          <w:p w14:paraId="45A51266"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9A5C3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134AF3" w14:textId="77777777" w:rsidR="00CA3AE5" w:rsidRPr="00E37ACC" w:rsidRDefault="00E251E1" w:rsidP="00CA3AE5">
            <w:pPr>
              <w:pStyle w:val="Tabellenkopf"/>
            </w:pPr>
            <w:r>
              <w:t>Grafik</w:t>
            </w:r>
          </w:p>
        </w:tc>
        <w:tc>
          <w:tcPr>
            <w:tcW w:w="5885" w:type="dxa"/>
          </w:tcPr>
          <w:p w14:paraId="652F10D6"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C7992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42277B" w14:textId="77777777" w:rsidR="00CA3AE5" w:rsidRPr="00E37ACC" w:rsidRDefault="00E251E1" w:rsidP="00CA3AE5">
            <w:pPr>
              <w:pStyle w:val="Tabellenkopf"/>
            </w:pPr>
            <w:r>
              <w:t>Vergleichbarkeit mit Vorjahresergebnissen</w:t>
            </w:r>
          </w:p>
        </w:tc>
        <w:tc>
          <w:tcPr>
            <w:tcW w:w="5885" w:type="dxa"/>
          </w:tcPr>
          <w:p w14:paraId="4FF1709A"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EF20D59" w14:textId="77777777" w:rsidR="009E1781" w:rsidRDefault="00E251E1" w:rsidP="00AA7E2B">
      <w:pPr>
        <w:pStyle w:val="Tabellentext"/>
        <w:spacing w:before="0" w:after="0" w:line="20" w:lineRule="exact"/>
        <w:ind w:left="0" w:right="0"/>
      </w:pPr>
    </w:p>
    <w:p w14:paraId="06F6F577" w14:textId="77777777" w:rsidR="00E46E82" w:rsidRDefault="00E46E82">
      <w:pPr>
        <w:sectPr w:rsidR="00E46E82" w:rsidSect="00AD6E6F">
          <w:pgSz w:w="11906" w:h="16838"/>
          <w:pgMar w:top="1418" w:right="1134" w:bottom="1418" w:left="1701" w:header="454" w:footer="737" w:gutter="0"/>
          <w:cols w:space="708"/>
          <w:docGrid w:linePitch="360"/>
        </w:sectPr>
      </w:pPr>
    </w:p>
    <w:p w14:paraId="4B337972" w14:textId="77777777" w:rsidR="00D40AF7" w:rsidRDefault="00E251E1" w:rsidP="00CC206C">
      <w:pPr>
        <w:pStyle w:val="Absatzberschriftebene2nurinNavigation"/>
      </w:pPr>
      <w:r>
        <w:lastRenderedPageBreak/>
        <w:t>Literatur</w:t>
      </w:r>
    </w:p>
    <w:p w14:paraId="10C6F27E" w14:textId="77777777" w:rsidR="00370A14" w:rsidRPr="00370A14" w:rsidRDefault="00E251E1" w:rsidP="00B749F9">
      <w:pPr>
        <w:pStyle w:val="Literatur"/>
      </w:pPr>
      <w:r>
        <w:t>AQUA [Institut für angewandte Qualitätsförderung und Forschung im Gesundheitswesen] (2011a): Knie-Endoprothesenwechsel und –komponentenwechsel. Beschreibung der Qualitätsindikatoren für das Verfahrensjahr 2010. Stand: 10.05.2011. Göttingen: AQUA. URL: http</w:t>
      </w:r>
      <w:r>
        <w:t>s://sqg.de/downloads/QIDB/2010/AQUA_17n7_Indikatoren_2010.pdf (abgerufen am: 09.01.2019).</w:t>
      </w:r>
    </w:p>
    <w:p w14:paraId="3B518AB7" w14:textId="77777777" w:rsidR="00370A14" w:rsidRPr="00370A14" w:rsidRDefault="00E251E1" w:rsidP="00B749F9">
      <w:pPr>
        <w:pStyle w:val="Literatur"/>
      </w:pPr>
    </w:p>
    <w:p w14:paraId="42435823" w14:textId="77777777" w:rsidR="00370A14" w:rsidRPr="00370A14" w:rsidRDefault="00E251E1" w:rsidP="00B749F9">
      <w:pPr>
        <w:pStyle w:val="Literatur"/>
      </w:pPr>
      <w:r>
        <w:t>AQUA [Institut für angewandte Qualitätsförderung und Forschung im Gesundheitswesen] (2011b): Knie-Totalendoprothesen-Erstimplantation. Beschreibung der Qualitätsindi</w:t>
      </w:r>
      <w:r>
        <w:t>katoren für das Verfahrensjahr 2010. Stand: 10.05.2011. Göttingen: AQUA. URL: https://sqg.de/downloads/QIDB/2010/AQUA_17n5_Indikatoren_2010.pdf (abgerufen am: 09.01.2019).</w:t>
      </w:r>
    </w:p>
    <w:p w14:paraId="2C98FF66" w14:textId="77777777" w:rsidR="00370A14" w:rsidRPr="00370A14" w:rsidRDefault="00E251E1" w:rsidP="00B749F9">
      <w:pPr>
        <w:pStyle w:val="Literatur"/>
      </w:pPr>
    </w:p>
    <w:p w14:paraId="048AA6E1" w14:textId="77777777" w:rsidR="00370A14" w:rsidRPr="00370A14" w:rsidRDefault="00E251E1" w:rsidP="00B749F9">
      <w:pPr>
        <w:pStyle w:val="Literatur"/>
      </w:pPr>
      <w:r>
        <w:t>AQUA [Institut für angewandte Qualitätsförderung und Forschung im Gesundheitswesen]</w:t>
      </w:r>
      <w:r>
        <w:t xml:space="preserve"> (2012): Knieendoprothesenversorgung [Abschlussbericht]. Stand: 16.07.2012. Göttingen: AQUA. Signatur: 11-SQG-003. URL: https://sqg.de/upload/CONTENT/Neue-Verfahren/Endoprothetik-Knie/Knieendopothesenversorgung_Abschlussbericht.pdf (abgerufen am: 09.01.201</w:t>
      </w:r>
      <w:r>
        <w:t>9).</w:t>
      </w:r>
    </w:p>
    <w:p w14:paraId="5630A967" w14:textId="77777777" w:rsidR="00370A14" w:rsidRPr="00370A14" w:rsidRDefault="00E251E1" w:rsidP="00B749F9">
      <w:pPr>
        <w:pStyle w:val="Literatur"/>
      </w:pPr>
    </w:p>
    <w:p w14:paraId="23DFBFF1" w14:textId="77777777" w:rsidR="00370A14" w:rsidRPr="00370A14" w:rsidRDefault="00E251E1" w:rsidP="00B749F9">
      <w:pPr>
        <w:pStyle w:val="Literatur"/>
      </w:pPr>
      <w:r>
        <w:t>Cushner, F; Agnelli, G; FitzGerald, G; Warwick, D (2010): Complications and Functional Outcomes After Total Hip Arthroplasty and Total Knee Arthroplasty: Results From the Global Orthopaedic Registry (GLORY). AJO – American Journal of Orthopedics 39(9,</w:t>
      </w:r>
      <w:r>
        <w:t xml:space="preserve"> Suppl.): 22-28. URL: http://www.mdedge.com/sites/default/files/issues/articles/039090022s.pdf (abgerufen am: 09.08.2017).</w:t>
      </w:r>
    </w:p>
    <w:p w14:paraId="59D34D20" w14:textId="77777777" w:rsidR="00370A14" w:rsidRPr="00370A14" w:rsidRDefault="00E251E1" w:rsidP="00B749F9">
      <w:pPr>
        <w:pStyle w:val="Literatur"/>
      </w:pPr>
    </w:p>
    <w:p w14:paraId="1A42B6E5" w14:textId="77777777" w:rsidR="00370A14" w:rsidRPr="00370A14" w:rsidRDefault="00E251E1" w:rsidP="00B749F9">
      <w:pPr>
        <w:pStyle w:val="Literatur"/>
      </w:pPr>
      <w:r>
        <w:t>Encke, A; Haas, S; Kopp, I; Abholz, H-H; Bode, C; Bootz, F; et al. (2015): AWMF-Registernummer 003-001. S3-Leitlinie: Prophylaxe der</w:t>
      </w:r>
      <w:r>
        <w:t xml:space="preserve"> venösen Thromboembolie (VTE) [Langfassung]. 2. komplett überarbeitete Auflage. Stand: 15.10.2015. Berlin [u. a.]: AWMF [Arbeitsgemeinschaft der Wissenschaftlichen Medizinischen Fachgesellschaften] [u. a.]. URL: http://www.awmf.org/uploads/tx_szleitlinien/</w:t>
      </w:r>
      <w:r>
        <w:t>003-001l_S3_VTE-Prophylaxe_2015-12.pdf (abgerufen am: 09.01.2019).</w:t>
      </w:r>
    </w:p>
    <w:p w14:paraId="0C6F22BF" w14:textId="77777777" w:rsidR="00370A14" w:rsidRPr="00370A14" w:rsidRDefault="00E251E1" w:rsidP="00B749F9">
      <w:pPr>
        <w:pStyle w:val="Literatur"/>
      </w:pPr>
    </w:p>
    <w:p w14:paraId="1E94ABAA" w14:textId="77777777" w:rsidR="00370A14" w:rsidRPr="00370A14" w:rsidRDefault="00E251E1" w:rsidP="00B749F9">
      <w:pPr>
        <w:pStyle w:val="Literatur"/>
      </w:pPr>
      <w:r>
        <w:t>Feinglass, J; Koo, S; Koh, J (2004): Revision Total Knee Arthroplasty Complication Rates in Northern Illinois. Clinical Orthopaedics and Related Research (429): 279-285. DOI: 10.1097/01.bl</w:t>
      </w:r>
      <w:r>
        <w:t>o.0000137563.27841.e9.</w:t>
      </w:r>
    </w:p>
    <w:p w14:paraId="488A6E07" w14:textId="77777777" w:rsidR="00370A14" w:rsidRPr="00370A14" w:rsidRDefault="00E251E1" w:rsidP="00B749F9">
      <w:pPr>
        <w:pStyle w:val="Literatur"/>
      </w:pPr>
    </w:p>
    <w:p w14:paraId="01ABD126" w14:textId="77777777" w:rsidR="00370A14" w:rsidRPr="00370A14" w:rsidRDefault="00E251E1" w:rsidP="00B749F9">
      <w:pPr>
        <w:pStyle w:val="Literatur"/>
      </w:pPr>
      <w:r>
        <w:t>Hitos, K; Fletcher, JP (2006): Venous thromboembolism following primary total knee arthroplasty. International Angiology 25(4): 343-351.</w:t>
      </w:r>
    </w:p>
    <w:p w14:paraId="378340AC" w14:textId="77777777" w:rsidR="00370A14" w:rsidRPr="00370A14" w:rsidRDefault="00E251E1" w:rsidP="00B749F9">
      <w:pPr>
        <w:pStyle w:val="Literatur"/>
      </w:pPr>
    </w:p>
    <w:p w14:paraId="4154E439" w14:textId="77777777" w:rsidR="00370A14" w:rsidRPr="00370A14" w:rsidRDefault="00E251E1" w:rsidP="00B749F9">
      <w:pPr>
        <w:pStyle w:val="Literatur"/>
      </w:pPr>
      <w:r>
        <w:t>Huddleston, JI; Maloney, WJ; Wang, Y; Verzier, N; Hunt, DR; Herndon, JH (2009): Adverse Events After Total Knee Arthroplasty. A National Medicare Study. Journal of Arthroplasty 24(6, Suppl. 1): 95-100. DOI: 10.1016/j.arth.2009.05.001.</w:t>
      </w:r>
    </w:p>
    <w:p w14:paraId="70C43219" w14:textId="77777777" w:rsidR="00370A14" w:rsidRPr="00370A14" w:rsidRDefault="00E251E1" w:rsidP="00B749F9">
      <w:pPr>
        <w:pStyle w:val="Literatur"/>
      </w:pPr>
    </w:p>
    <w:p w14:paraId="31C2EFA8" w14:textId="77777777" w:rsidR="00370A14" w:rsidRPr="00370A14" w:rsidRDefault="00E251E1" w:rsidP="00B749F9">
      <w:pPr>
        <w:pStyle w:val="Literatur"/>
      </w:pPr>
      <w:r>
        <w:t>Memtsoudis, SG; Gonz</w:t>
      </w:r>
      <w:r>
        <w:t>ález Della Valle, A; Besculides, MC; Gaber, L; Sculco, TP (2008): In-hospital Complications and Mortality of Unilateral, Bilateral, and Revision TKA: Based on an estimate of 4,159,661 Discharges. Clinical Orthopaedics and Related Research 466(11): 2617-262</w:t>
      </w:r>
      <w:r>
        <w:t>7. DOI: 10.1007/s11999-008-0402-5.</w:t>
      </w:r>
    </w:p>
    <w:p w14:paraId="1E70BC33" w14:textId="77777777" w:rsidR="00E46E82" w:rsidRDefault="00E46E82">
      <w:pPr>
        <w:sectPr w:rsidR="00E46E82" w:rsidSect="00AA769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65F0C4E5" w14:textId="77777777" w:rsidR="006D1B0D" w:rsidRDefault="00E251E1" w:rsidP="0004540C">
      <w:pPr>
        <w:pStyle w:val="berschrift1ohneGliederung"/>
      </w:pPr>
      <w:bookmarkStart w:id="31" w:name="_Toc38893635"/>
      <w:r>
        <w:lastRenderedPageBreak/>
        <w:t>Gruppe: Spezifische Komplikationen</w:t>
      </w:r>
      <w:bookmarkEnd w:id="31"/>
    </w:p>
    <w:tbl>
      <w:tblPr>
        <w:tblStyle w:val="IQTIGStandard"/>
        <w:tblW w:w="5000" w:type="pct"/>
        <w:tblLook w:val="0480" w:firstRow="0" w:lastRow="0" w:firstColumn="1" w:lastColumn="0" w:noHBand="0" w:noVBand="1"/>
      </w:tblPr>
      <w:tblGrid>
        <w:gridCol w:w="1985"/>
        <w:gridCol w:w="7086"/>
      </w:tblGrid>
      <w:tr w:rsidR="00C8258D" w:rsidRPr="00743DF3" w14:paraId="34B1C0A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60BE7342" w14:textId="77777777" w:rsidR="00C8258D" w:rsidRDefault="00E251E1" w:rsidP="002E7D86">
            <w:pPr>
              <w:pStyle w:val="Tabellenkopf"/>
            </w:pPr>
            <w:r>
              <w:t>Bezeichnung Gruppe</w:t>
            </w:r>
          </w:p>
        </w:tc>
        <w:tc>
          <w:tcPr>
            <w:tcW w:w="3906" w:type="pct"/>
            <w:tcBorders>
              <w:bottom w:val="single" w:sz="8" w:space="0" w:color="005051"/>
            </w:tcBorders>
          </w:tcPr>
          <w:p w14:paraId="0558A4AA" w14:textId="77777777" w:rsidR="00C8258D" w:rsidRDefault="00E251E1" w:rsidP="00152136">
            <w:pPr>
              <w:pStyle w:val="Tabellentext"/>
            </w:pPr>
            <w:r>
              <w:t>Spezifische Komplikationen</w:t>
            </w:r>
          </w:p>
        </w:tc>
      </w:tr>
      <w:tr w:rsidR="00AF0AAF" w:rsidRPr="00743DF3" w14:paraId="36AE6027"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237ED81" w14:textId="77777777" w:rsidR="00AF0AAF" w:rsidRPr="00743DF3" w:rsidRDefault="00E251E1"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569F41DB" w14:textId="77777777" w:rsidR="00AF0AAF" w:rsidRPr="00743DF3" w:rsidRDefault="00E251E1" w:rsidP="00152136">
            <w:pPr>
              <w:pStyle w:val="Tabellentext"/>
            </w:pPr>
            <w:r>
              <w:t>Selten spezifische Komplikationen</w:t>
            </w:r>
          </w:p>
        </w:tc>
      </w:tr>
    </w:tbl>
    <w:p w14:paraId="5AAB79BB" w14:textId="77777777" w:rsidR="00AF0AAF" w:rsidRDefault="00E251E1" w:rsidP="00E40CDC">
      <w:pPr>
        <w:pStyle w:val="Absatzberschriftebene2nurinNavigation"/>
      </w:pPr>
      <w:r>
        <w:t>Hintergrund</w:t>
      </w:r>
    </w:p>
    <w:p w14:paraId="7F69D24C" w14:textId="77777777" w:rsidR="00370A14" w:rsidRPr="00370A14" w:rsidRDefault="00E251E1" w:rsidP="00A64D53">
      <w:pPr>
        <w:pStyle w:val="Standardlinksbndig"/>
      </w:pPr>
      <w:r>
        <w:t>Die systematische Erfassung von Komplikationen im Zusammenhang mit der endoprothetischen Versorgung des Kniegelenks kann Auskunft über die Versorgungsqualität geben. Es können Defizitbereiche in der Versorgung offenlegt werden sowie ein Anstoß zur Implemen</w:t>
      </w:r>
      <w:r>
        <w:t>tierung und Steuerung von Strategien zur Qualitätsverbesserung gegeben werden. Das Auftreten postoperativer Komplikationen ist mit einem längeren Krankenhausaufenthalt sowie einem erhöhten Mortalitätsrisiko assoziiert (Huddleston et al. 2009, Memtsoudis et</w:t>
      </w:r>
      <w:r>
        <w:t xml:space="preserve"> al. 2008). </w:t>
      </w:r>
      <w:r>
        <w:br/>
        <w:t xml:space="preserve"> </w:t>
      </w:r>
      <w:r>
        <w:br/>
        <w:t>Gefäßverletzungen stellen mit einer Auftretenshäufigkeit von etwa 0,08 % bzw. bis zu 0,36 % für den intra- und frühen postoperativen Zeitraum bis 30 Tage im Zusammenhang mit Erstimplantation von Knieendoprothesen bzw. Wechseloperationen eine</w:t>
      </w:r>
      <w:r>
        <w:t xml:space="preserve"> seltene, aber schwerwiegende Komplikation dar und können im ungünstigsten Fall zur Amputation des Unterschenkels führen (Abularrage et al. 2008, Calligaro et al. 2003). </w:t>
      </w:r>
      <w:r>
        <w:br/>
        <w:t xml:space="preserve"> </w:t>
      </w:r>
      <w:r>
        <w:br/>
        <w:t>Verletzungen peripherer Nerven sind ebenfalls seltene Ereignisse nach Knieendoproth</w:t>
      </w:r>
      <w:r>
        <w:t xml:space="preserve">esen-Erstimplantationen. So zeigten sich sensorische bzw. senso-motorische Nervenstörungen in 0,2 % der Fälle während des akut-stationären Aufenthalts sowie 0,65 % in der frühen postoperativen Phase (&lt; 3 Monate) (Cushner et al. 2010, Jacob et al. 2011). </w:t>
      </w:r>
      <w:r>
        <w:br/>
        <w:t xml:space="preserve"> </w:t>
      </w:r>
      <w:r>
        <w:br/>
        <w:t>Peri- und postoperative Frakturen stellen eine seltene, aber schwerwiegende Komplikation im Zusammenhang mit einer Knieendoprothese dar. Eine Studie zeigte eine Auftretenshäufigkeit von 0,1 % während des akut-stationären Aufenthalts (Cushner et al. 2010).</w:t>
      </w:r>
      <w:r>
        <w:t xml:space="preserve"> Eine andere Studie ermittelte eine intra-operative Fraktur- bzw. Fissurrate von 2,2 % (Pinaroli et al. 2009). Es liegen Hinweise in der Literatur vor, dass das Sterberisiko nach periprothetischer Fraktur erhöht ist (Bhattacharyya et al. 2007). Periprothet</w:t>
      </w:r>
      <w:r>
        <w:t>ische Frakturen treten bei der Erstimplantation einer unikondylären Schlittenprothese im Vergleich zu den Knieendoprothesen seltener auf. In der Literatur werden lediglich Einzelfälle berichtet (Vardi und Strover 2004). Periprothetische Frakturen sind in d</w:t>
      </w:r>
      <w:r>
        <w:t>er Revisionsendoprothetik bekannte Komplikationen, die bei der Implantatentfernung, Entfernung des Knochenzements, Schaftpräparation und Implantation gleichermaßen auftreten können. In einer Meta-Analyse zeigte sich eine Frakturrate von 7,1 % des kniegelen</w:t>
      </w:r>
      <w:r>
        <w:t xml:space="preserve">knahen Schienbeinanteils und Frakturraten von 3,1 % bzw. 2,9 % für dislozierte bzw. nicht dislozierte Frakturen des kniegelenknahen Oberschenkels (Saleh et al. 2002). </w:t>
      </w:r>
      <w:r>
        <w:br/>
        <w:t xml:space="preserve"> </w:t>
      </w:r>
      <w:r>
        <w:br/>
        <w:t>Wundinfektionen in der endoprothetischen Gelenkchirurgie sind gefürchtete Komplikation</w:t>
      </w:r>
      <w:r>
        <w:t>en, da sie das operative Ergebnis erheblich beeinträchtigen können. Sie stellen eine wesentliche Ursache für die Notwendigkeit stationärer Wiederaufnahmen und Reoperationen dar (Jämsen et al. 2009a, Babkin et al. 2007). Infizierte Endoprothesen können vorz</w:t>
      </w:r>
      <w:r>
        <w:t>eitige Wechseloperationen erforderlich machen oder zu einer operativen Versteifung des Kniegelenks führen. Postoperative Wundinfektionen können folglich mit einem prolongierten Krankenhausaufenthalt und einem erweiterten Behandlungsaufwand sowie zusätzlich</w:t>
      </w:r>
      <w:r>
        <w:t xml:space="preserve">en Kosten verbunden sein. Die Gesamtrate postoperativer behandlungsbedürftiger Wundkomplikationen lag in einer Studie bei 0,33 % innerhalb von 30 Tagen nach dem Eingriff (Galat et al. 2009). Für den Zeitraum des akut-stationären Aufenthalts finden sich in </w:t>
      </w:r>
      <w:r>
        <w:t xml:space="preserve">der Literatur Auftretenshäufigkeiten von 0,4 % (Cushner et al. 2010). Ein relevanter Anteil der postoperativ auftretenden Wundinfektionen tritt nach der Entlassung aus der stationären Versorgung auf, bzw. wird erst dann </w:t>
      </w:r>
      <w:r>
        <w:lastRenderedPageBreak/>
        <w:t>erkannt (Cushner et al. 2010). In de</w:t>
      </w:r>
      <w:r>
        <w:t xml:space="preserve">r Literatur wird die Rate an postoperativen tiefen Wundinfektionen innerhalb eines Jahres mit 1,4 % angegeben, davon traten 60 % innerhalb eines Zeitraums von &lt; 1 Monat auf (Levent et al. 2010). </w:t>
      </w:r>
      <w:r>
        <w:br/>
        <w:t xml:space="preserve"> </w:t>
      </w:r>
      <w:r>
        <w:br/>
        <w:t>Wundhämatome oder Nachblutungen können als operationsbedin</w:t>
      </w:r>
      <w:r>
        <w:t>gte Komplikationen etwa durch Gefäßverletzungen oder Gewebetraumata, darüber hinaus im Zusammenhang mit der Beeinträchtigung der Blutgerinnung, entstehen (Galat et al. 2008, Turpie et al. 2002). Für den akut-stationären Zeitraum finden sich in der Literatu</w:t>
      </w:r>
      <w:r>
        <w:t>r je nach Definition Gesamtkomplikationsraten für Blutungsereignisse zwischen 0,83 % und 1,7 % (Cushner et al. 2010, Huddleston et al. 2009). In der Registerstudie von Cushner et al. (2010) wiesen Patientinnen und Patienten in 0,3 % der Fälle eine verlänge</w:t>
      </w:r>
      <w:r>
        <w:t>rte Verweildauer aufgrund von Blutungsereignissen auf und in 0,3 % war eine Hämatomausräumung erforderlich. Für die frühe postoperative Phase (&lt; 1 Monat) bestätigt eine Studie diese Ergebnisse und gibt in 0,24 % der Fälle das Vorliegen behandlungsbedürftig</w:t>
      </w:r>
      <w:r>
        <w:t>er Hämatome an (Galat et al. 2008). In der SIGN Leitlinie (SIGN 2014) wird auf eine randomisierte Doppel-Blind-Studie bei elektiven Kniegelenkersatz verwiesen, bei der eine schwere oder klinisch signifikante Blutung unter Gabe von niedermolekularem Heparin</w:t>
      </w:r>
      <w:r>
        <w:t xml:space="preserve"> auftrat und zwar bei 5 % der Studienteilnehmer unter Apixaban-Gabe und bei 4 % der Studienteilnehmer unter Enoxaparin-Gabe. </w:t>
      </w:r>
      <w:r>
        <w:br/>
        <w:t xml:space="preserve"> </w:t>
      </w:r>
      <w:r>
        <w:br/>
        <w:t>Des Weiteren werden zu diesem Indikator folgende Literaturquellen im Abschlussbericht zur Knieendoprothesenversorgung des AQUA-I</w:t>
      </w:r>
      <w:r>
        <w:t>nstitutes (AQUA 2012) genannt: ACHS (2017), Ackroyd et al. (2002), AHRQ (2017), Alden et al. (2010), Alemparte et al. (2002), Aleto et al. (2008), Appleton et al. (2006), AQUA (2011a), AQUA (2011b), Barrack et al. (2000), Bjørnarå et al. (2006), Blom et al</w:t>
      </w:r>
      <w:r>
        <w:t>. (2004), Böhm et al. (2000), Callahan et al. (1995), Caveney und Caveney (1996), Clark et al. (2010), CQC (2009), W-Dahl et al. (2010a), W-Dahl et al. (2010b), Dobbs et al. (2005), Dorr et al. (2007), Douketis et al. (2002), Drinkwater und Neil (1995), Du</w:t>
      </w:r>
      <w:r>
        <w:t>dley et al. (2008), Eikelboom et al. (2001), Fehring et al. (2010), Feinglass et al. (2004), Frosch et al. (2004), Gain et al. (2000), Gerkens et al. (2010), Gioe et al. (2007), Gruner et al. (2004), Gupta et al. (2007), Hervey et al. (2003), Huotari und L</w:t>
      </w:r>
      <w:r>
        <w:t>yytikäinen (2016), Huotari et al. (2010), Husted et al. (2010), Husted et al. (2011), Jämsen et al. (2009b), Julin et al. (2010), Keeney et al. (2011), Kim et al. (2009), Kordelle et al. (2004), Koskinen et al. (2007), Kumar et al. (1998), Lee und Lotke (2</w:t>
      </w:r>
      <w:r>
        <w:t>011), Lewold et al. (1998), Lombardi et al. (2001), Luscombe et al. (2009), Martin et al. (2004), MacPherson et al. (1999), Meek et al. (2011), Mortazavi et al. (2010), Núñez et al. (2009), Oduwole et al. (2010), Pakos et al. (2005), Park et al. (2008), Pa</w:t>
      </w:r>
      <w:r>
        <w:t>rvizi et al. (2001), Perka et al. (2000), Piedade et al. (2009), Rauh und Krackow (2004), Robertsson et al. (1997), Rothwell et al. (2010), Rousseau et al. (2008), Schrama et al. (2010), Sheng et al. (2006), Sherrell et al. (2011), Stefánsdóttir et al. (20</w:t>
      </w:r>
      <w:r>
        <w:t>08), Vardi und Strover (2004), Vessely et al. (2006), Willson et al. (2009), Xing et al. (2008), Yasunaga et al. (2009), Zmistowski et al. (2011), Zywiel et al. (2011), BQS ([2009]).</w:t>
      </w:r>
    </w:p>
    <w:p w14:paraId="19B5A5DF" w14:textId="77777777" w:rsidR="00E46E82" w:rsidRDefault="00E46E82">
      <w:pPr>
        <w:sectPr w:rsidR="00E46E82" w:rsidSect="000A3778">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68A92404" w14:textId="77777777" w:rsidR="00293DEF" w:rsidRDefault="00E251E1" w:rsidP="000361A4">
      <w:pPr>
        <w:pStyle w:val="berschrift2ohneGliederung"/>
      </w:pPr>
      <w:bookmarkStart w:id="32" w:name="_Toc38893636"/>
      <w:r>
        <w:lastRenderedPageBreak/>
        <w:t>54124: Spezifische Komplikationen bei elektiver Knieendoprothesen-Erstimplantation</w:t>
      </w:r>
      <w:bookmarkEnd w:id="32"/>
    </w:p>
    <w:p w14:paraId="3BD79CA6" w14:textId="77777777" w:rsidR="005037D0" w:rsidRPr="005037D0" w:rsidRDefault="00E251E1" w:rsidP="00447106">
      <w:pPr>
        <w:pStyle w:val="Absatzberschriftebene3nurinNavigation"/>
      </w:pPr>
      <w:r>
        <w:t>Verwendete Datenfelder</w:t>
      </w:r>
    </w:p>
    <w:p w14:paraId="59A1550F"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E51EEA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D49089A" w14:textId="77777777" w:rsidR="000F0644" w:rsidRPr="009E2B0C" w:rsidRDefault="00E251E1" w:rsidP="000361A4">
            <w:pPr>
              <w:pStyle w:val="Tabellenkopf"/>
            </w:pPr>
            <w:r>
              <w:t>Item</w:t>
            </w:r>
          </w:p>
        </w:tc>
        <w:tc>
          <w:tcPr>
            <w:tcW w:w="1075" w:type="pct"/>
          </w:tcPr>
          <w:p w14:paraId="15DBC1DB" w14:textId="77777777" w:rsidR="000F0644" w:rsidRPr="009E2B0C" w:rsidRDefault="00E251E1" w:rsidP="000361A4">
            <w:pPr>
              <w:pStyle w:val="Tabellenkopf"/>
            </w:pPr>
            <w:r>
              <w:t>Bezeichnung</w:t>
            </w:r>
          </w:p>
        </w:tc>
        <w:tc>
          <w:tcPr>
            <w:tcW w:w="326" w:type="pct"/>
          </w:tcPr>
          <w:p w14:paraId="2AA8B418" w14:textId="77777777" w:rsidR="000F0644" w:rsidRPr="009E2B0C" w:rsidRDefault="00E251E1" w:rsidP="000361A4">
            <w:pPr>
              <w:pStyle w:val="Tabellenkopf"/>
            </w:pPr>
            <w:r>
              <w:t>M/K</w:t>
            </w:r>
          </w:p>
        </w:tc>
        <w:tc>
          <w:tcPr>
            <w:tcW w:w="1646" w:type="pct"/>
          </w:tcPr>
          <w:p w14:paraId="2511C5C7" w14:textId="77777777" w:rsidR="000F0644" w:rsidRPr="009E2B0C" w:rsidRDefault="00E251E1" w:rsidP="000361A4">
            <w:pPr>
              <w:pStyle w:val="Tabellenkopf"/>
            </w:pPr>
            <w:r>
              <w:t>Schlüssel/Formel</w:t>
            </w:r>
          </w:p>
        </w:tc>
        <w:tc>
          <w:tcPr>
            <w:tcW w:w="1328" w:type="pct"/>
          </w:tcPr>
          <w:p w14:paraId="35DD1A97" w14:textId="77777777" w:rsidR="000F0644" w:rsidRPr="009E2B0C" w:rsidRDefault="00E251E1" w:rsidP="000361A4">
            <w:pPr>
              <w:pStyle w:val="Tabellenkopf"/>
            </w:pPr>
            <w:r>
              <w:t>Feldname</w:t>
            </w:r>
            <w:r>
              <w:t xml:space="preserve">  </w:t>
            </w:r>
          </w:p>
        </w:tc>
      </w:tr>
      <w:tr w:rsidR="00275B01" w:rsidRPr="00743DF3" w14:paraId="540A9F6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3CF6FA" w14:textId="77777777" w:rsidR="000F0644" w:rsidRPr="00743DF3" w:rsidRDefault="00E251E1" w:rsidP="000361A4">
            <w:pPr>
              <w:pStyle w:val="Tabellentext"/>
            </w:pPr>
            <w:r>
              <w:t>24:PROZ</w:t>
            </w:r>
          </w:p>
        </w:tc>
        <w:tc>
          <w:tcPr>
            <w:tcW w:w="1075" w:type="pct"/>
          </w:tcPr>
          <w:p w14:paraId="45DB8FCA" w14:textId="77777777" w:rsidR="000F0644" w:rsidRPr="00743DF3" w:rsidRDefault="00E251E1" w:rsidP="000361A4">
            <w:pPr>
              <w:pStyle w:val="Tabellentext"/>
            </w:pPr>
            <w:r>
              <w:t>Art des Eingriffs</w:t>
            </w:r>
          </w:p>
        </w:tc>
        <w:tc>
          <w:tcPr>
            <w:tcW w:w="326" w:type="pct"/>
          </w:tcPr>
          <w:p w14:paraId="1328105A" w14:textId="77777777" w:rsidR="000F0644" w:rsidRPr="00743DF3" w:rsidRDefault="00E251E1" w:rsidP="000361A4">
            <w:pPr>
              <w:pStyle w:val="Tabellentext"/>
            </w:pPr>
            <w:r>
              <w:t>M</w:t>
            </w:r>
          </w:p>
        </w:tc>
        <w:tc>
          <w:tcPr>
            <w:tcW w:w="1646" w:type="pct"/>
          </w:tcPr>
          <w:p w14:paraId="0308099E" w14:textId="77777777" w:rsidR="000F0644" w:rsidRPr="00743DF3" w:rsidRDefault="00E251E1" w:rsidP="00177070">
            <w:pPr>
              <w:pStyle w:val="Tabellentext"/>
              <w:ind w:left="453" w:hanging="340"/>
            </w:pPr>
            <w:r>
              <w:t>1 =</w:t>
            </w:r>
            <w:r>
              <w:tab/>
              <w:t>elektive Knie-Endoprothesen-Erstimplantation</w:t>
            </w:r>
          </w:p>
          <w:p w14:paraId="6665995C" w14:textId="77777777" w:rsidR="000F0644" w:rsidRPr="00743DF3" w:rsidRDefault="00E251E1" w:rsidP="00177070">
            <w:pPr>
              <w:pStyle w:val="Tabellentext"/>
              <w:ind w:left="453" w:hanging="340"/>
            </w:pPr>
            <w:r>
              <w:t>2 =</w:t>
            </w:r>
            <w:r>
              <w:tab/>
              <w:t>einzeitiger Wechsel bzw. Komponentenwechsel</w:t>
            </w:r>
          </w:p>
          <w:p w14:paraId="62B949A5" w14:textId="77777777" w:rsidR="000F0644" w:rsidRPr="00743DF3" w:rsidRDefault="00E251E1" w:rsidP="00177070">
            <w:pPr>
              <w:pStyle w:val="Tabellentext"/>
              <w:ind w:left="453" w:hanging="340"/>
            </w:pPr>
            <w:r>
              <w:t>3 =</w:t>
            </w:r>
            <w:r>
              <w:tab/>
              <w:t>Reimplantationen im Rah</w:t>
            </w:r>
            <w:r>
              <w:t>men eines zweizeitigen Wechsels bzw. Komponentenwechsels</w:t>
            </w:r>
          </w:p>
        </w:tc>
        <w:tc>
          <w:tcPr>
            <w:tcW w:w="1328" w:type="pct"/>
          </w:tcPr>
          <w:p w14:paraId="794B2D02" w14:textId="77777777" w:rsidR="000F0644" w:rsidRPr="00743DF3" w:rsidRDefault="00E251E1" w:rsidP="000361A4">
            <w:pPr>
              <w:pStyle w:val="Tabellentext"/>
            </w:pPr>
            <w:r>
              <w:t>ARTEINGRIFFKNIE</w:t>
            </w:r>
          </w:p>
        </w:tc>
      </w:tr>
      <w:tr w:rsidR="00275B01" w:rsidRPr="00743DF3" w14:paraId="1AB0779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6925863" w14:textId="77777777" w:rsidR="000F0644" w:rsidRPr="00743DF3" w:rsidRDefault="00E251E1" w:rsidP="000361A4">
            <w:pPr>
              <w:pStyle w:val="Tabellentext"/>
            </w:pPr>
            <w:r>
              <w:t>46.1:PROZ</w:t>
            </w:r>
          </w:p>
        </w:tc>
        <w:tc>
          <w:tcPr>
            <w:tcW w:w="1075" w:type="pct"/>
          </w:tcPr>
          <w:p w14:paraId="27558E41" w14:textId="77777777" w:rsidR="000F0644" w:rsidRPr="00743DF3" w:rsidRDefault="00E251E1" w:rsidP="000361A4">
            <w:pPr>
              <w:pStyle w:val="Tabellentext"/>
            </w:pPr>
            <w:r>
              <w:t>primäre Implantatfehllage</w:t>
            </w:r>
          </w:p>
        </w:tc>
        <w:tc>
          <w:tcPr>
            <w:tcW w:w="326" w:type="pct"/>
          </w:tcPr>
          <w:p w14:paraId="183F279C" w14:textId="77777777" w:rsidR="000F0644" w:rsidRPr="00743DF3" w:rsidRDefault="00E251E1" w:rsidP="000361A4">
            <w:pPr>
              <w:pStyle w:val="Tabellentext"/>
            </w:pPr>
            <w:r>
              <w:t>K</w:t>
            </w:r>
          </w:p>
        </w:tc>
        <w:tc>
          <w:tcPr>
            <w:tcW w:w="1646" w:type="pct"/>
          </w:tcPr>
          <w:p w14:paraId="49DF56E6" w14:textId="77777777" w:rsidR="000F0644" w:rsidRPr="00743DF3" w:rsidRDefault="00E251E1" w:rsidP="00177070">
            <w:pPr>
              <w:pStyle w:val="Tabellentext"/>
              <w:ind w:left="453" w:hanging="340"/>
            </w:pPr>
            <w:r>
              <w:t>1 =</w:t>
            </w:r>
            <w:r>
              <w:tab/>
              <w:t>Femur-Komponente</w:t>
            </w:r>
          </w:p>
          <w:p w14:paraId="18159D7C" w14:textId="77777777" w:rsidR="000F0644" w:rsidRPr="00743DF3" w:rsidRDefault="00E251E1" w:rsidP="00177070">
            <w:pPr>
              <w:pStyle w:val="Tabellentext"/>
              <w:ind w:left="453" w:hanging="340"/>
            </w:pPr>
            <w:r>
              <w:t>2 =</w:t>
            </w:r>
            <w:r>
              <w:tab/>
              <w:t>Tibia-Komponente</w:t>
            </w:r>
          </w:p>
        </w:tc>
        <w:tc>
          <w:tcPr>
            <w:tcW w:w="1328" w:type="pct"/>
          </w:tcPr>
          <w:p w14:paraId="10474F0E" w14:textId="77777777" w:rsidR="000F0644" w:rsidRPr="00743DF3" w:rsidRDefault="00E251E1" w:rsidP="000361A4">
            <w:pPr>
              <w:pStyle w:val="Tabellentext"/>
            </w:pPr>
            <w:r>
              <w:t>IMPLANTATFEHLLAGEKNIE</w:t>
            </w:r>
          </w:p>
        </w:tc>
      </w:tr>
      <w:tr w:rsidR="00275B01" w:rsidRPr="00743DF3" w14:paraId="2F7FA70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E9D6B0" w14:textId="77777777" w:rsidR="000F0644" w:rsidRPr="00743DF3" w:rsidRDefault="00E251E1" w:rsidP="000361A4">
            <w:pPr>
              <w:pStyle w:val="Tabellentext"/>
            </w:pPr>
            <w:r>
              <w:t>46.2:PROZ</w:t>
            </w:r>
          </w:p>
        </w:tc>
        <w:tc>
          <w:tcPr>
            <w:tcW w:w="1075" w:type="pct"/>
          </w:tcPr>
          <w:p w14:paraId="6BDE2C86" w14:textId="77777777" w:rsidR="000F0644" w:rsidRPr="00743DF3" w:rsidRDefault="00E251E1" w:rsidP="000361A4">
            <w:pPr>
              <w:pStyle w:val="Tabellentext"/>
            </w:pPr>
            <w:r>
              <w:t>sekundäre Implantatdislokation</w:t>
            </w:r>
          </w:p>
        </w:tc>
        <w:tc>
          <w:tcPr>
            <w:tcW w:w="326" w:type="pct"/>
          </w:tcPr>
          <w:p w14:paraId="455F03FF" w14:textId="77777777" w:rsidR="000F0644" w:rsidRPr="00743DF3" w:rsidRDefault="00E251E1" w:rsidP="000361A4">
            <w:pPr>
              <w:pStyle w:val="Tabellentext"/>
            </w:pPr>
            <w:r>
              <w:t>K</w:t>
            </w:r>
          </w:p>
        </w:tc>
        <w:tc>
          <w:tcPr>
            <w:tcW w:w="1646" w:type="pct"/>
          </w:tcPr>
          <w:p w14:paraId="69291617" w14:textId="77777777" w:rsidR="000F0644" w:rsidRPr="00743DF3" w:rsidRDefault="00E251E1" w:rsidP="00177070">
            <w:pPr>
              <w:pStyle w:val="Tabellentext"/>
              <w:ind w:left="453" w:hanging="340"/>
            </w:pPr>
            <w:r>
              <w:t>1 =</w:t>
            </w:r>
            <w:r>
              <w:tab/>
              <w:t>ja</w:t>
            </w:r>
          </w:p>
        </w:tc>
        <w:tc>
          <w:tcPr>
            <w:tcW w:w="1328" w:type="pct"/>
          </w:tcPr>
          <w:p w14:paraId="684162FE" w14:textId="77777777" w:rsidR="000F0644" w:rsidRPr="00743DF3" w:rsidRDefault="00E251E1" w:rsidP="000361A4">
            <w:pPr>
              <w:pStyle w:val="Tabellentext"/>
            </w:pPr>
            <w:r>
              <w:t>IMPLANTATDSLOKATION</w:t>
            </w:r>
          </w:p>
        </w:tc>
      </w:tr>
      <w:tr w:rsidR="00275B01" w:rsidRPr="00743DF3" w14:paraId="3575470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37A1F1" w14:textId="77777777" w:rsidR="000F0644" w:rsidRPr="00743DF3" w:rsidRDefault="00E251E1" w:rsidP="000361A4">
            <w:pPr>
              <w:pStyle w:val="Tabellentext"/>
            </w:pPr>
            <w:r>
              <w:t>46.3:PROZ</w:t>
            </w:r>
          </w:p>
        </w:tc>
        <w:tc>
          <w:tcPr>
            <w:tcW w:w="1075" w:type="pct"/>
          </w:tcPr>
          <w:p w14:paraId="244C71B2" w14:textId="77777777" w:rsidR="000F0644" w:rsidRPr="00743DF3" w:rsidRDefault="00E251E1" w:rsidP="000361A4">
            <w:pPr>
              <w:pStyle w:val="Tabellentext"/>
            </w:pPr>
            <w:r>
              <w:t>postoperative Luxation des künstlichen Gelenkes</w:t>
            </w:r>
          </w:p>
        </w:tc>
        <w:tc>
          <w:tcPr>
            <w:tcW w:w="326" w:type="pct"/>
          </w:tcPr>
          <w:p w14:paraId="23B276A8" w14:textId="77777777" w:rsidR="000F0644" w:rsidRPr="00743DF3" w:rsidRDefault="00E251E1" w:rsidP="000361A4">
            <w:pPr>
              <w:pStyle w:val="Tabellentext"/>
            </w:pPr>
            <w:r>
              <w:t>K</w:t>
            </w:r>
          </w:p>
        </w:tc>
        <w:tc>
          <w:tcPr>
            <w:tcW w:w="1646" w:type="pct"/>
          </w:tcPr>
          <w:p w14:paraId="107EDF54" w14:textId="77777777" w:rsidR="000F0644" w:rsidRPr="00743DF3" w:rsidRDefault="00E251E1" w:rsidP="00177070">
            <w:pPr>
              <w:pStyle w:val="Tabellentext"/>
              <w:ind w:left="453" w:hanging="340"/>
            </w:pPr>
            <w:r>
              <w:t>1 =</w:t>
            </w:r>
            <w:r>
              <w:tab/>
              <w:t>ja</w:t>
            </w:r>
          </w:p>
        </w:tc>
        <w:tc>
          <w:tcPr>
            <w:tcW w:w="1328" w:type="pct"/>
          </w:tcPr>
          <w:p w14:paraId="6E4A5A40" w14:textId="77777777" w:rsidR="000F0644" w:rsidRPr="00743DF3" w:rsidRDefault="00E251E1" w:rsidP="000361A4">
            <w:pPr>
              <w:pStyle w:val="Tabellentext"/>
            </w:pPr>
            <w:r>
              <w:t>LUXKUENSTGELENK</w:t>
            </w:r>
          </w:p>
        </w:tc>
      </w:tr>
      <w:tr w:rsidR="00275B01" w:rsidRPr="00743DF3" w14:paraId="35A069F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33BD06" w14:textId="77777777" w:rsidR="000F0644" w:rsidRPr="00743DF3" w:rsidRDefault="00E251E1" w:rsidP="000361A4">
            <w:pPr>
              <w:pStyle w:val="Tabellentext"/>
            </w:pPr>
            <w:r>
              <w:t>46.4:PROZ</w:t>
            </w:r>
          </w:p>
        </w:tc>
        <w:tc>
          <w:tcPr>
            <w:tcW w:w="1075" w:type="pct"/>
          </w:tcPr>
          <w:p w14:paraId="2EE78053" w14:textId="77777777" w:rsidR="000F0644" w:rsidRPr="00743DF3" w:rsidRDefault="00E251E1" w:rsidP="000361A4">
            <w:pPr>
              <w:pStyle w:val="Tabellentext"/>
            </w:pPr>
            <w:r>
              <w:t>Patellafehlstellung</w:t>
            </w:r>
          </w:p>
        </w:tc>
        <w:tc>
          <w:tcPr>
            <w:tcW w:w="326" w:type="pct"/>
          </w:tcPr>
          <w:p w14:paraId="0232AE6C" w14:textId="77777777" w:rsidR="000F0644" w:rsidRPr="00743DF3" w:rsidRDefault="00E251E1" w:rsidP="000361A4">
            <w:pPr>
              <w:pStyle w:val="Tabellentext"/>
            </w:pPr>
            <w:r>
              <w:t>K</w:t>
            </w:r>
          </w:p>
        </w:tc>
        <w:tc>
          <w:tcPr>
            <w:tcW w:w="1646" w:type="pct"/>
          </w:tcPr>
          <w:p w14:paraId="6D5A1689" w14:textId="77777777" w:rsidR="000F0644" w:rsidRPr="00743DF3" w:rsidRDefault="00E251E1" w:rsidP="00177070">
            <w:pPr>
              <w:pStyle w:val="Tabellentext"/>
              <w:ind w:left="453" w:hanging="340"/>
            </w:pPr>
            <w:r>
              <w:t>1 =</w:t>
            </w:r>
            <w:r>
              <w:tab/>
              <w:t>ja</w:t>
            </w:r>
          </w:p>
        </w:tc>
        <w:tc>
          <w:tcPr>
            <w:tcW w:w="1328" w:type="pct"/>
          </w:tcPr>
          <w:p w14:paraId="341F738B" w14:textId="77777777" w:rsidR="000F0644" w:rsidRPr="00743DF3" w:rsidRDefault="00E251E1" w:rsidP="000361A4">
            <w:pPr>
              <w:pStyle w:val="Tabellentext"/>
            </w:pPr>
            <w:r>
              <w:t>PATELLAFEHLSTELLUNGJL</w:t>
            </w:r>
          </w:p>
        </w:tc>
      </w:tr>
      <w:tr w:rsidR="00275B01" w:rsidRPr="00743DF3" w14:paraId="3130465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0D4992" w14:textId="77777777" w:rsidR="000F0644" w:rsidRPr="00743DF3" w:rsidRDefault="00E251E1" w:rsidP="000361A4">
            <w:pPr>
              <w:pStyle w:val="Tabellentext"/>
            </w:pPr>
            <w:r>
              <w:t>46.5:PROZ</w:t>
            </w:r>
          </w:p>
        </w:tc>
        <w:tc>
          <w:tcPr>
            <w:tcW w:w="1075" w:type="pct"/>
          </w:tcPr>
          <w:p w14:paraId="26CC4C05" w14:textId="77777777" w:rsidR="000F0644" w:rsidRPr="00743DF3" w:rsidRDefault="00E251E1" w:rsidP="000361A4">
            <w:pPr>
              <w:pStyle w:val="Tabellentext"/>
            </w:pPr>
            <w:r>
              <w:t>OP- oder interventionsbedürftige/-s Nachblutung/Wundhämatom</w:t>
            </w:r>
          </w:p>
        </w:tc>
        <w:tc>
          <w:tcPr>
            <w:tcW w:w="326" w:type="pct"/>
          </w:tcPr>
          <w:p w14:paraId="068D1777" w14:textId="77777777" w:rsidR="000F0644" w:rsidRPr="00743DF3" w:rsidRDefault="00E251E1" w:rsidP="000361A4">
            <w:pPr>
              <w:pStyle w:val="Tabellentext"/>
            </w:pPr>
            <w:r>
              <w:t>K</w:t>
            </w:r>
          </w:p>
        </w:tc>
        <w:tc>
          <w:tcPr>
            <w:tcW w:w="1646" w:type="pct"/>
          </w:tcPr>
          <w:p w14:paraId="6DC9D3D2" w14:textId="77777777" w:rsidR="000F0644" w:rsidRPr="00743DF3" w:rsidRDefault="00E251E1" w:rsidP="00177070">
            <w:pPr>
              <w:pStyle w:val="Tabellentext"/>
              <w:ind w:left="453" w:hanging="340"/>
            </w:pPr>
            <w:r>
              <w:t>1 =</w:t>
            </w:r>
            <w:r>
              <w:tab/>
              <w:t>ja</w:t>
            </w:r>
          </w:p>
        </w:tc>
        <w:tc>
          <w:tcPr>
            <w:tcW w:w="1328" w:type="pct"/>
          </w:tcPr>
          <w:p w14:paraId="72D003D7" w14:textId="77777777" w:rsidR="000F0644" w:rsidRPr="00743DF3" w:rsidRDefault="00E251E1" w:rsidP="000361A4">
            <w:pPr>
              <w:pStyle w:val="Tabellentext"/>
            </w:pPr>
            <w:r>
              <w:t>HAEMATBLUTUN</w:t>
            </w:r>
          </w:p>
        </w:tc>
      </w:tr>
      <w:tr w:rsidR="00275B01" w:rsidRPr="00743DF3" w14:paraId="78B2275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4066AF8" w14:textId="77777777" w:rsidR="000F0644" w:rsidRPr="00743DF3" w:rsidRDefault="00E251E1" w:rsidP="000361A4">
            <w:pPr>
              <w:pStyle w:val="Tabellentext"/>
            </w:pPr>
            <w:r>
              <w:t>46.6:PROZ</w:t>
            </w:r>
          </w:p>
        </w:tc>
        <w:tc>
          <w:tcPr>
            <w:tcW w:w="1075" w:type="pct"/>
          </w:tcPr>
          <w:p w14:paraId="254261E5" w14:textId="77777777" w:rsidR="000F0644" w:rsidRPr="00743DF3" w:rsidRDefault="00E251E1" w:rsidP="000361A4">
            <w:pPr>
              <w:pStyle w:val="Tabellentext"/>
            </w:pPr>
            <w:r>
              <w:t>OP- oder interventionsbedürftige Gefäßläsion</w:t>
            </w:r>
          </w:p>
        </w:tc>
        <w:tc>
          <w:tcPr>
            <w:tcW w:w="326" w:type="pct"/>
          </w:tcPr>
          <w:p w14:paraId="7EB251B3" w14:textId="77777777" w:rsidR="000F0644" w:rsidRPr="00743DF3" w:rsidRDefault="00E251E1" w:rsidP="000361A4">
            <w:pPr>
              <w:pStyle w:val="Tabellentext"/>
            </w:pPr>
            <w:r>
              <w:t>K</w:t>
            </w:r>
          </w:p>
        </w:tc>
        <w:tc>
          <w:tcPr>
            <w:tcW w:w="1646" w:type="pct"/>
          </w:tcPr>
          <w:p w14:paraId="19F5331F" w14:textId="77777777" w:rsidR="000F0644" w:rsidRPr="00743DF3" w:rsidRDefault="00E251E1" w:rsidP="00177070">
            <w:pPr>
              <w:pStyle w:val="Tabellentext"/>
              <w:ind w:left="453" w:hanging="340"/>
            </w:pPr>
            <w:r>
              <w:t>1 =</w:t>
            </w:r>
            <w:r>
              <w:tab/>
              <w:t>ja</w:t>
            </w:r>
          </w:p>
        </w:tc>
        <w:tc>
          <w:tcPr>
            <w:tcW w:w="1328" w:type="pct"/>
          </w:tcPr>
          <w:p w14:paraId="6EB6DFBC" w14:textId="77777777" w:rsidR="000F0644" w:rsidRPr="00743DF3" w:rsidRDefault="00E251E1" w:rsidP="000361A4">
            <w:pPr>
              <w:pStyle w:val="Tabellentext"/>
            </w:pPr>
            <w:r>
              <w:t>OPINTGEFAESSLAESION</w:t>
            </w:r>
          </w:p>
        </w:tc>
      </w:tr>
      <w:tr w:rsidR="00275B01" w:rsidRPr="00743DF3" w14:paraId="18E94F1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9BC16B" w14:textId="77777777" w:rsidR="000F0644" w:rsidRPr="00743DF3" w:rsidRDefault="00E251E1" w:rsidP="000361A4">
            <w:pPr>
              <w:pStyle w:val="Tabellentext"/>
            </w:pPr>
            <w:r>
              <w:t>46.7:PROZ</w:t>
            </w:r>
          </w:p>
        </w:tc>
        <w:tc>
          <w:tcPr>
            <w:tcW w:w="1075" w:type="pct"/>
          </w:tcPr>
          <w:p w14:paraId="2358021C" w14:textId="77777777" w:rsidR="000F0644" w:rsidRPr="00743DF3" w:rsidRDefault="00E251E1" w:rsidP="000361A4">
            <w:pPr>
              <w:pStyle w:val="Tabellentext"/>
            </w:pPr>
            <w:r>
              <w:t>bei Entlassung persistierender, motorischer Nervenschaden</w:t>
            </w:r>
          </w:p>
        </w:tc>
        <w:tc>
          <w:tcPr>
            <w:tcW w:w="326" w:type="pct"/>
          </w:tcPr>
          <w:p w14:paraId="0255B6A8" w14:textId="77777777" w:rsidR="000F0644" w:rsidRPr="00743DF3" w:rsidRDefault="00E251E1" w:rsidP="000361A4">
            <w:pPr>
              <w:pStyle w:val="Tabellentext"/>
            </w:pPr>
            <w:r>
              <w:t>K</w:t>
            </w:r>
          </w:p>
        </w:tc>
        <w:tc>
          <w:tcPr>
            <w:tcW w:w="1646" w:type="pct"/>
          </w:tcPr>
          <w:p w14:paraId="2D4CED46" w14:textId="77777777" w:rsidR="000F0644" w:rsidRPr="00743DF3" w:rsidRDefault="00E251E1" w:rsidP="00177070">
            <w:pPr>
              <w:pStyle w:val="Tabellentext"/>
              <w:ind w:left="453" w:hanging="340"/>
            </w:pPr>
            <w:r>
              <w:t>1 =</w:t>
            </w:r>
            <w:r>
              <w:tab/>
              <w:t>ja</w:t>
            </w:r>
          </w:p>
        </w:tc>
        <w:tc>
          <w:tcPr>
            <w:tcW w:w="1328" w:type="pct"/>
          </w:tcPr>
          <w:p w14:paraId="7B3770A4" w14:textId="77777777" w:rsidR="000F0644" w:rsidRPr="00743DF3" w:rsidRDefault="00E251E1" w:rsidP="000361A4">
            <w:pPr>
              <w:pStyle w:val="Tabellentext"/>
            </w:pPr>
            <w:r>
              <w:t>NERVENTL</w:t>
            </w:r>
          </w:p>
        </w:tc>
      </w:tr>
      <w:tr w:rsidR="00275B01" w:rsidRPr="00743DF3" w14:paraId="629F03E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98C2DF3" w14:textId="77777777" w:rsidR="000F0644" w:rsidRPr="00743DF3" w:rsidRDefault="00E251E1" w:rsidP="000361A4">
            <w:pPr>
              <w:pStyle w:val="Tabellentext"/>
            </w:pPr>
            <w:r>
              <w:t>46.8:PROZ</w:t>
            </w:r>
          </w:p>
        </w:tc>
        <w:tc>
          <w:tcPr>
            <w:tcW w:w="1075" w:type="pct"/>
          </w:tcPr>
          <w:p w14:paraId="21CBA224" w14:textId="77777777" w:rsidR="000F0644" w:rsidRPr="00743DF3" w:rsidRDefault="00E251E1" w:rsidP="000361A4">
            <w:pPr>
              <w:pStyle w:val="Tabellentext"/>
            </w:pPr>
            <w:r>
              <w:t>periprothetische Fraktur</w:t>
            </w:r>
          </w:p>
        </w:tc>
        <w:tc>
          <w:tcPr>
            <w:tcW w:w="326" w:type="pct"/>
          </w:tcPr>
          <w:p w14:paraId="1C17F0E8" w14:textId="77777777" w:rsidR="000F0644" w:rsidRPr="00743DF3" w:rsidRDefault="00E251E1" w:rsidP="000361A4">
            <w:pPr>
              <w:pStyle w:val="Tabellentext"/>
            </w:pPr>
            <w:r>
              <w:t>K</w:t>
            </w:r>
          </w:p>
        </w:tc>
        <w:tc>
          <w:tcPr>
            <w:tcW w:w="1646" w:type="pct"/>
          </w:tcPr>
          <w:p w14:paraId="5D81C61A" w14:textId="77777777" w:rsidR="000F0644" w:rsidRPr="00743DF3" w:rsidRDefault="00E251E1" w:rsidP="00177070">
            <w:pPr>
              <w:pStyle w:val="Tabellentext"/>
              <w:ind w:left="453" w:hanging="340"/>
            </w:pPr>
            <w:r>
              <w:t>1 =</w:t>
            </w:r>
            <w:r>
              <w:tab/>
              <w:t>ja</w:t>
            </w:r>
          </w:p>
        </w:tc>
        <w:tc>
          <w:tcPr>
            <w:tcW w:w="1328" w:type="pct"/>
          </w:tcPr>
          <w:p w14:paraId="5699BAC5" w14:textId="77777777" w:rsidR="000F0644" w:rsidRPr="00743DF3" w:rsidRDefault="00E251E1" w:rsidP="000361A4">
            <w:pPr>
              <w:pStyle w:val="Tabellentext"/>
            </w:pPr>
            <w:r>
              <w:t>ENTSTANDFRAKTUR</w:t>
            </w:r>
          </w:p>
        </w:tc>
      </w:tr>
      <w:tr w:rsidR="00275B01" w:rsidRPr="00743DF3" w14:paraId="7D90414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965F483" w14:textId="77777777" w:rsidR="000F0644" w:rsidRPr="00743DF3" w:rsidRDefault="00E251E1" w:rsidP="000361A4">
            <w:pPr>
              <w:pStyle w:val="Tabellentext"/>
            </w:pPr>
            <w:r>
              <w:t>46.9:PROZ</w:t>
            </w:r>
          </w:p>
        </w:tc>
        <w:tc>
          <w:tcPr>
            <w:tcW w:w="1075" w:type="pct"/>
          </w:tcPr>
          <w:p w14:paraId="27620A87" w14:textId="77777777" w:rsidR="000F0644" w:rsidRPr="00743DF3" w:rsidRDefault="00E251E1" w:rsidP="000361A4">
            <w:pPr>
              <w:pStyle w:val="Tabellentext"/>
            </w:pPr>
            <w:r>
              <w:t>reoperationspflichtige Wunddehiszenz</w:t>
            </w:r>
          </w:p>
        </w:tc>
        <w:tc>
          <w:tcPr>
            <w:tcW w:w="326" w:type="pct"/>
          </w:tcPr>
          <w:p w14:paraId="773A94B6" w14:textId="77777777" w:rsidR="000F0644" w:rsidRPr="00743DF3" w:rsidRDefault="00E251E1" w:rsidP="000361A4">
            <w:pPr>
              <w:pStyle w:val="Tabellentext"/>
            </w:pPr>
            <w:r>
              <w:t>K</w:t>
            </w:r>
          </w:p>
        </w:tc>
        <w:tc>
          <w:tcPr>
            <w:tcW w:w="1646" w:type="pct"/>
          </w:tcPr>
          <w:p w14:paraId="1D6808C0" w14:textId="77777777" w:rsidR="000F0644" w:rsidRPr="00743DF3" w:rsidRDefault="00E251E1" w:rsidP="00177070">
            <w:pPr>
              <w:pStyle w:val="Tabellentext"/>
              <w:ind w:left="453" w:hanging="340"/>
            </w:pPr>
            <w:r>
              <w:t>1 =</w:t>
            </w:r>
            <w:r>
              <w:tab/>
              <w:t>ja</w:t>
            </w:r>
          </w:p>
        </w:tc>
        <w:tc>
          <w:tcPr>
            <w:tcW w:w="1328" w:type="pct"/>
          </w:tcPr>
          <w:p w14:paraId="3B246054" w14:textId="77777777" w:rsidR="000F0644" w:rsidRPr="00743DF3" w:rsidRDefault="00E251E1" w:rsidP="000361A4">
            <w:pPr>
              <w:pStyle w:val="Tabellentext"/>
            </w:pPr>
            <w:r>
              <w:t>WUNDDEHISZE</w:t>
            </w:r>
          </w:p>
        </w:tc>
      </w:tr>
      <w:tr w:rsidR="00275B01" w:rsidRPr="00743DF3" w14:paraId="56D4A95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25BEBA" w14:textId="77777777" w:rsidR="000F0644" w:rsidRPr="00743DF3" w:rsidRDefault="00E251E1" w:rsidP="000361A4">
            <w:pPr>
              <w:pStyle w:val="Tabellentext"/>
            </w:pPr>
            <w:r>
              <w:t>46.10:PROZ</w:t>
            </w:r>
          </w:p>
        </w:tc>
        <w:tc>
          <w:tcPr>
            <w:tcW w:w="1075" w:type="pct"/>
          </w:tcPr>
          <w:p w14:paraId="1D12AF61" w14:textId="77777777" w:rsidR="000F0644" w:rsidRPr="00743DF3" w:rsidRDefault="00E251E1" w:rsidP="000361A4">
            <w:pPr>
              <w:pStyle w:val="Tabellentext"/>
            </w:pPr>
            <w:r>
              <w:t>reoperationspflichtige sekundäre Nekrose der Wundränder</w:t>
            </w:r>
          </w:p>
        </w:tc>
        <w:tc>
          <w:tcPr>
            <w:tcW w:w="326" w:type="pct"/>
          </w:tcPr>
          <w:p w14:paraId="70DECC7D" w14:textId="77777777" w:rsidR="000F0644" w:rsidRPr="00743DF3" w:rsidRDefault="00E251E1" w:rsidP="000361A4">
            <w:pPr>
              <w:pStyle w:val="Tabellentext"/>
            </w:pPr>
            <w:r>
              <w:t>K</w:t>
            </w:r>
          </w:p>
        </w:tc>
        <w:tc>
          <w:tcPr>
            <w:tcW w:w="1646" w:type="pct"/>
          </w:tcPr>
          <w:p w14:paraId="2E57D6B7" w14:textId="77777777" w:rsidR="000F0644" w:rsidRPr="00743DF3" w:rsidRDefault="00E251E1" w:rsidP="00177070">
            <w:pPr>
              <w:pStyle w:val="Tabellentext"/>
              <w:ind w:left="453" w:hanging="340"/>
            </w:pPr>
            <w:r>
              <w:t>1 =</w:t>
            </w:r>
            <w:r>
              <w:tab/>
              <w:t>ja</w:t>
            </w:r>
          </w:p>
        </w:tc>
        <w:tc>
          <w:tcPr>
            <w:tcW w:w="1328" w:type="pct"/>
          </w:tcPr>
          <w:p w14:paraId="7AD4F555" w14:textId="77777777" w:rsidR="000F0644" w:rsidRPr="00743DF3" w:rsidRDefault="00E251E1" w:rsidP="000361A4">
            <w:pPr>
              <w:pStyle w:val="Tabellentext"/>
            </w:pPr>
            <w:r>
              <w:t>NEKROSEWUND</w:t>
            </w:r>
          </w:p>
        </w:tc>
      </w:tr>
      <w:tr w:rsidR="00275B01" w:rsidRPr="00743DF3" w14:paraId="4F92AD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70C146" w14:textId="77777777" w:rsidR="000F0644" w:rsidRPr="00743DF3" w:rsidRDefault="00E251E1" w:rsidP="000361A4">
            <w:pPr>
              <w:pStyle w:val="Tabellentext"/>
            </w:pPr>
            <w:r>
              <w:t>46.11:PROZ</w:t>
            </w:r>
          </w:p>
        </w:tc>
        <w:tc>
          <w:tcPr>
            <w:tcW w:w="1075" w:type="pct"/>
          </w:tcPr>
          <w:p w14:paraId="7BB37863" w14:textId="77777777" w:rsidR="000F0644" w:rsidRPr="00743DF3" w:rsidRDefault="00E251E1" w:rsidP="000361A4">
            <w:pPr>
              <w:pStyle w:val="Tabellentext"/>
            </w:pPr>
            <w:r>
              <w:t>postoperative mechanische Komplikation des künstlichen Gelenkes</w:t>
            </w:r>
          </w:p>
        </w:tc>
        <w:tc>
          <w:tcPr>
            <w:tcW w:w="326" w:type="pct"/>
          </w:tcPr>
          <w:p w14:paraId="2F1E65A0" w14:textId="77777777" w:rsidR="000F0644" w:rsidRPr="00743DF3" w:rsidRDefault="00E251E1" w:rsidP="000361A4">
            <w:pPr>
              <w:pStyle w:val="Tabellentext"/>
            </w:pPr>
            <w:r>
              <w:t>K</w:t>
            </w:r>
          </w:p>
        </w:tc>
        <w:tc>
          <w:tcPr>
            <w:tcW w:w="1646" w:type="pct"/>
          </w:tcPr>
          <w:p w14:paraId="3C2D881D" w14:textId="77777777" w:rsidR="000F0644" w:rsidRPr="00743DF3" w:rsidRDefault="00E251E1" w:rsidP="00177070">
            <w:pPr>
              <w:pStyle w:val="Tabellentext"/>
              <w:ind w:left="453" w:hanging="340"/>
            </w:pPr>
            <w:r>
              <w:t>1 =</w:t>
            </w:r>
            <w:r>
              <w:tab/>
              <w:t>ja</w:t>
            </w:r>
          </w:p>
        </w:tc>
        <w:tc>
          <w:tcPr>
            <w:tcW w:w="1328" w:type="pct"/>
          </w:tcPr>
          <w:p w14:paraId="39CB83F9" w14:textId="77777777" w:rsidR="000F0644" w:rsidRPr="00743DF3" w:rsidRDefault="00E251E1" w:rsidP="000361A4">
            <w:pPr>
              <w:pStyle w:val="Tabellentext"/>
            </w:pPr>
            <w:r>
              <w:t>KOMPLIKKUENSTGELENK</w:t>
            </w:r>
          </w:p>
        </w:tc>
      </w:tr>
      <w:tr w:rsidR="00275B01" w:rsidRPr="00743DF3" w14:paraId="50FB5F2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90BF4F1" w14:textId="77777777" w:rsidR="000F0644" w:rsidRPr="00743DF3" w:rsidRDefault="00E251E1" w:rsidP="000361A4">
            <w:pPr>
              <w:pStyle w:val="Tabellentext"/>
            </w:pPr>
            <w:r>
              <w:t>46.12:PROZ</w:t>
            </w:r>
          </w:p>
        </w:tc>
        <w:tc>
          <w:tcPr>
            <w:tcW w:w="1075" w:type="pct"/>
          </w:tcPr>
          <w:p w14:paraId="6AC092D8" w14:textId="77777777" w:rsidR="000F0644" w:rsidRPr="00743DF3" w:rsidRDefault="00E251E1" w:rsidP="000361A4">
            <w:pPr>
              <w:pStyle w:val="Tabellentext"/>
            </w:pPr>
            <w:r>
              <w:t>Ruptur der Quadrizepssehne/Ligamentum patellae</w:t>
            </w:r>
          </w:p>
        </w:tc>
        <w:tc>
          <w:tcPr>
            <w:tcW w:w="326" w:type="pct"/>
          </w:tcPr>
          <w:p w14:paraId="78CE6BBD" w14:textId="77777777" w:rsidR="000F0644" w:rsidRPr="00743DF3" w:rsidRDefault="00E251E1" w:rsidP="000361A4">
            <w:pPr>
              <w:pStyle w:val="Tabellentext"/>
            </w:pPr>
            <w:r>
              <w:t>K</w:t>
            </w:r>
          </w:p>
        </w:tc>
        <w:tc>
          <w:tcPr>
            <w:tcW w:w="1646" w:type="pct"/>
          </w:tcPr>
          <w:p w14:paraId="22083ADB" w14:textId="77777777" w:rsidR="000F0644" w:rsidRPr="00743DF3" w:rsidRDefault="00E251E1" w:rsidP="00177070">
            <w:pPr>
              <w:pStyle w:val="Tabellentext"/>
              <w:ind w:left="453" w:hanging="340"/>
            </w:pPr>
            <w:r>
              <w:t>1 =</w:t>
            </w:r>
            <w:r>
              <w:tab/>
              <w:t>ja</w:t>
            </w:r>
          </w:p>
        </w:tc>
        <w:tc>
          <w:tcPr>
            <w:tcW w:w="1328" w:type="pct"/>
          </w:tcPr>
          <w:p w14:paraId="30C6AD84" w14:textId="77777777" w:rsidR="000F0644" w:rsidRPr="00743DF3" w:rsidRDefault="00E251E1" w:rsidP="000361A4">
            <w:pPr>
              <w:pStyle w:val="Tabellentext"/>
            </w:pPr>
            <w:r>
              <w:t>RUPTURQUASEHNE</w:t>
            </w:r>
          </w:p>
        </w:tc>
      </w:tr>
      <w:tr w:rsidR="00275B01" w:rsidRPr="00743DF3" w14:paraId="0EB4FD1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67DDF23" w14:textId="77777777" w:rsidR="000F0644" w:rsidRPr="00743DF3" w:rsidRDefault="00E251E1" w:rsidP="000361A4">
            <w:pPr>
              <w:pStyle w:val="Tabellentext"/>
            </w:pPr>
            <w:r>
              <w:t>46.13:PROZ</w:t>
            </w:r>
          </w:p>
        </w:tc>
        <w:tc>
          <w:tcPr>
            <w:tcW w:w="1075" w:type="pct"/>
          </w:tcPr>
          <w:p w14:paraId="35E6339B" w14:textId="77777777" w:rsidR="000F0644" w:rsidRPr="00743DF3" w:rsidRDefault="00E251E1" w:rsidP="000361A4">
            <w:pPr>
              <w:pStyle w:val="Tabellentext"/>
            </w:pPr>
            <w:r>
              <w:t>Fraktur der Patella</w:t>
            </w:r>
          </w:p>
        </w:tc>
        <w:tc>
          <w:tcPr>
            <w:tcW w:w="326" w:type="pct"/>
          </w:tcPr>
          <w:p w14:paraId="5B569EBE" w14:textId="77777777" w:rsidR="000F0644" w:rsidRPr="00743DF3" w:rsidRDefault="00E251E1" w:rsidP="000361A4">
            <w:pPr>
              <w:pStyle w:val="Tabellentext"/>
            </w:pPr>
            <w:r>
              <w:t>K</w:t>
            </w:r>
          </w:p>
        </w:tc>
        <w:tc>
          <w:tcPr>
            <w:tcW w:w="1646" w:type="pct"/>
          </w:tcPr>
          <w:p w14:paraId="2514CC45" w14:textId="77777777" w:rsidR="000F0644" w:rsidRPr="00743DF3" w:rsidRDefault="00E251E1" w:rsidP="00177070">
            <w:pPr>
              <w:pStyle w:val="Tabellentext"/>
              <w:ind w:left="453" w:hanging="340"/>
            </w:pPr>
            <w:r>
              <w:t>1 =</w:t>
            </w:r>
            <w:r>
              <w:tab/>
              <w:t>ja</w:t>
            </w:r>
          </w:p>
        </w:tc>
        <w:tc>
          <w:tcPr>
            <w:tcW w:w="1328" w:type="pct"/>
          </w:tcPr>
          <w:p w14:paraId="29ED4677" w14:textId="77777777" w:rsidR="000F0644" w:rsidRPr="00743DF3" w:rsidRDefault="00E251E1" w:rsidP="000361A4">
            <w:pPr>
              <w:pStyle w:val="Tabellentext"/>
            </w:pPr>
            <w:r>
              <w:t>PATELLAFRAKTUR</w:t>
            </w:r>
          </w:p>
        </w:tc>
      </w:tr>
      <w:tr w:rsidR="00275B01" w:rsidRPr="00743DF3" w14:paraId="24C7F11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5DA46F" w14:textId="77777777" w:rsidR="000F0644" w:rsidRPr="00743DF3" w:rsidRDefault="00E251E1" w:rsidP="000361A4">
            <w:pPr>
              <w:pStyle w:val="Tabellentext"/>
            </w:pPr>
            <w:r>
              <w:lastRenderedPageBreak/>
              <w:t>48:PROZ</w:t>
            </w:r>
          </w:p>
        </w:tc>
        <w:tc>
          <w:tcPr>
            <w:tcW w:w="1075" w:type="pct"/>
          </w:tcPr>
          <w:p w14:paraId="337A0AB2" w14:textId="77777777" w:rsidR="000F0644" w:rsidRPr="00743DF3" w:rsidRDefault="00E251E1" w:rsidP="000361A4">
            <w:pPr>
              <w:pStyle w:val="Tabellentext"/>
            </w:pPr>
            <w:r>
              <w:t>Wundinfektionstiefe</w:t>
            </w:r>
          </w:p>
        </w:tc>
        <w:tc>
          <w:tcPr>
            <w:tcW w:w="326" w:type="pct"/>
          </w:tcPr>
          <w:p w14:paraId="6BF9165E" w14:textId="77777777" w:rsidR="000F0644" w:rsidRPr="00743DF3" w:rsidRDefault="00E251E1" w:rsidP="000361A4">
            <w:pPr>
              <w:pStyle w:val="Tabellentext"/>
            </w:pPr>
            <w:r>
              <w:t>K</w:t>
            </w:r>
          </w:p>
        </w:tc>
        <w:tc>
          <w:tcPr>
            <w:tcW w:w="1646" w:type="pct"/>
          </w:tcPr>
          <w:p w14:paraId="4DDC0DD5" w14:textId="77777777" w:rsidR="000F0644" w:rsidRPr="00743DF3" w:rsidRDefault="00E251E1" w:rsidP="00177070">
            <w:pPr>
              <w:pStyle w:val="Tabellentext"/>
              <w:ind w:left="453" w:hanging="340"/>
            </w:pPr>
            <w:r>
              <w:t>1 =</w:t>
            </w:r>
            <w:r>
              <w:tab/>
              <w:t>A1 - postoperative, oberflächliche Wundinfektion</w:t>
            </w:r>
          </w:p>
          <w:p w14:paraId="0E0B7D9F" w14:textId="77777777" w:rsidR="000F0644" w:rsidRPr="00743DF3" w:rsidRDefault="00E251E1" w:rsidP="00177070">
            <w:pPr>
              <w:pStyle w:val="Tabellentext"/>
              <w:ind w:left="453" w:hanging="340"/>
            </w:pPr>
            <w:r>
              <w:t>2 =</w:t>
            </w:r>
            <w:r>
              <w:tab/>
              <w:t xml:space="preserve">A2 - postoperative, tiefe </w:t>
            </w:r>
            <w:r>
              <w:t>Wundinfektion</w:t>
            </w:r>
          </w:p>
          <w:p w14:paraId="69DEFD0C" w14:textId="77777777" w:rsidR="000F0644" w:rsidRPr="00743DF3" w:rsidRDefault="00E251E1" w:rsidP="00177070">
            <w:pPr>
              <w:pStyle w:val="Tabellentext"/>
              <w:ind w:left="453" w:hanging="340"/>
            </w:pPr>
            <w:r>
              <w:t>3 =</w:t>
            </w:r>
            <w:r>
              <w:tab/>
              <w:t>A3 - Infektion von Organen und Körperhöhlen im Operationsgebiet</w:t>
            </w:r>
          </w:p>
        </w:tc>
        <w:tc>
          <w:tcPr>
            <w:tcW w:w="1328" w:type="pct"/>
          </w:tcPr>
          <w:p w14:paraId="2A9EAFB8" w14:textId="77777777" w:rsidR="000F0644" w:rsidRPr="00743DF3" w:rsidRDefault="00E251E1" w:rsidP="000361A4">
            <w:pPr>
              <w:pStyle w:val="Tabellentext"/>
            </w:pPr>
            <w:r>
              <w:t>POSTOPCDC</w:t>
            </w:r>
          </w:p>
        </w:tc>
      </w:tr>
      <w:tr w:rsidR="00275B01" w:rsidRPr="00743DF3" w14:paraId="4C35D2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782777" w14:textId="77777777" w:rsidR="000F0644" w:rsidRPr="00743DF3" w:rsidRDefault="00E251E1" w:rsidP="000361A4">
            <w:pPr>
              <w:pStyle w:val="Tabellentext"/>
            </w:pPr>
            <w:r>
              <w:t>EF*</w:t>
            </w:r>
          </w:p>
        </w:tc>
        <w:tc>
          <w:tcPr>
            <w:tcW w:w="1075" w:type="pct"/>
          </w:tcPr>
          <w:p w14:paraId="0D8ED79A" w14:textId="77777777" w:rsidR="000F0644" w:rsidRPr="00743DF3" w:rsidRDefault="00E251E1" w:rsidP="000361A4">
            <w:pPr>
              <w:pStyle w:val="Tabellentext"/>
            </w:pPr>
            <w:r>
              <w:t>Patientenalter am Aufnahmetag in Jahren</w:t>
            </w:r>
          </w:p>
        </w:tc>
        <w:tc>
          <w:tcPr>
            <w:tcW w:w="326" w:type="pct"/>
          </w:tcPr>
          <w:p w14:paraId="3BF1DA7B" w14:textId="77777777" w:rsidR="000F0644" w:rsidRPr="00743DF3" w:rsidRDefault="00E251E1" w:rsidP="000361A4">
            <w:pPr>
              <w:pStyle w:val="Tabellentext"/>
            </w:pPr>
            <w:r>
              <w:t>-</w:t>
            </w:r>
          </w:p>
        </w:tc>
        <w:tc>
          <w:tcPr>
            <w:tcW w:w="1646" w:type="pct"/>
          </w:tcPr>
          <w:p w14:paraId="4857689D" w14:textId="77777777" w:rsidR="000F0644" w:rsidRPr="00743DF3" w:rsidRDefault="00E251E1" w:rsidP="00177070">
            <w:pPr>
              <w:pStyle w:val="Tabellentext"/>
              <w:ind w:left="453" w:hanging="340"/>
            </w:pPr>
            <w:r>
              <w:t>alter(GEBDATUM;AUFNDATUM)</w:t>
            </w:r>
          </w:p>
        </w:tc>
        <w:tc>
          <w:tcPr>
            <w:tcW w:w="1328" w:type="pct"/>
          </w:tcPr>
          <w:p w14:paraId="5C553742" w14:textId="77777777" w:rsidR="000F0644" w:rsidRPr="00743DF3" w:rsidRDefault="00E251E1" w:rsidP="000361A4">
            <w:pPr>
              <w:pStyle w:val="Tabellentext"/>
            </w:pPr>
            <w:r>
              <w:t>alter</w:t>
            </w:r>
          </w:p>
        </w:tc>
      </w:tr>
    </w:tbl>
    <w:p w14:paraId="47CE6FC2" w14:textId="77777777" w:rsidR="00A53F02" w:rsidRDefault="00E251E1" w:rsidP="00A53F02">
      <w:pPr>
        <w:spacing w:after="0"/>
        <w:rPr>
          <w:sz w:val="14"/>
          <w:szCs w:val="14"/>
        </w:rPr>
      </w:pPr>
      <w:r w:rsidRPr="003021AF">
        <w:rPr>
          <w:sz w:val="14"/>
          <w:szCs w:val="14"/>
        </w:rPr>
        <w:t>*Ersatzfeld im Exportformat</w:t>
      </w:r>
    </w:p>
    <w:p w14:paraId="55A22EE8" w14:textId="77777777" w:rsidR="00E46E82" w:rsidRDefault="00E46E82">
      <w:pPr>
        <w:sectPr w:rsidR="00E46E82" w:rsidSect="00163BAC">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49EE546B" w14:textId="77777777" w:rsidR="00DD27F7" w:rsidRPr="00DD27F7" w:rsidRDefault="00E251E1"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504B59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297A6A" w14:textId="77777777" w:rsidR="000517F0" w:rsidRPr="000517F0" w:rsidRDefault="00E251E1" w:rsidP="009A4847">
            <w:pPr>
              <w:pStyle w:val="Tabellenkopf"/>
            </w:pPr>
            <w:r>
              <w:t>ID</w:t>
            </w:r>
          </w:p>
        </w:tc>
        <w:tc>
          <w:tcPr>
            <w:tcW w:w="5885" w:type="dxa"/>
          </w:tcPr>
          <w:p w14:paraId="6D4A23C6"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54124</w:t>
            </w:r>
          </w:p>
        </w:tc>
      </w:tr>
      <w:tr w:rsidR="000955B5" w14:paraId="5CE070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A2D27B" w14:textId="77777777" w:rsidR="000955B5" w:rsidRDefault="00E251E1" w:rsidP="009A4847">
            <w:pPr>
              <w:pStyle w:val="Tabellenkopf"/>
            </w:pPr>
            <w:r>
              <w:t>Bezeichnung</w:t>
            </w:r>
          </w:p>
        </w:tc>
        <w:tc>
          <w:tcPr>
            <w:tcW w:w="5885" w:type="dxa"/>
          </w:tcPr>
          <w:p w14:paraId="0271A555"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elektiver Knieendoprothesen-Erstimplantation</w:t>
            </w:r>
          </w:p>
        </w:tc>
      </w:tr>
      <w:tr w:rsidR="000955B5" w14:paraId="7E7F1A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371863" w14:textId="77777777" w:rsidR="000955B5" w:rsidRDefault="00E251E1" w:rsidP="009A4847">
            <w:pPr>
              <w:pStyle w:val="Tabellenkopf"/>
            </w:pPr>
            <w:r>
              <w:t>Indikatortyp</w:t>
            </w:r>
          </w:p>
        </w:tc>
        <w:tc>
          <w:tcPr>
            <w:tcW w:w="5885" w:type="dxa"/>
          </w:tcPr>
          <w:p w14:paraId="41AF55E5"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3E89E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2547BF" w14:textId="77777777" w:rsidR="000955B5" w:rsidRDefault="00E251E1" w:rsidP="000955B5">
            <w:pPr>
              <w:pStyle w:val="Tabellenkopf"/>
            </w:pPr>
            <w:r>
              <w:t>Art des Wertes</w:t>
            </w:r>
          </w:p>
        </w:tc>
        <w:tc>
          <w:tcPr>
            <w:tcW w:w="5885" w:type="dxa"/>
          </w:tcPr>
          <w:p w14:paraId="4A3E5250"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047D1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1593BB" w14:textId="77777777" w:rsidR="000955B5" w:rsidRDefault="00E251E1" w:rsidP="000955B5">
            <w:pPr>
              <w:pStyle w:val="Tabellenkopf"/>
            </w:pPr>
            <w:r>
              <w:t>Bezug zum Verfahren</w:t>
            </w:r>
          </w:p>
        </w:tc>
        <w:tc>
          <w:tcPr>
            <w:tcW w:w="5885" w:type="dxa"/>
          </w:tcPr>
          <w:p w14:paraId="3CD130B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9B169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41B07B" w14:textId="77777777" w:rsidR="000955B5" w:rsidRDefault="00E251E1" w:rsidP="000955B5">
            <w:pPr>
              <w:pStyle w:val="Tabellenkopf"/>
            </w:pPr>
            <w:r>
              <w:t>Berechnun</w:t>
            </w:r>
            <w:r>
              <w:t>gsart</w:t>
            </w:r>
          </w:p>
        </w:tc>
        <w:tc>
          <w:tcPr>
            <w:tcW w:w="5885" w:type="dxa"/>
          </w:tcPr>
          <w:p w14:paraId="591C31DA"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0F17E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370BD2" w14:textId="77777777" w:rsidR="000955B5" w:rsidRDefault="00E251E1" w:rsidP="000955B5">
            <w:pPr>
              <w:pStyle w:val="Tabellenkopf"/>
            </w:pPr>
            <w:r>
              <w:t>Referenzbereich 2019</w:t>
            </w:r>
          </w:p>
        </w:tc>
        <w:tc>
          <w:tcPr>
            <w:tcW w:w="5885" w:type="dxa"/>
          </w:tcPr>
          <w:p w14:paraId="58CD242C" w14:textId="7E19A063"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33" w:author="IQTIG" w:date="2020-04-27T15:05:00Z">
              <w:r w:rsidR="00157B77">
                <w:delText>x</w:delText>
              </w:r>
            </w:del>
            <w:ins w:id="34" w:author="IQTIG" w:date="2020-04-27T15:05:00Z">
              <w:r>
                <w:t>3,73</w:t>
              </w:r>
            </w:ins>
            <w:r>
              <w:t xml:space="preserve"> % (95. Perzentil)</w:t>
            </w:r>
          </w:p>
        </w:tc>
      </w:tr>
      <w:tr w:rsidR="000955B5" w14:paraId="7F3F0C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856E62" w14:textId="77777777" w:rsidR="000955B5" w:rsidRDefault="00E251E1" w:rsidP="00CA48E9">
            <w:pPr>
              <w:pStyle w:val="Tabellenkopf"/>
            </w:pPr>
            <w:r w:rsidRPr="00E37ACC">
              <w:t xml:space="preserve">Referenzbereich </w:t>
            </w:r>
            <w:r>
              <w:t>2018</w:t>
            </w:r>
          </w:p>
        </w:tc>
        <w:tc>
          <w:tcPr>
            <w:tcW w:w="5885" w:type="dxa"/>
          </w:tcPr>
          <w:p w14:paraId="28E89F96"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3,89 % (95. Perzentil)</w:t>
            </w:r>
          </w:p>
        </w:tc>
      </w:tr>
      <w:tr w:rsidR="000955B5" w14:paraId="6B9979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C57CB1" w14:textId="77777777" w:rsidR="000955B5" w:rsidRDefault="00E251E1" w:rsidP="000955B5">
            <w:pPr>
              <w:pStyle w:val="Tabellenkopf"/>
            </w:pPr>
            <w:r>
              <w:t>Erläuterung zum Referenzbereich 2019</w:t>
            </w:r>
          </w:p>
        </w:tc>
        <w:tc>
          <w:tcPr>
            <w:tcW w:w="5885" w:type="dxa"/>
          </w:tcPr>
          <w:p w14:paraId="234D67F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5FD7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E9DF42" w14:textId="77777777" w:rsidR="000955B5" w:rsidRDefault="00E251E1" w:rsidP="000955B5">
            <w:pPr>
              <w:pStyle w:val="Tabellenkopf"/>
            </w:pPr>
            <w:r>
              <w:t>Erläuterung zum Strukturierten Dialog bzw. Stellungnahmeverfahren 2019</w:t>
            </w:r>
          </w:p>
        </w:tc>
        <w:tc>
          <w:tcPr>
            <w:tcW w:w="5885" w:type="dxa"/>
          </w:tcPr>
          <w:p w14:paraId="1C26ED0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8287C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D62956" w14:textId="77777777" w:rsidR="000955B5" w:rsidRDefault="00E251E1" w:rsidP="000955B5">
            <w:pPr>
              <w:pStyle w:val="Tabellenkopf"/>
            </w:pPr>
            <w:r w:rsidRPr="00E37ACC">
              <w:t>Methode der Risikoadjustierung</w:t>
            </w:r>
          </w:p>
        </w:tc>
        <w:tc>
          <w:tcPr>
            <w:tcW w:w="5885" w:type="dxa"/>
          </w:tcPr>
          <w:p w14:paraId="69FC8934"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953C6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32FCA9" w14:textId="77777777" w:rsidR="000955B5" w:rsidRPr="00E37ACC" w:rsidRDefault="00E251E1" w:rsidP="000955B5">
            <w:pPr>
              <w:pStyle w:val="Tabellenkopf"/>
            </w:pPr>
            <w:r>
              <w:t>Erlä</w:t>
            </w:r>
            <w:r>
              <w:t>uterung der Risikoadjustierung</w:t>
            </w:r>
          </w:p>
        </w:tc>
        <w:tc>
          <w:tcPr>
            <w:tcW w:w="5885" w:type="dxa"/>
          </w:tcPr>
          <w:p w14:paraId="1313CAB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93DF5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ECA983" w14:textId="77777777" w:rsidR="000955B5" w:rsidRPr="00E37ACC" w:rsidRDefault="00E251E1" w:rsidP="000955B5">
            <w:pPr>
              <w:pStyle w:val="Tabellenkopf"/>
            </w:pPr>
            <w:r w:rsidRPr="00E37ACC">
              <w:t>Rechenregeln</w:t>
            </w:r>
          </w:p>
        </w:tc>
        <w:tc>
          <w:tcPr>
            <w:tcW w:w="5885" w:type="dxa"/>
          </w:tcPr>
          <w:p w14:paraId="1B2FB92B"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0DF716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670E3A88"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7E86380"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Alle elektiven Knieendoprothesen-Erstimplantationen bei Patientinnen und Patienten ab 18 Jahren</w:t>
            </w:r>
          </w:p>
        </w:tc>
      </w:tr>
      <w:tr w:rsidR="000955B5" w14:paraId="0C0994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F28FDD" w14:textId="77777777" w:rsidR="000955B5" w:rsidRPr="00E37ACC" w:rsidRDefault="00E251E1" w:rsidP="000955B5">
            <w:pPr>
              <w:pStyle w:val="Tabellenkopf"/>
            </w:pPr>
            <w:r w:rsidRPr="00E37ACC">
              <w:t>Erläuterung der Rechenregel</w:t>
            </w:r>
          </w:p>
        </w:tc>
        <w:tc>
          <w:tcPr>
            <w:tcW w:w="5885" w:type="dxa"/>
          </w:tcPr>
          <w:p w14:paraId="0C86020E"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t xml:space="preserve">- primäre Implantatfehllage </w:t>
            </w:r>
            <w:r>
              <w:br/>
              <w:t xml:space="preserve">- sekundäre Implantatdislokation </w:t>
            </w:r>
            <w:r>
              <w:br/>
              <w:t xml:space="preserve">- postoperative Luxation des künstlichen Gelenkes </w:t>
            </w:r>
            <w:r>
              <w:br/>
              <w:t xml:space="preserve">- Patellafehlstellung </w:t>
            </w:r>
            <w:r>
              <w:br/>
            </w:r>
            <w:r>
              <w:t xml:space="preserve">- OP-, oder interventionsbedürftige/-s Nachblutung/Wundhämatom  </w:t>
            </w:r>
            <w:r>
              <w:br/>
              <w:t xml:space="preserve">- OP-, oder interventionsbedürftige Gefäßläsion </w:t>
            </w:r>
            <w:r>
              <w:br/>
              <w:t xml:space="preserve">- bei Entlassung persistierender, motorischer Nervenschaden </w:t>
            </w:r>
            <w:r>
              <w:br/>
              <w:t xml:space="preserve">- periprothetische Fraktur </w:t>
            </w:r>
            <w:r>
              <w:br/>
              <w:t xml:space="preserve">- reoperationspflichtige Wunddehiszenz  </w:t>
            </w:r>
            <w:r>
              <w:br/>
              <w:t>- Wundinfekt</w:t>
            </w:r>
            <w:r>
              <w:t xml:space="preserve">ionstiefe (2,3) bei vorliegender Wundinfektion </w:t>
            </w:r>
            <w:r>
              <w:br/>
              <w:t xml:space="preserve">- reoperationspflichtige sekundäre Nekrose der Wundränder </w:t>
            </w:r>
            <w:r>
              <w:br/>
              <w:t xml:space="preserve">- postoperative mechanische Komplikation des künstlichen Gelenkes </w:t>
            </w:r>
            <w:r>
              <w:br/>
              <w:t xml:space="preserve">- Ruptur der Quadrizepssehne/Ligamentum patellae </w:t>
            </w:r>
            <w:r>
              <w:br/>
              <w:t>- Fraktur der Patella</w:t>
            </w:r>
          </w:p>
        </w:tc>
      </w:tr>
      <w:tr w:rsidR="000955B5" w14:paraId="1ED0E2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9E3B69" w14:textId="77777777" w:rsidR="000955B5" w:rsidRPr="00E37ACC" w:rsidRDefault="00E251E1" w:rsidP="000955B5">
            <w:pPr>
              <w:pStyle w:val="Tabellenkopf"/>
            </w:pPr>
            <w:r w:rsidRPr="00E37ACC">
              <w:t>Teildaten</w:t>
            </w:r>
            <w:r w:rsidRPr="00E37ACC">
              <w:t>satzbezug</w:t>
            </w:r>
          </w:p>
        </w:tc>
        <w:tc>
          <w:tcPr>
            <w:tcW w:w="5885" w:type="dxa"/>
          </w:tcPr>
          <w:p w14:paraId="5F5A1B2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184CC9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9EF25E" w14:textId="77777777" w:rsidR="000955B5" w:rsidRPr="00E37ACC" w:rsidRDefault="00E251E1" w:rsidP="000955B5">
            <w:pPr>
              <w:pStyle w:val="Tabellenkopf"/>
            </w:pPr>
            <w:r w:rsidRPr="00E37ACC">
              <w:t>Zähler (Formel)</w:t>
            </w:r>
          </w:p>
        </w:tc>
        <w:tc>
          <w:tcPr>
            <w:tcW w:w="5885" w:type="dxa"/>
          </w:tcPr>
          <w:p w14:paraId="42C4F08B" w14:textId="382B000F"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IMPLANTATFEHLLAGEKNIE %in% c(1,2) |  </w:t>
            </w:r>
            <w:r>
              <w:rPr>
                <w:rStyle w:val="Code"/>
              </w:rPr>
              <w:br/>
              <w:t xml:space="preserve">IMPLANTATDSLOKATION %==% 1 |  </w:t>
            </w:r>
            <w:r>
              <w:rPr>
                <w:rStyle w:val="Code"/>
              </w:rPr>
              <w:br/>
              <w:t xml:space="preserve">LUXKUENSTGELENK %==% 1 |  </w:t>
            </w:r>
            <w:r>
              <w:rPr>
                <w:rStyle w:val="Code"/>
              </w:rPr>
              <w:br/>
              <w:t xml:space="preserve">PATELLAFEHLSTELLUNGJL %==% 1 |  </w:t>
            </w:r>
            <w:r>
              <w:rPr>
                <w:rStyle w:val="Code"/>
              </w:rPr>
              <w:br/>
              <w:t xml:space="preserve">HAEMATBLUTUN %==% 1 |  </w:t>
            </w:r>
            <w:r>
              <w:rPr>
                <w:rStyle w:val="Code"/>
              </w:rPr>
              <w:br/>
              <w:t xml:space="preserve">OPINTGEFAESSLAESION %==% 1 |  </w:t>
            </w:r>
            <w:r>
              <w:rPr>
                <w:rStyle w:val="Code"/>
              </w:rPr>
              <w:br/>
              <w:t xml:space="preserve">NERVENTL %==% 1 |  </w:t>
            </w:r>
            <w:r>
              <w:rPr>
                <w:rStyle w:val="Code"/>
              </w:rPr>
              <w:br/>
              <w:t xml:space="preserve">ENTSTANDFRAKTUR </w:t>
            </w:r>
            <w:r>
              <w:rPr>
                <w:rStyle w:val="Code"/>
              </w:rPr>
              <w:t xml:space="preserve">%==% 1 |  </w:t>
            </w:r>
            <w:r>
              <w:rPr>
                <w:rStyle w:val="Code"/>
              </w:rPr>
              <w:br/>
            </w:r>
            <w:del w:id="35" w:author="IQTIG" w:date="2020-04-27T15:05:00Z">
              <w:r w:rsidR="00157B77">
                <w:rPr>
                  <w:rStyle w:val="Code"/>
                </w:rPr>
                <w:delText xml:space="preserve">POSTOPCDC %in% c(2,3) |  </w:delText>
              </w:r>
              <w:r w:rsidR="00157B77">
                <w:rPr>
                  <w:rStyle w:val="Code"/>
                </w:rPr>
                <w:br/>
              </w:r>
            </w:del>
            <w:r>
              <w:rPr>
                <w:rStyle w:val="Code"/>
              </w:rPr>
              <w:t xml:space="preserve">WUNDDEHISZE %==% 1 |  </w:t>
            </w:r>
            <w:r>
              <w:rPr>
                <w:rStyle w:val="Code"/>
              </w:rPr>
              <w:br/>
            </w:r>
            <w:r>
              <w:rPr>
                <w:rStyle w:val="Code"/>
              </w:rPr>
              <w:lastRenderedPageBreak/>
              <w:t xml:space="preserve">NEKROSEWUND %==% 1 |  </w:t>
            </w:r>
            <w:r>
              <w:rPr>
                <w:rStyle w:val="Code"/>
              </w:rPr>
              <w:br/>
              <w:t xml:space="preserve">KOMPLIKKUENSTGELENK %==% 1 |  </w:t>
            </w:r>
            <w:r>
              <w:rPr>
                <w:rStyle w:val="Code"/>
              </w:rPr>
              <w:br/>
              <w:t xml:space="preserve">RUPTURQUASEHNE %==% 1 |  </w:t>
            </w:r>
            <w:r>
              <w:rPr>
                <w:rStyle w:val="Code"/>
              </w:rPr>
              <w:br/>
              <w:t>PATELLAFRAKTUR %==% 1</w:t>
            </w:r>
            <w:ins w:id="36" w:author="IQTIG" w:date="2020-04-27T15:05:00Z">
              <w:r>
                <w:rPr>
                  <w:rStyle w:val="Code"/>
                </w:rPr>
                <w:t xml:space="preserve"> | </w:t>
              </w:r>
              <w:r>
                <w:rPr>
                  <w:rStyle w:val="Code"/>
                </w:rPr>
                <w:br/>
                <w:t>POSTOPCDC %in% c(2,3)</w:t>
              </w:r>
            </w:ins>
          </w:p>
        </w:tc>
      </w:tr>
      <w:tr w:rsidR="00CA3AE5" w14:paraId="17FC4B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E0FE9B" w14:textId="77777777" w:rsidR="00CA3AE5" w:rsidRPr="00E37ACC" w:rsidRDefault="00E251E1" w:rsidP="00CA3AE5">
            <w:pPr>
              <w:pStyle w:val="Tabellenkopf"/>
            </w:pPr>
            <w:r w:rsidRPr="00E37ACC">
              <w:lastRenderedPageBreak/>
              <w:t>Nenner (Formel)</w:t>
            </w:r>
          </w:p>
        </w:tc>
        <w:tc>
          <w:tcPr>
            <w:tcW w:w="5885" w:type="dxa"/>
          </w:tcPr>
          <w:p w14:paraId="56947293" w14:textId="77777777"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ARTEINGRIFFKNIE %==% 1</w:t>
            </w:r>
          </w:p>
        </w:tc>
      </w:tr>
      <w:tr w:rsidR="00CA3AE5" w14:paraId="584974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E23B11" w14:textId="77777777" w:rsidR="00CA3AE5" w:rsidRPr="00E37ACC" w:rsidRDefault="00E251E1" w:rsidP="00CA3AE5">
            <w:pPr>
              <w:pStyle w:val="Tabellenkopf"/>
            </w:pPr>
            <w:r w:rsidRPr="00E37ACC">
              <w:t>Verwendete Funktionen</w:t>
            </w:r>
          </w:p>
        </w:tc>
        <w:tc>
          <w:tcPr>
            <w:tcW w:w="5885" w:type="dxa"/>
          </w:tcPr>
          <w:p w14:paraId="3600D072"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AE381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F485B0" w14:textId="77777777" w:rsidR="00CA3AE5" w:rsidRPr="00E37ACC" w:rsidRDefault="00E251E1" w:rsidP="00CA3AE5">
            <w:pPr>
              <w:pStyle w:val="Tabellenkopf"/>
            </w:pPr>
            <w:r w:rsidRPr="00E37ACC">
              <w:t xml:space="preserve">Verwendete </w:t>
            </w:r>
            <w:r w:rsidRPr="00E37ACC">
              <w:t>Listen</w:t>
            </w:r>
          </w:p>
        </w:tc>
        <w:tc>
          <w:tcPr>
            <w:tcW w:w="5885" w:type="dxa"/>
          </w:tcPr>
          <w:p w14:paraId="03B96850"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D048E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EA286B" w14:textId="77777777" w:rsidR="00CA3AE5" w:rsidRPr="00E37ACC" w:rsidRDefault="00E251E1" w:rsidP="00CA3AE5">
            <w:pPr>
              <w:pStyle w:val="Tabellenkopf"/>
            </w:pPr>
            <w:r>
              <w:t>Darstellung</w:t>
            </w:r>
          </w:p>
        </w:tc>
        <w:tc>
          <w:tcPr>
            <w:tcW w:w="5885" w:type="dxa"/>
          </w:tcPr>
          <w:p w14:paraId="261D4C4B"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2F217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D3C42A" w14:textId="77777777" w:rsidR="00CA3AE5" w:rsidRPr="00E37ACC" w:rsidRDefault="00E251E1" w:rsidP="00CA3AE5">
            <w:pPr>
              <w:pStyle w:val="Tabellenkopf"/>
            </w:pPr>
            <w:r>
              <w:t>Grafik</w:t>
            </w:r>
          </w:p>
        </w:tc>
        <w:tc>
          <w:tcPr>
            <w:tcW w:w="5885" w:type="dxa"/>
          </w:tcPr>
          <w:p w14:paraId="51194ED5"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46BD9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7B4B7C" w14:textId="77777777" w:rsidR="00CA3AE5" w:rsidRPr="00E37ACC" w:rsidRDefault="00E251E1" w:rsidP="00CA3AE5">
            <w:pPr>
              <w:pStyle w:val="Tabellenkopf"/>
            </w:pPr>
            <w:r>
              <w:t>Vergleichbarkeit mit Vorjahresergebnissen</w:t>
            </w:r>
          </w:p>
        </w:tc>
        <w:tc>
          <w:tcPr>
            <w:tcW w:w="5885" w:type="dxa"/>
          </w:tcPr>
          <w:p w14:paraId="110B9550"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885FEF8" w14:textId="77777777" w:rsidR="009E1781" w:rsidRDefault="00E251E1" w:rsidP="00AA7E2B">
      <w:pPr>
        <w:pStyle w:val="Tabellentext"/>
        <w:spacing w:before="0" w:after="0" w:line="20" w:lineRule="exact"/>
        <w:ind w:left="0" w:right="0"/>
      </w:pPr>
    </w:p>
    <w:p w14:paraId="07933688" w14:textId="77777777" w:rsidR="00E46E82" w:rsidRDefault="00E46E82">
      <w:pPr>
        <w:sectPr w:rsidR="00E46E82" w:rsidSect="00AD6E6F">
          <w:pgSz w:w="11906" w:h="16838"/>
          <w:pgMar w:top="1418" w:right="1134" w:bottom="1418" w:left="1701" w:header="454" w:footer="737" w:gutter="0"/>
          <w:cols w:space="708"/>
          <w:docGrid w:linePitch="360"/>
        </w:sectPr>
      </w:pPr>
    </w:p>
    <w:p w14:paraId="359FA8FE" w14:textId="77777777" w:rsidR="00293DEF" w:rsidRDefault="00E251E1" w:rsidP="000361A4">
      <w:pPr>
        <w:pStyle w:val="berschrift2ohneGliederung"/>
      </w:pPr>
      <w:bookmarkStart w:id="37" w:name="_Toc38893637"/>
      <w:r>
        <w:lastRenderedPageBreak/>
        <w:t>54125: Spezifische Komplikationen bei Knieendoprothesen-Wechsel bzw. -Komponentenwechsel</w:t>
      </w:r>
      <w:bookmarkEnd w:id="37"/>
    </w:p>
    <w:p w14:paraId="4922EAD8" w14:textId="77777777" w:rsidR="005037D0" w:rsidRPr="005037D0" w:rsidRDefault="00E251E1" w:rsidP="00447106">
      <w:pPr>
        <w:pStyle w:val="Absatzberschriftebene3nurinNavigation"/>
      </w:pPr>
      <w:r>
        <w:t>Verwendete Datenfelder</w:t>
      </w:r>
    </w:p>
    <w:p w14:paraId="5B9840C0"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866873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AF8EF3F" w14:textId="77777777" w:rsidR="000F0644" w:rsidRPr="009E2B0C" w:rsidRDefault="00E251E1" w:rsidP="000361A4">
            <w:pPr>
              <w:pStyle w:val="Tabellenkopf"/>
            </w:pPr>
            <w:r>
              <w:t>Item</w:t>
            </w:r>
          </w:p>
        </w:tc>
        <w:tc>
          <w:tcPr>
            <w:tcW w:w="1075" w:type="pct"/>
          </w:tcPr>
          <w:p w14:paraId="3AFF3A80" w14:textId="77777777" w:rsidR="000F0644" w:rsidRPr="009E2B0C" w:rsidRDefault="00E251E1" w:rsidP="000361A4">
            <w:pPr>
              <w:pStyle w:val="Tabellenkopf"/>
            </w:pPr>
            <w:r>
              <w:t>Bezeichnung</w:t>
            </w:r>
          </w:p>
        </w:tc>
        <w:tc>
          <w:tcPr>
            <w:tcW w:w="326" w:type="pct"/>
          </w:tcPr>
          <w:p w14:paraId="6C7408A7" w14:textId="77777777" w:rsidR="000F0644" w:rsidRPr="009E2B0C" w:rsidRDefault="00E251E1" w:rsidP="000361A4">
            <w:pPr>
              <w:pStyle w:val="Tabellenkopf"/>
            </w:pPr>
            <w:r>
              <w:t>M/K</w:t>
            </w:r>
          </w:p>
        </w:tc>
        <w:tc>
          <w:tcPr>
            <w:tcW w:w="1646" w:type="pct"/>
          </w:tcPr>
          <w:p w14:paraId="3A7CEBCD" w14:textId="77777777" w:rsidR="000F0644" w:rsidRPr="009E2B0C" w:rsidRDefault="00E251E1" w:rsidP="000361A4">
            <w:pPr>
              <w:pStyle w:val="Tabellenkopf"/>
            </w:pPr>
            <w:r>
              <w:t>Schlüssel/Formel</w:t>
            </w:r>
          </w:p>
        </w:tc>
        <w:tc>
          <w:tcPr>
            <w:tcW w:w="1328" w:type="pct"/>
          </w:tcPr>
          <w:p w14:paraId="656ED822" w14:textId="77777777" w:rsidR="000F0644" w:rsidRPr="009E2B0C" w:rsidRDefault="00E251E1" w:rsidP="000361A4">
            <w:pPr>
              <w:pStyle w:val="Tabellenkopf"/>
            </w:pPr>
            <w:r>
              <w:t>Feldname</w:t>
            </w:r>
            <w:r>
              <w:t xml:space="preserve">  </w:t>
            </w:r>
          </w:p>
        </w:tc>
      </w:tr>
      <w:tr w:rsidR="00275B01" w:rsidRPr="00743DF3" w14:paraId="2E85490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05D196C" w14:textId="77777777" w:rsidR="000F0644" w:rsidRPr="00743DF3" w:rsidRDefault="00E251E1" w:rsidP="000361A4">
            <w:pPr>
              <w:pStyle w:val="Tabellentext"/>
            </w:pPr>
            <w:r>
              <w:t>24:PROZ</w:t>
            </w:r>
          </w:p>
        </w:tc>
        <w:tc>
          <w:tcPr>
            <w:tcW w:w="1075" w:type="pct"/>
          </w:tcPr>
          <w:p w14:paraId="4EA52E08" w14:textId="77777777" w:rsidR="000F0644" w:rsidRPr="00743DF3" w:rsidRDefault="00E251E1" w:rsidP="000361A4">
            <w:pPr>
              <w:pStyle w:val="Tabellentext"/>
            </w:pPr>
            <w:r>
              <w:t>Art des Eingriffs</w:t>
            </w:r>
          </w:p>
        </w:tc>
        <w:tc>
          <w:tcPr>
            <w:tcW w:w="326" w:type="pct"/>
          </w:tcPr>
          <w:p w14:paraId="31E3D507" w14:textId="77777777" w:rsidR="000F0644" w:rsidRPr="00743DF3" w:rsidRDefault="00E251E1" w:rsidP="000361A4">
            <w:pPr>
              <w:pStyle w:val="Tabellentext"/>
            </w:pPr>
            <w:r>
              <w:t>M</w:t>
            </w:r>
          </w:p>
        </w:tc>
        <w:tc>
          <w:tcPr>
            <w:tcW w:w="1646" w:type="pct"/>
          </w:tcPr>
          <w:p w14:paraId="0C704B82" w14:textId="77777777" w:rsidR="000F0644" w:rsidRPr="00743DF3" w:rsidRDefault="00E251E1" w:rsidP="00177070">
            <w:pPr>
              <w:pStyle w:val="Tabellentext"/>
              <w:ind w:left="453" w:hanging="340"/>
            </w:pPr>
            <w:r>
              <w:t>1 =</w:t>
            </w:r>
            <w:r>
              <w:tab/>
              <w:t>elektive Knie-Endoprothesen-Erstimplantation</w:t>
            </w:r>
          </w:p>
          <w:p w14:paraId="4B0D6529" w14:textId="77777777" w:rsidR="000F0644" w:rsidRPr="00743DF3" w:rsidRDefault="00E251E1" w:rsidP="00177070">
            <w:pPr>
              <w:pStyle w:val="Tabellentext"/>
              <w:ind w:left="453" w:hanging="340"/>
            </w:pPr>
            <w:r>
              <w:t>2 =</w:t>
            </w:r>
            <w:r>
              <w:tab/>
              <w:t>einzeitiger Wechsel bzw. Komponentenwechsel</w:t>
            </w:r>
          </w:p>
          <w:p w14:paraId="5BEEB2CE" w14:textId="77777777" w:rsidR="000F0644" w:rsidRPr="00743DF3" w:rsidRDefault="00E251E1" w:rsidP="00177070">
            <w:pPr>
              <w:pStyle w:val="Tabellentext"/>
              <w:ind w:left="453" w:hanging="340"/>
            </w:pPr>
            <w:r>
              <w:t>3 =</w:t>
            </w:r>
            <w:r>
              <w:tab/>
              <w:t xml:space="preserve">Reimplantationen im Rahmen eines zweizeitigen </w:t>
            </w:r>
            <w:r>
              <w:t>Wechsels bzw. Komponentenwechsels</w:t>
            </w:r>
          </w:p>
        </w:tc>
        <w:tc>
          <w:tcPr>
            <w:tcW w:w="1328" w:type="pct"/>
          </w:tcPr>
          <w:p w14:paraId="6F4E6BAA" w14:textId="77777777" w:rsidR="000F0644" w:rsidRPr="00743DF3" w:rsidRDefault="00E251E1" w:rsidP="000361A4">
            <w:pPr>
              <w:pStyle w:val="Tabellentext"/>
            </w:pPr>
            <w:r>
              <w:t>ARTEINGRIFFKNIE</w:t>
            </w:r>
          </w:p>
        </w:tc>
      </w:tr>
      <w:tr w:rsidR="00275B01" w:rsidRPr="00743DF3" w14:paraId="3475E32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4E62BC" w14:textId="77777777" w:rsidR="000F0644" w:rsidRPr="00743DF3" w:rsidRDefault="00E251E1" w:rsidP="000361A4">
            <w:pPr>
              <w:pStyle w:val="Tabellentext"/>
            </w:pPr>
            <w:r>
              <w:t>46.1:PROZ</w:t>
            </w:r>
          </w:p>
        </w:tc>
        <w:tc>
          <w:tcPr>
            <w:tcW w:w="1075" w:type="pct"/>
          </w:tcPr>
          <w:p w14:paraId="3C2EA90E" w14:textId="77777777" w:rsidR="000F0644" w:rsidRPr="00743DF3" w:rsidRDefault="00E251E1" w:rsidP="000361A4">
            <w:pPr>
              <w:pStyle w:val="Tabellentext"/>
            </w:pPr>
            <w:r>
              <w:t>primäre Implantatfehllage</w:t>
            </w:r>
          </w:p>
        </w:tc>
        <w:tc>
          <w:tcPr>
            <w:tcW w:w="326" w:type="pct"/>
          </w:tcPr>
          <w:p w14:paraId="651840FF" w14:textId="77777777" w:rsidR="000F0644" w:rsidRPr="00743DF3" w:rsidRDefault="00E251E1" w:rsidP="000361A4">
            <w:pPr>
              <w:pStyle w:val="Tabellentext"/>
            </w:pPr>
            <w:r>
              <w:t>K</w:t>
            </w:r>
          </w:p>
        </w:tc>
        <w:tc>
          <w:tcPr>
            <w:tcW w:w="1646" w:type="pct"/>
          </w:tcPr>
          <w:p w14:paraId="6E825857" w14:textId="77777777" w:rsidR="000F0644" w:rsidRPr="00743DF3" w:rsidRDefault="00E251E1" w:rsidP="00177070">
            <w:pPr>
              <w:pStyle w:val="Tabellentext"/>
              <w:ind w:left="453" w:hanging="340"/>
            </w:pPr>
            <w:r>
              <w:t>1 =</w:t>
            </w:r>
            <w:r>
              <w:tab/>
              <w:t>Femur-Komponente</w:t>
            </w:r>
          </w:p>
          <w:p w14:paraId="1983FC6A" w14:textId="77777777" w:rsidR="000F0644" w:rsidRPr="00743DF3" w:rsidRDefault="00E251E1" w:rsidP="00177070">
            <w:pPr>
              <w:pStyle w:val="Tabellentext"/>
              <w:ind w:left="453" w:hanging="340"/>
            </w:pPr>
            <w:r>
              <w:t>2 =</w:t>
            </w:r>
            <w:r>
              <w:tab/>
              <w:t>Tibia-Komponente</w:t>
            </w:r>
          </w:p>
        </w:tc>
        <w:tc>
          <w:tcPr>
            <w:tcW w:w="1328" w:type="pct"/>
          </w:tcPr>
          <w:p w14:paraId="77773D41" w14:textId="77777777" w:rsidR="000F0644" w:rsidRPr="00743DF3" w:rsidRDefault="00E251E1" w:rsidP="000361A4">
            <w:pPr>
              <w:pStyle w:val="Tabellentext"/>
            </w:pPr>
            <w:r>
              <w:t>IMPLANTATFEHLLAGEKNIE</w:t>
            </w:r>
          </w:p>
        </w:tc>
      </w:tr>
      <w:tr w:rsidR="00275B01" w:rsidRPr="00743DF3" w14:paraId="0F4920E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97D816" w14:textId="77777777" w:rsidR="000F0644" w:rsidRPr="00743DF3" w:rsidRDefault="00E251E1" w:rsidP="000361A4">
            <w:pPr>
              <w:pStyle w:val="Tabellentext"/>
            </w:pPr>
            <w:r>
              <w:t>46.2:PROZ</w:t>
            </w:r>
          </w:p>
        </w:tc>
        <w:tc>
          <w:tcPr>
            <w:tcW w:w="1075" w:type="pct"/>
          </w:tcPr>
          <w:p w14:paraId="41498F12" w14:textId="77777777" w:rsidR="000F0644" w:rsidRPr="00743DF3" w:rsidRDefault="00E251E1" w:rsidP="000361A4">
            <w:pPr>
              <w:pStyle w:val="Tabellentext"/>
            </w:pPr>
            <w:r>
              <w:t>sekundäre Implantatdislokation</w:t>
            </w:r>
          </w:p>
        </w:tc>
        <w:tc>
          <w:tcPr>
            <w:tcW w:w="326" w:type="pct"/>
          </w:tcPr>
          <w:p w14:paraId="3E027F87" w14:textId="77777777" w:rsidR="000F0644" w:rsidRPr="00743DF3" w:rsidRDefault="00E251E1" w:rsidP="000361A4">
            <w:pPr>
              <w:pStyle w:val="Tabellentext"/>
            </w:pPr>
            <w:r>
              <w:t>K</w:t>
            </w:r>
          </w:p>
        </w:tc>
        <w:tc>
          <w:tcPr>
            <w:tcW w:w="1646" w:type="pct"/>
          </w:tcPr>
          <w:p w14:paraId="00E33DA8" w14:textId="77777777" w:rsidR="000F0644" w:rsidRPr="00743DF3" w:rsidRDefault="00E251E1" w:rsidP="00177070">
            <w:pPr>
              <w:pStyle w:val="Tabellentext"/>
              <w:ind w:left="453" w:hanging="340"/>
            </w:pPr>
            <w:r>
              <w:t>1 =</w:t>
            </w:r>
            <w:r>
              <w:tab/>
              <w:t>ja</w:t>
            </w:r>
          </w:p>
        </w:tc>
        <w:tc>
          <w:tcPr>
            <w:tcW w:w="1328" w:type="pct"/>
          </w:tcPr>
          <w:p w14:paraId="28C100D1" w14:textId="77777777" w:rsidR="000F0644" w:rsidRPr="00743DF3" w:rsidRDefault="00E251E1" w:rsidP="000361A4">
            <w:pPr>
              <w:pStyle w:val="Tabellentext"/>
            </w:pPr>
            <w:r>
              <w:t>IMPLANTATDSLOKATION</w:t>
            </w:r>
          </w:p>
        </w:tc>
      </w:tr>
      <w:tr w:rsidR="00275B01" w:rsidRPr="00743DF3" w14:paraId="740F0B1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800E22" w14:textId="77777777" w:rsidR="000F0644" w:rsidRPr="00743DF3" w:rsidRDefault="00E251E1" w:rsidP="000361A4">
            <w:pPr>
              <w:pStyle w:val="Tabellentext"/>
            </w:pPr>
            <w:r>
              <w:t>46.3:PROZ</w:t>
            </w:r>
          </w:p>
        </w:tc>
        <w:tc>
          <w:tcPr>
            <w:tcW w:w="1075" w:type="pct"/>
          </w:tcPr>
          <w:p w14:paraId="62AADFC4" w14:textId="77777777" w:rsidR="000F0644" w:rsidRPr="00743DF3" w:rsidRDefault="00E251E1" w:rsidP="000361A4">
            <w:pPr>
              <w:pStyle w:val="Tabellentext"/>
            </w:pPr>
            <w:r>
              <w:t>postoperative Luxation des künstlichen Gelenkes</w:t>
            </w:r>
          </w:p>
        </w:tc>
        <w:tc>
          <w:tcPr>
            <w:tcW w:w="326" w:type="pct"/>
          </w:tcPr>
          <w:p w14:paraId="5057473E" w14:textId="77777777" w:rsidR="000F0644" w:rsidRPr="00743DF3" w:rsidRDefault="00E251E1" w:rsidP="000361A4">
            <w:pPr>
              <w:pStyle w:val="Tabellentext"/>
            </w:pPr>
            <w:r>
              <w:t>K</w:t>
            </w:r>
          </w:p>
        </w:tc>
        <w:tc>
          <w:tcPr>
            <w:tcW w:w="1646" w:type="pct"/>
          </w:tcPr>
          <w:p w14:paraId="3F55005F" w14:textId="77777777" w:rsidR="000F0644" w:rsidRPr="00743DF3" w:rsidRDefault="00E251E1" w:rsidP="00177070">
            <w:pPr>
              <w:pStyle w:val="Tabellentext"/>
              <w:ind w:left="453" w:hanging="340"/>
            </w:pPr>
            <w:r>
              <w:t>1 =</w:t>
            </w:r>
            <w:r>
              <w:tab/>
              <w:t>ja</w:t>
            </w:r>
          </w:p>
        </w:tc>
        <w:tc>
          <w:tcPr>
            <w:tcW w:w="1328" w:type="pct"/>
          </w:tcPr>
          <w:p w14:paraId="3AFC171A" w14:textId="77777777" w:rsidR="000F0644" w:rsidRPr="00743DF3" w:rsidRDefault="00E251E1" w:rsidP="000361A4">
            <w:pPr>
              <w:pStyle w:val="Tabellentext"/>
            </w:pPr>
            <w:r>
              <w:t>LUXKUENSTGELENK</w:t>
            </w:r>
          </w:p>
        </w:tc>
      </w:tr>
      <w:tr w:rsidR="00275B01" w:rsidRPr="00743DF3" w14:paraId="3C90CC6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28AE73" w14:textId="77777777" w:rsidR="000F0644" w:rsidRPr="00743DF3" w:rsidRDefault="00E251E1" w:rsidP="000361A4">
            <w:pPr>
              <w:pStyle w:val="Tabellentext"/>
            </w:pPr>
            <w:r>
              <w:t>46.4:PROZ</w:t>
            </w:r>
          </w:p>
        </w:tc>
        <w:tc>
          <w:tcPr>
            <w:tcW w:w="1075" w:type="pct"/>
          </w:tcPr>
          <w:p w14:paraId="33B91D76" w14:textId="77777777" w:rsidR="000F0644" w:rsidRPr="00743DF3" w:rsidRDefault="00E251E1" w:rsidP="000361A4">
            <w:pPr>
              <w:pStyle w:val="Tabellentext"/>
            </w:pPr>
            <w:r>
              <w:t>Patellafehlstellung</w:t>
            </w:r>
          </w:p>
        </w:tc>
        <w:tc>
          <w:tcPr>
            <w:tcW w:w="326" w:type="pct"/>
          </w:tcPr>
          <w:p w14:paraId="5FAC0DBC" w14:textId="77777777" w:rsidR="000F0644" w:rsidRPr="00743DF3" w:rsidRDefault="00E251E1" w:rsidP="000361A4">
            <w:pPr>
              <w:pStyle w:val="Tabellentext"/>
            </w:pPr>
            <w:r>
              <w:t>K</w:t>
            </w:r>
          </w:p>
        </w:tc>
        <w:tc>
          <w:tcPr>
            <w:tcW w:w="1646" w:type="pct"/>
          </w:tcPr>
          <w:p w14:paraId="6697D3AA" w14:textId="77777777" w:rsidR="000F0644" w:rsidRPr="00743DF3" w:rsidRDefault="00E251E1" w:rsidP="00177070">
            <w:pPr>
              <w:pStyle w:val="Tabellentext"/>
              <w:ind w:left="453" w:hanging="340"/>
            </w:pPr>
            <w:r>
              <w:t>1 =</w:t>
            </w:r>
            <w:r>
              <w:tab/>
              <w:t>ja</w:t>
            </w:r>
          </w:p>
        </w:tc>
        <w:tc>
          <w:tcPr>
            <w:tcW w:w="1328" w:type="pct"/>
          </w:tcPr>
          <w:p w14:paraId="69A00FF3" w14:textId="77777777" w:rsidR="000F0644" w:rsidRPr="00743DF3" w:rsidRDefault="00E251E1" w:rsidP="000361A4">
            <w:pPr>
              <w:pStyle w:val="Tabellentext"/>
            </w:pPr>
            <w:r>
              <w:t>PATELLAFEHLSTELLUNGJL</w:t>
            </w:r>
          </w:p>
        </w:tc>
      </w:tr>
      <w:tr w:rsidR="00275B01" w:rsidRPr="00743DF3" w14:paraId="4058760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FE26D8" w14:textId="77777777" w:rsidR="000F0644" w:rsidRPr="00743DF3" w:rsidRDefault="00E251E1" w:rsidP="000361A4">
            <w:pPr>
              <w:pStyle w:val="Tabellentext"/>
            </w:pPr>
            <w:r>
              <w:t>46.5:PROZ</w:t>
            </w:r>
          </w:p>
        </w:tc>
        <w:tc>
          <w:tcPr>
            <w:tcW w:w="1075" w:type="pct"/>
          </w:tcPr>
          <w:p w14:paraId="4624F260" w14:textId="77777777" w:rsidR="000F0644" w:rsidRPr="00743DF3" w:rsidRDefault="00E251E1" w:rsidP="000361A4">
            <w:pPr>
              <w:pStyle w:val="Tabellentext"/>
            </w:pPr>
            <w:r>
              <w:t>OP- oder interventionsbedürftige/-s Nachblutung/Wundhämatom</w:t>
            </w:r>
          </w:p>
        </w:tc>
        <w:tc>
          <w:tcPr>
            <w:tcW w:w="326" w:type="pct"/>
          </w:tcPr>
          <w:p w14:paraId="127338C6" w14:textId="77777777" w:rsidR="000F0644" w:rsidRPr="00743DF3" w:rsidRDefault="00E251E1" w:rsidP="000361A4">
            <w:pPr>
              <w:pStyle w:val="Tabellentext"/>
            </w:pPr>
            <w:r>
              <w:t>K</w:t>
            </w:r>
          </w:p>
        </w:tc>
        <w:tc>
          <w:tcPr>
            <w:tcW w:w="1646" w:type="pct"/>
          </w:tcPr>
          <w:p w14:paraId="6955CCFC" w14:textId="77777777" w:rsidR="000F0644" w:rsidRPr="00743DF3" w:rsidRDefault="00E251E1" w:rsidP="00177070">
            <w:pPr>
              <w:pStyle w:val="Tabellentext"/>
              <w:ind w:left="453" w:hanging="340"/>
            </w:pPr>
            <w:r>
              <w:t>1 =</w:t>
            </w:r>
            <w:r>
              <w:tab/>
              <w:t>ja</w:t>
            </w:r>
          </w:p>
        </w:tc>
        <w:tc>
          <w:tcPr>
            <w:tcW w:w="1328" w:type="pct"/>
          </w:tcPr>
          <w:p w14:paraId="1BA5BD36" w14:textId="77777777" w:rsidR="000F0644" w:rsidRPr="00743DF3" w:rsidRDefault="00E251E1" w:rsidP="000361A4">
            <w:pPr>
              <w:pStyle w:val="Tabellentext"/>
            </w:pPr>
            <w:r>
              <w:t>HAEMATBLUTUN</w:t>
            </w:r>
          </w:p>
        </w:tc>
      </w:tr>
      <w:tr w:rsidR="00275B01" w:rsidRPr="00743DF3" w14:paraId="1FEA366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CB54B08" w14:textId="77777777" w:rsidR="000F0644" w:rsidRPr="00743DF3" w:rsidRDefault="00E251E1" w:rsidP="000361A4">
            <w:pPr>
              <w:pStyle w:val="Tabellentext"/>
            </w:pPr>
            <w:r>
              <w:t>46.6:PROZ</w:t>
            </w:r>
          </w:p>
        </w:tc>
        <w:tc>
          <w:tcPr>
            <w:tcW w:w="1075" w:type="pct"/>
          </w:tcPr>
          <w:p w14:paraId="720C2CDF" w14:textId="77777777" w:rsidR="000F0644" w:rsidRPr="00743DF3" w:rsidRDefault="00E251E1" w:rsidP="000361A4">
            <w:pPr>
              <w:pStyle w:val="Tabellentext"/>
            </w:pPr>
            <w:r>
              <w:t>OP- oder interventionsbedürftige Gefäßläsion</w:t>
            </w:r>
          </w:p>
        </w:tc>
        <w:tc>
          <w:tcPr>
            <w:tcW w:w="326" w:type="pct"/>
          </w:tcPr>
          <w:p w14:paraId="58226557" w14:textId="77777777" w:rsidR="000F0644" w:rsidRPr="00743DF3" w:rsidRDefault="00E251E1" w:rsidP="000361A4">
            <w:pPr>
              <w:pStyle w:val="Tabellentext"/>
            </w:pPr>
            <w:r>
              <w:t>K</w:t>
            </w:r>
          </w:p>
        </w:tc>
        <w:tc>
          <w:tcPr>
            <w:tcW w:w="1646" w:type="pct"/>
          </w:tcPr>
          <w:p w14:paraId="3A969E09" w14:textId="77777777" w:rsidR="000F0644" w:rsidRPr="00743DF3" w:rsidRDefault="00E251E1" w:rsidP="00177070">
            <w:pPr>
              <w:pStyle w:val="Tabellentext"/>
              <w:ind w:left="453" w:hanging="340"/>
            </w:pPr>
            <w:r>
              <w:t>1 =</w:t>
            </w:r>
            <w:r>
              <w:tab/>
              <w:t>ja</w:t>
            </w:r>
          </w:p>
        </w:tc>
        <w:tc>
          <w:tcPr>
            <w:tcW w:w="1328" w:type="pct"/>
          </w:tcPr>
          <w:p w14:paraId="3F399A88" w14:textId="77777777" w:rsidR="000F0644" w:rsidRPr="00743DF3" w:rsidRDefault="00E251E1" w:rsidP="000361A4">
            <w:pPr>
              <w:pStyle w:val="Tabellentext"/>
            </w:pPr>
            <w:r>
              <w:t>OPINTGEFAESSLAESION</w:t>
            </w:r>
          </w:p>
        </w:tc>
      </w:tr>
      <w:tr w:rsidR="00275B01" w:rsidRPr="00743DF3" w14:paraId="6F5F867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354BC7" w14:textId="77777777" w:rsidR="000F0644" w:rsidRPr="00743DF3" w:rsidRDefault="00E251E1" w:rsidP="000361A4">
            <w:pPr>
              <w:pStyle w:val="Tabellentext"/>
            </w:pPr>
            <w:r>
              <w:t>46.7:PROZ</w:t>
            </w:r>
          </w:p>
        </w:tc>
        <w:tc>
          <w:tcPr>
            <w:tcW w:w="1075" w:type="pct"/>
          </w:tcPr>
          <w:p w14:paraId="52A90D00" w14:textId="77777777" w:rsidR="000F0644" w:rsidRPr="00743DF3" w:rsidRDefault="00E251E1" w:rsidP="000361A4">
            <w:pPr>
              <w:pStyle w:val="Tabellentext"/>
            </w:pPr>
            <w:r>
              <w:t>bei Entlassung persistierender, motorischer Nervenschaden</w:t>
            </w:r>
          </w:p>
        </w:tc>
        <w:tc>
          <w:tcPr>
            <w:tcW w:w="326" w:type="pct"/>
          </w:tcPr>
          <w:p w14:paraId="3A648EA5" w14:textId="77777777" w:rsidR="000F0644" w:rsidRPr="00743DF3" w:rsidRDefault="00E251E1" w:rsidP="000361A4">
            <w:pPr>
              <w:pStyle w:val="Tabellentext"/>
            </w:pPr>
            <w:r>
              <w:t>K</w:t>
            </w:r>
          </w:p>
        </w:tc>
        <w:tc>
          <w:tcPr>
            <w:tcW w:w="1646" w:type="pct"/>
          </w:tcPr>
          <w:p w14:paraId="3EC11B05" w14:textId="77777777" w:rsidR="000F0644" w:rsidRPr="00743DF3" w:rsidRDefault="00E251E1" w:rsidP="00177070">
            <w:pPr>
              <w:pStyle w:val="Tabellentext"/>
              <w:ind w:left="453" w:hanging="340"/>
            </w:pPr>
            <w:r>
              <w:t>1 =</w:t>
            </w:r>
            <w:r>
              <w:tab/>
              <w:t>ja</w:t>
            </w:r>
          </w:p>
        </w:tc>
        <w:tc>
          <w:tcPr>
            <w:tcW w:w="1328" w:type="pct"/>
          </w:tcPr>
          <w:p w14:paraId="113668CF" w14:textId="77777777" w:rsidR="000F0644" w:rsidRPr="00743DF3" w:rsidRDefault="00E251E1" w:rsidP="000361A4">
            <w:pPr>
              <w:pStyle w:val="Tabellentext"/>
            </w:pPr>
            <w:r>
              <w:t>NERVENTL</w:t>
            </w:r>
          </w:p>
        </w:tc>
      </w:tr>
      <w:tr w:rsidR="00275B01" w:rsidRPr="00743DF3" w14:paraId="6672CC6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B59490" w14:textId="77777777" w:rsidR="000F0644" w:rsidRPr="00743DF3" w:rsidRDefault="00E251E1" w:rsidP="000361A4">
            <w:pPr>
              <w:pStyle w:val="Tabellentext"/>
            </w:pPr>
            <w:r>
              <w:t>46.8:PROZ</w:t>
            </w:r>
          </w:p>
        </w:tc>
        <w:tc>
          <w:tcPr>
            <w:tcW w:w="1075" w:type="pct"/>
          </w:tcPr>
          <w:p w14:paraId="5711275C" w14:textId="77777777" w:rsidR="000F0644" w:rsidRPr="00743DF3" w:rsidRDefault="00E251E1" w:rsidP="000361A4">
            <w:pPr>
              <w:pStyle w:val="Tabellentext"/>
            </w:pPr>
            <w:r>
              <w:t>periprothetische Fraktur</w:t>
            </w:r>
          </w:p>
        </w:tc>
        <w:tc>
          <w:tcPr>
            <w:tcW w:w="326" w:type="pct"/>
          </w:tcPr>
          <w:p w14:paraId="481FE676" w14:textId="77777777" w:rsidR="000F0644" w:rsidRPr="00743DF3" w:rsidRDefault="00E251E1" w:rsidP="000361A4">
            <w:pPr>
              <w:pStyle w:val="Tabellentext"/>
            </w:pPr>
            <w:r>
              <w:t>K</w:t>
            </w:r>
          </w:p>
        </w:tc>
        <w:tc>
          <w:tcPr>
            <w:tcW w:w="1646" w:type="pct"/>
          </w:tcPr>
          <w:p w14:paraId="0AD9283E" w14:textId="77777777" w:rsidR="000F0644" w:rsidRPr="00743DF3" w:rsidRDefault="00E251E1" w:rsidP="00177070">
            <w:pPr>
              <w:pStyle w:val="Tabellentext"/>
              <w:ind w:left="453" w:hanging="340"/>
            </w:pPr>
            <w:r>
              <w:t>1 =</w:t>
            </w:r>
            <w:r>
              <w:tab/>
              <w:t>ja</w:t>
            </w:r>
          </w:p>
        </w:tc>
        <w:tc>
          <w:tcPr>
            <w:tcW w:w="1328" w:type="pct"/>
          </w:tcPr>
          <w:p w14:paraId="47E9912A" w14:textId="77777777" w:rsidR="000F0644" w:rsidRPr="00743DF3" w:rsidRDefault="00E251E1" w:rsidP="000361A4">
            <w:pPr>
              <w:pStyle w:val="Tabellentext"/>
            </w:pPr>
            <w:r>
              <w:t>ENTSTANDFRAKTUR</w:t>
            </w:r>
          </w:p>
        </w:tc>
      </w:tr>
      <w:tr w:rsidR="00275B01" w:rsidRPr="00743DF3" w14:paraId="0091D0F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186495" w14:textId="77777777" w:rsidR="000F0644" w:rsidRPr="00743DF3" w:rsidRDefault="00E251E1" w:rsidP="000361A4">
            <w:pPr>
              <w:pStyle w:val="Tabellentext"/>
            </w:pPr>
            <w:r>
              <w:t>46.9:PROZ</w:t>
            </w:r>
          </w:p>
        </w:tc>
        <w:tc>
          <w:tcPr>
            <w:tcW w:w="1075" w:type="pct"/>
          </w:tcPr>
          <w:p w14:paraId="0BD787D1" w14:textId="77777777" w:rsidR="000F0644" w:rsidRPr="00743DF3" w:rsidRDefault="00E251E1" w:rsidP="000361A4">
            <w:pPr>
              <w:pStyle w:val="Tabellentext"/>
            </w:pPr>
            <w:r>
              <w:t>reoperationspflichtige Wunddehiszenz</w:t>
            </w:r>
          </w:p>
        </w:tc>
        <w:tc>
          <w:tcPr>
            <w:tcW w:w="326" w:type="pct"/>
          </w:tcPr>
          <w:p w14:paraId="66820EAD" w14:textId="77777777" w:rsidR="000F0644" w:rsidRPr="00743DF3" w:rsidRDefault="00E251E1" w:rsidP="000361A4">
            <w:pPr>
              <w:pStyle w:val="Tabellentext"/>
            </w:pPr>
            <w:r>
              <w:t>K</w:t>
            </w:r>
          </w:p>
        </w:tc>
        <w:tc>
          <w:tcPr>
            <w:tcW w:w="1646" w:type="pct"/>
          </w:tcPr>
          <w:p w14:paraId="2679F411" w14:textId="77777777" w:rsidR="000F0644" w:rsidRPr="00743DF3" w:rsidRDefault="00E251E1" w:rsidP="00177070">
            <w:pPr>
              <w:pStyle w:val="Tabellentext"/>
              <w:ind w:left="453" w:hanging="340"/>
            </w:pPr>
            <w:r>
              <w:t>1 =</w:t>
            </w:r>
            <w:r>
              <w:tab/>
              <w:t>ja</w:t>
            </w:r>
          </w:p>
        </w:tc>
        <w:tc>
          <w:tcPr>
            <w:tcW w:w="1328" w:type="pct"/>
          </w:tcPr>
          <w:p w14:paraId="2F94F543" w14:textId="77777777" w:rsidR="000F0644" w:rsidRPr="00743DF3" w:rsidRDefault="00E251E1" w:rsidP="000361A4">
            <w:pPr>
              <w:pStyle w:val="Tabellentext"/>
            </w:pPr>
            <w:r>
              <w:t>WUNDDEHISZE</w:t>
            </w:r>
          </w:p>
        </w:tc>
      </w:tr>
      <w:tr w:rsidR="00275B01" w:rsidRPr="00743DF3" w14:paraId="2C7FAF7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09CA4C" w14:textId="77777777" w:rsidR="000F0644" w:rsidRPr="00743DF3" w:rsidRDefault="00E251E1" w:rsidP="000361A4">
            <w:pPr>
              <w:pStyle w:val="Tabellentext"/>
            </w:pPr>
            <w:r>
              <w:t>46.10:PROZ</w:t>
            </w:r>
          </w:p>
        </w:tc>
        <w:tc>
          <w:tcPr>
            <w:tcW w:w="1075" w:type="pct"/>
          </w:tcPr>
          <w:p w14:paraId="13A2C584" w14:textId="77777777" w:rsidR="000F0644" w:rsidRPr="00743DF3" w:rsidRDefault="00E251E1" w:rsidP="000361A4">
            <w:pPr>
              <w:pStyle w:val="Tabellentext"/>
            </w:pPr>
            <w:r>
              <w:t>reoperationspflichtige sekundäre Nekrose der Wundränder</w:t>
            </w:r>
          </w:p>
        </w:tc>
        <w:tc>
          <w:tcPr>
            <w:tcW w:w="326" w:type="pct"/>
          </w:tcPr>
          <w:p w14:paraId="66801A5D" w14:textId="77777777" w:rsidR="000F0644" w:rsidRPr="00743DF3" w:rsidRDefault="00E251E1" w:rsidP="000361A4">
            <w:pPr>
              <w:pStyle w:val="Tabellentext"/>
            </w:pPr>
            <w:r>
              <w:t>K</w:t>
            </w:r>
          </w:p>
        </w:tc>
        <w:tc>
          <w:tcPr>
            <w:tcW w:w="1646" w:type="pct"/>
          </w:tcPr>
          <w:p w14:paraId="5B805194" w14:textId="77777777" w:rsidR="000F0644" w:rsidRPr="00743DF3" w:rsidRDefault="00E251E1" w:rsidP="00177070">
            <w:pPr>
              <w:pStyle w:val="Tabellentext"/>
              <w:ind w:left="453" w:hanging="340"/>
            </w:pPr>
            <w:r>
              <w:t>1 =</w:t>
            </w:r>
            <w:r>
              <w:tab/>
              <w:t>ja</w:t>
            </w:r>
          </w:p>
        </w:tc>
        <w:tc>
          <w:tcPr>
            <w:tcW w:w="1328" w:type="pct"/>
          </w:tcPr>
          <w:p w14:paraId="64C674E7" w14:textId="77777777" w:rsidR="000F0644" w:rsidRPr="00743DF3" w:rsidRDefault="00E251E1" w:rsidP="000361A4">
            <w:pPr>
              <w:pStyle w:val="Tabellentext"/>
            </w:pPr>
            <w:r>
              <w:t>NEKROSEWUND</w:t>
            </w:r>
          </w:p>
        </w:tc>
      </w:tr>
      <w:tr w:rsidR="00275B01" w:rsidRPr="00743DF3" w14:paraId="28F246D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7B3123" w14:textId="77777777" w:rsidR="000F0644" w:rsidRPr="00743DF3" w:rsidRDefault="00E251E1" w:rsidP="000361A4">
            <w:pPr>
              <w:pStyle w:val="Tabellentext"/>
            </w:pPr>
            <w:r>
              <w:t>46.11:PROZ</w:t>
            </w:r>
          </w:p>
        </w:tc>
        <w:tc>
          <w:tcPr>
            <w:tcW w:w="1075" w:type="pct"/>
          </w:tcPr>
          <w:p w14:paraId="4618DB70" w14:textId="77777777" w:rsidR="000F0644" w:rsidRPr="00743DF3" w:rsidRDefault="00E251E1" w:rsidP="000361A4">
            <w:pPr>
              <w:pStyle w:val="Tabellentext"/>
            </w:pPr>
            <w:r>
              <w:t>postoperative mechanische Komplikation des künstlichen Gelenkes</w:t>
            </w:r>
          </w:p>
        </w:tc>
        <w:tc>
          <w:tcPr>
            <w:tcW w:w="326" w:type="pct"/>
          </w:tcPr>
          <w:p w14:paraId="42A73BB8" w14:textId="77777777" w:rsidR="000F0644" w:rsidRPr="00743DF3" w:rsidRDefault="00E251E1" w:rsidP="000361A4">
            <w:pPr>
              <w:pStyle w:val="Tabellentext"/>
            </w:pPr>
            <w:r>
              <w:t>K</w:t>
            </w:r>
          </w:p>
        </w:tc>
        <w:tc>
          <w:tcPr>
            <w:tcW w:w="1646" w:type="pct"/>
          </w:tcPr>
          <w:p w14:paraId="24AAC821" w14:textId="77777777" w:rsidR="000F0644" w:rsidRPr="00743DF3" w:rsidRDefault="00E251E1" w:rsidP="00177070">
            <w:pPr>
              <w:pStyle w:val="Tabellentext"/>
              <w:ind w:left="453" w:hanging="340"/>
            </w:pPr>
            <w:r>
              <w:t>1 =</w:t>
            </w:r>
            <w:r>
              <w:tab/>
              <w:t>ja</w:t>
            </w:r>
          </w:p>
        </w:tc>
        <w:tc>
          <w:tcPr>
            <w:tcW w:w="1328" w:type="pct"/>
          </w:tcPr>
          <w:p w14:paraId="46CC5C00" w14:textId="77777777" w:rsidR="000F0644" w:rsidRPr="00743DF3" w:rsidRDefault="00E251E1" w:rsidP="000361A4">
            <w:pPr>
              <w:pStyle w:val="Tabellentext"/>
            </w:pPr>
            <w:r>
              <w:t>KOMPLIKKUENSTGELENK</w:t>
            </w:r>
          </w:p>
        </w:tc>
      </w:tr>
      <w:tr w:rsidR="00275B01" w:rsidRPr="00743DF3" w14:paraId="6793ECA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1937918" w14:textId="77777777" w:rsidR="000F0644" w:rsidRPr="00743DF3" w:rsidRDefault="00E251E1" w:rsidP="000361A4">
            <w:pPr>
              <w:pStyle w:val="Tabellentext"/>
            </w:pPr>
            <w:r>
              <w:t>46.12:PROZ</w:t>
            </w:r>
          </w:p>
        </w:tc>
        <w:tc>
          <w:tcPr>
            <w:tcW w:w="1075" w:type="pct"/>
          </w:tcPr>
          <w:p w14:paraId="41997E43" w14:textId="77777777" w:rsidR="000F0644" w:rsidRPr="00743DF3" w:rsidRDefault="00E251E1" w:rsidP="000361A4">
            <w:pPr>
              <w:pStyle w:val="Tabellentext"/>
            </w:pPr>
            <w:r>
              <w:t>Ruptur der Quadrizepssehne/Ligamentum patellae</w:t>
            </w:r>
          </w:p>
        </w:tc>
        <w:tc>
          <w:tcPr>
            <w:tcW w:w="326" w:type="pct"/>
          </w:tcPr>
          <w:p w14:paraId="388DA396" w14:textId="77777777" w:rsidR="000F0644" w:rsidRPr="00743DF3" w:rsidRDefault="00E251E1" w:rsidP="000361A4">
            <w:pPr>
              <w:pStyle w:val="Tabellentext"/>
            </w:pPr>
            <w:r>
              <w:t>K</w:t>
            </w:r>
          </w:p>
        </w:tc>
        <w:tc>
          <w:tcPr>
            <w:tcW w:w="1646" w:type="pct"/>
          </w:tcPr>
          <w:p w14:paraId="2CC983C4" w14:textId="77777777" w:rsidR="000F0644" w:rsidRPr="00743DF3" w:rsidRDefault="00E251E1" w:rsidP="00177070">
            <w:pPr>
              <w:pStyle w:val="Tabellentext"/>
              <w:ind w:left="453" w:hanging="340"/>
            </w:pPr>
            <w:r>
              <w:t>1 =</w:t>
            </w:r>
            <w:r>
              <w:tab/>
              <w:t>ja</w:t>
            </w:r>
          </w:p>
        </w:tc>
        <w:tc>
          <w:tcPr>
            <w:tcW w:w="1328" w:type="pct"/>
          </w:tcPr>
          <w:p w14:paraId="49D0BA9D" w14:textId="77777777" w:rsidR="000F0644" w:rsidRPr="00743DF3" w:rsidRDefault="00E251E1" w:rsidP="000361A4">
            <w:pPr>
              <w:pStyle w:val="Tabellentext"/>
            </w:pPr>
            <w:r>
              <w:t>RUPTURQUASEHNE</w:t>
            </w:r>
          </w:p>
        </w:tc>
      </w:tr>
      <w:tr w:rsidR="00275B01" w:rsidRPr="00743DF3" w14:paraId="4541734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EAB7C8" w14:textId="77777777" w:rsidR="000F0644" w:rsidRPr="00743DF3" w:rsidRDefault="00E251E1" w:rsidP="000361A4">
            <w:pPr>
              <w:pStyle w:val="Tabellentext"/>
            </w:pPr>
            <w:r>
              <w:t>46.13:PROZ</w:t>
            </w:r>
          </w:p>
        </w:tc>
        <w:tc>
          <w:tcPr>
            <w:tcW w:w="1075" w:type="pct"/>
          </w:tcPr>
          <w:p w14:paraId="379949D3" w14:textId="77777777" w:rsidR="000F0644" w:rsidRPr="00743DF3" w:rsidRDefault="00E251E1" w:rsidP="000361A4">
            <w:pPr>
              <w:pStyle w:val="Tabellentext"/>
            </w:pPr>
            <w:r>
              <w:t>Fraktur der Patella</w:t>
            </w:r>
          </w:p>
        </w:tc>
        <w:tc>
          <w:tcPr>
            <w:tcW w:w="326" w:type="pct"/>
          </w:tcPr>
          <w:p w14:paraId="0EB1F926" w14:textId="77777777" w:rsidR="000F0644" w:rsidRPr="00743DF3" w:rsidRDefault="00E251E1" w:rsidP="000361A4">
            <w:pPr>
              <w:pStyle w:val="Tabellentext"/>
            </w:pPr>
            <w:r>
              <w:t>K</w:t>
            </w:r>
          </w:p>
        </w:tc>
        <w:tc>
          <w:tcPr>
            <w:tcW w:w="1646" w:type="pct"/>
          </w:tcPr>
          <w:p w14:paraId="5CAFE3F2" w14:textId="77777777" w:rsidR="000F0644" w:rsidRPr="00743DF3" w:rsidRDefault="00E251E1" w:rsidP="00177070">
            <w:pPr>
              <w:pStyle w:val="Tabellentext"/>
              <w:ind w:left="453" w:hanging="340"/>
            </w:pPr>
            <w:r>
              <w:t>1 =</w:t>
            </w:r>
            <w:r>
              <w:tab/>
              <w:t>ja</w:t>
            </w:r>
          </w:p>
        </w:tc>
        <w:tc>
          <w:tcPr>
            <w:tcW w:w="1328" w:type="pct"/>
          </w:tcPr>
          <w:p w14:paraId="62C89D25" w14:textId="77777777" w:rsidR="000F0644" w:rsidRPr="00743DF3" w:rsidRDefault="00E251E1" w:rsidP="000361A4">
            <w:pPr>
              <w:pStyle w:val="Tabellentext"/>
            </w:pPr>
            <w:r>
              <w:t>PATELLAFRAKTUR</w:t>
            </w:r>
          </w:p>
        </w:tc>
      </w:tr>
      <w:tr w:rsidR="00275B01" w:rsidRPr="00743DF3" w14:paraId="272EA4A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F12929" w14:textId="77777777" w:rsidR="000F0644" w:rsidRPr="00743DF3" w:rsidRDefault="00E251E1" w:rsidP="000361A4">
            <w:pPr>
              <w:pStyle w:val="Tabellentext"/>
            </w:pPr>
            <w:r>
              <w:lastRenderedPageBreak/>
              <w:t>48:PROZ</w:t>
            </w:r>
          </w:p>
        </w:tc>
        <w:tc>
          <w:tcPr>
            <w:tcW w:w="1075" w:type="pct"/>
          </w:tcPr>
          <w:p w14:paraId="10C50215" w14:textId="77777777" w:rsidR="000F0644" w:rsidRPr="00743DF3" w:rsidRDefault="00E251E1" w:rsidP="000361A4">
            <w:pPr>
              <w:pStyle w:val="Tabellentext"/>
            </w:pPr>
            <w:r>
              <w:t>Wundinfektionstiefe</w:t>
            </w:r>
          </w:p>
        </w:tc>
        <w:tc>
          <w:tcPr>
            <w:tcW w:w="326" w:type="pct"/>
          </w:tcPr>
          <w:p w14:paraId="70EDA097" w14:textId="77777777" w:rsidR="000F0644" w:rsidRPr="00743DF3" w:rsidRDefault="00E251E1" w:rsidP="000361A4">
            <w:pPr>
              <w:pStyle w:val="Tabellentext"/>
            </w:pPr>
            <w:r>
              <w:t>K</w:t>
            </w:r>
          </w:p>
        </w:tc>
        <w:tc>
          <w:tcPr>
            <w:tcW w:w="1646" w:type="pct"/>
          </w:tcPr>
          <w:p w14:paraId="6736AD33" w14:textId="77777777" w:rsidR="000F0644" w:rsidRPr="00743DF3" w:rsidRDefault="00E251E1" w:rsidP="00177070">
            <w:pPr>
              <w:pStyle w:val="Tabellentext"/>
              <w:ind w:left="453" w:hanging="340"/>
            </w:pPr>
            <w:r>
              <w:t>1 =</w:t>
            </w:r>
            <w:r>
              <w:tab/>
              <w:t>A1 - postoperative, oberflächliche Wundinfektion</w:t>
            </w:r>
          </w:p>
          <w:p w14:paraId="379F708B" w14:textId="77777777" w:rsidR="000F0644" w:rsidRPr="00743DF3" w:rsidRDefault="00E251E1" w:rsidP="00177070">
            <w:pPr>
              <w:pStyle w:val="Tabellentext"/>
              <w:ind w:left="453" w:hanging="340"/>
            </w:pPr>
            <w:r>
              <w:t>2 =</w:t>
            </w:r>
            <w:r>
              <w:tab/>
              <w:t xml:space="preserve">A2 - postoperative, tiefe </w:t>
            </w:r>
            <w:r>
              <w:t>Wundinfektion</w:t>
            </w:r>
          </w:p>
          <w:p w14:paraId="7AAD575D" w14:textId="77777777" w:rsidR="000F0644" w:rsidRPr="00743DF3" w:rsidRDefault="00E251E1" w:rsidP="00177070">
            <w:pPr>
              <w:pStyle w:val="Tabellentext"/>
              <w:ind w:left="453" w:hanging="340"/>
            </w:pPr>
            <w:r>
              <w:t>3 =</w:t>
            </w:r>
            <w:r>
              <w:tab/>
              <w:t>A3 - Infektion von Organen und Körperhöhlen im Operationsgebiet</w:t>
            </w:r>
          </w:p>
        </w:tc>
        <w:tc>
          <w:tcPr>
            <w:tcW w:w="1328" w:type="pct"/>
          </w:tcPr>
          <w:p w14:paraId="66FD86F0" w14:textId="77777777" w:rsidR="000F0644" w:rsidRPr="00743DF3" w:rsidRDefault="00E251E1" w:rsidP="000361A4">
            <w:pPr>
              <w:pStyle w:val="Tabellentext"/>
            </w:pPr>
            <w:r>
              <w:t>POSTOPCDC</w:t>
            </w:r>
          </w:p>
        </w:tc>
      </w:tr>
      <w:tr w:rsidR="00275B01" w:rsidRPr="00743DF3" w14:paraId="33E9CD5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6F004B" w14:textId="77777777" w:rsidR="000F0644" w:rsidRPr="00743DF3" w:rsidRDefault="00E251E1" w:rsidP="000361A4">
            <w:pPr>
              <w:pStyle w:val="Tabellentext"/>
            </w:pPr>
            <w:r>
              <w:t>EF*</w:t>
            </w:r>
          </w:p>
        </w:tc>
        <w:tc>
          <w:tcPr>
            <w:tcW w:w="1075" w:type="pct"/>
          </w:tcPr>
          <w:p w14:paraId="146B197C" w14:textId="77777777" w:rsidR="000F0644" w:rsidRPr="00743DF3" w:rsidRDefault="00E251E1" w:rsidP="000361A4">
            <w:pPr>
              <w:pStyle w:val="Tabellentext"/>
            </w:pPr>
            <w:r>
              <w:t>Patientenalter am Aufnahmetag in Jahren</w:t>
            </w:r>
          </w:p>
        </w:tc>
        <w:tc>
          <w:tcPr>
            <w:tcW w:w="326" w:type="pct"/>
          </w:tcPr>
          <w:p w14:paraId="6BBD7486" w14:textId="77777777" w:rsidR="000F0644" w:rsidRPr="00743DF3" w:rsidRDefault="00E251E1" w:rsidP="000361A4">
            <w:pPr>
              <w:pStyle w:val="Tabellentext"/>
            </w:pPr>
            <w:r>
              <w:t>-</w:t>
            </w:r>
          </w:p>
        </w:tc>
        <w:tc>
          <w:tcPr>
            <w:tcW w:w="1646" w:type="pct"/>
          </w:tcPr>
          <w:p w14:paraId="5E2C27A6" w14:textId="77777777" w:rsidR="000F0644" w:rsidRPr="00743DF3" w:rsidRDefault="00E251E1" w:rsidP="00177070">
            <w:pPr>
              <w:pStyle w:val="Tabellentext"/>
              <w:ind w:left="453" w:hanging="340"/>
            </w:pPr>
            <w:r>
              <w:t>alter(GEBDATUM;AUFNDATUM)</w:t>
            </w:r>
          </w:p>
        </w:tc>
        <w:tc>
          <w:tcPr>
            <w:tcW w:w="1328" w:type="pct"/>
          </w:tcPr>
          <w:p w14:paraId="5EF9E597" w14:textId="77777777" w:rsidR="000F0644" w:rsidRPr="00743DF3" w:rsidRDefault="00E251E1" w:rsidP="000361A4">
            <w:pPr>
              <w:pStyle w:val="Tabellentext"/>
            </w:pPr>
            <w:r>
              <w:t>alter</w:t>
            </w:r>
          </w:p>
        </w:tc>
      </w:tr>
    </w:tbl>
    <w:p w14:paraId="2B774345" w14:textId="77777777" w:rsidR="00A53F02" w:rsidRDefault="00E251E1" w:rsidP="00A53F02">
      <w:pPr>
        <w:spacing w:after="0"/>
        <w:rPr>
          <w:sz w:val="14"/>
          <w:szCs w:val="14"/>
        </w:rPr>
      </w:pPr>
      <w:r w:rsidRPr="003021AF">
        <w:rPr>
          <w:sz w:val="14"/>
          <w:szCs w:val="14"/>
        </w:rPr>
        <w:t>*Ersatzfeld im Exportformat</w:t>
      </w:r>
    </w:p>
    <w:p w14:paraId="195C7E8B" w14:textId="77777777" w:rsidR="00E46E82" w:rsidRDefault="00E46E82">
      <w:pPr>
        <w:sectPr w:rsidR="00E46E82" w:rsidSect="00163BAC">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0C6F511F" w14:textId="77777777" w:rsidR="00DD27F7" w:rsidRPr="00DD27F7" w:rsidRDefault="00E251E1" w:rsidP="0094520C">
      <w:pPr>
        <w:pStyle w:val="Absatzberschriftebene3nurinNavigation"/>
      </w:pPr>
      <w:r>
        <w:lastRenderedPageBreak/>
        <w:t xml:space="preserve">Eigenschaften und </w:t>
      </w:r>
      <w:r>
        <w:t>B</w:t>
      </w:r>
      <w:r>
        <w:t>erechnung</w:t>
      </w:r>
    </w:p>
    <w:tbl>
      <w:tblPr>
        <w:tblStyle w:val="IQTIGStandarderste-Spalte"/>
        <w:tblW w:w="0" w:type="auto"/>
        <w:tblLook w:val="0680" w:firstRow="0" w:lastRow="0" w:firstColumn="1" w:lastColumn="0" w:noHBand="1" w:noVBand="1"/>
      </w:tblPr>
      <w:tblGrid>
        <w:gridCol w:w="3119"/>
        <w:gridCol w:w="5885"/>
      </w:tblGrid>
      <w:tr w:rsidR="000517F0" w14:paraId="040471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87D5B3" w14:textId="77777777" w:rsidR="000517F0" w:rsidRPr="000517F0" w:rsidRDefault="00E251E1" w:rsidP="009A4847">
            <w:pPr>
              <w:pStyle w:val="Tabellenkopf"/>
            </w:pPr>
            <w:r>
              <w:t>ID</w:t>
            </w:r>
          </w:p>
        </w:tc>
        <w:tc>
          <w:tcPr>
            <w:tcW w:w="5885" w:type="dxa"/>
          </w:tcPr>
          <w:p w14:paraId="671DF9C9"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54125</w:t>
            </w:r>
          </w:p>
        </w:tc>
      </w:tr>
      <w:tr w:rsidR="000955B5" w14:paraId="71D07C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957B7B" w14:textId="77777777" w:rsidR="000955B5" w:rsidRDefault="00E251E1" w:rsidP="009A4847">
            <w:pPr>
              <w:pStyle w:val="Tabellenkopf"/>
            </w:pPr>
            <w:r>
              <w:t>Bezeichnung</w:t>
            </w:r>
          </w:p>
        </w:tc>
        <w:tc>
          <w:tcPr>
            <w:tcW w:w="5885" w:type="dxa"/>
          </w:tcPr>
          <w:p w14:paraId="36AEFA98"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Knieendoprothesen-Wechsel bzw. -Komponentenwechsel</w:t>
            </w:r>
          </w:p>
        </w:tc>
      </w:tr>
      <w:tr w:rsidR="000955B5" w14:paraId="7E4B8A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33C89A" w14:textId="77777777" w:rsidR="000955B5" w:rsidRDefault="00E251E1" w:rsidP="009A4847">
            <w:pPr>
              <w:pStyle w:val="Tabellenkopf"/>
            </w:pPr>
            <w:r>
              <w:t>Indikatortyp</w:t>
            </w:r>
          </w:p>
        </w:tc>
        <w:tc>
          <w:tcPr>
            <w:tcW w:w="5885" w:type="dxa"/>
          </w:tcPr>
          <w:p w14:paraId="6BA399AE"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7D00E9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1F0F28" w14:textId="77777777" w:rsidR="000955B5" w:rsidRDefault="00E251E1" w:rsidP="000955B5">
            <w:pPr>
              <w:pStyle w:val="Tabellenkopf"/>
            </w:pPr>
            <w:r>
              <w:t>Art des Wertes</w:t>
            </w:r>
          </w:p>
        </w:tc>
        <w:tc>
          <w:tcPr>
            <w:tcW w:w="5885" w:type="dxa"/>
          </w:tcPr>
          <w:p w14:paraId="49953AE3"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5B3DA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0FDD85" w14:textId="77777777" w:rsidR="000955B5" w:rsidRDefault="00E251E1" w:rsidP="000955B5">
            <w:pPr>
              <w:pStyle w:val="Tabellenkopf"/>
            </w:pPr>
            <w:r>
              <w:t>Bezug zum Verfahren</w:t>
            </w:r>
          </w:p>
        </w:tc>
        <w:tc>
          <w:tcPr>
            <w:tcW w:w="5885" w:type="dxa"/>
          </w:tcPr>
          <w:p w14:paraId="26B1FFEC"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119E9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E36A6E" w14:textId="77777777" w:rsidR="000955B5" w:rsidRDefault="00E251E1" w:rsidP="000955B5">
            <w:pPr>
              <w:pStyle w:val="Tabellenkopf"/>
            </w:pPr>
            <w:r>
              <w:t>Berechnun</w:t>
            </w:r>
            <w:r>
              <w:t>gsart</w:t>
            </w:r>
          </w:p>
        </w:tc>
        <w:tc>
          <w:tcPr>
            <w:tcW w:w="5885" w:type="dxa"/>
          </w:tcPr>
          <w:p w14:paraId="4276C2B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5C191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1F1A8E" w14:textId="77777777" w:rsidR="000955B5" w:rsidRDefault="00E251E1" w:rsidP="000955B5">
            <w:pPr>
              <w:pStyle w:val="Tabellenkopf"/>
            </w:pPr>
            <w:r>
              <w:t xml:space="preserve">Referenzbereich </w:t>
            </w:r>
            <w:r>
              <w:t>2019</w:t>
            </w:r>
          </w:p>
        </w:tc>
        <w:tc>
          <w:tcPr>
            <w:tcW w:w="5885" w:type="dxa"/>
          </w:tcPr>
          <w:p w14:paraId="564A91A0" w14:textId="64AE104C"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38" w:author="IQTIG" w:date="2020-04-27T15:05:00Z">
              <w:r w:rsidR="00157B77">
                <w:delText>x</w:delText>
              </w:r>
            </w:del>
            <w:ins w:id="39" w:author="IQTIG" w:date="2020-04-27T15:05:00Z">
              <w:r>
                <w:t>13,45</w:t>
              </w:r>
            </w:ins>
            <w:r>
              <w:t xml:space="preserve"> % (95. Perzentil)</w:t>
            </w:r>
          </w:p>
        </w:tc>
      </w:tr>
      <w:tr w:rsidR="000955B5" w14:paraId="519354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F2D914" w14:textId="77777777" w:rsidR="000955B5" w:rsidRDefault="00E251E1" w:rsidP="00CA48E9">
            <w:pPr>
              <w:pStyle w:val="Tabellenkopf"/>
            </w:pPr>
            <w:r w:rsidRPr="00E37ACC">
              <w:t xml:space="preserve">Referenzbereich </w:t>
            </w:r>
            <w:r>
              <w:t>2018</w:t>
            </w:r>
          </w:p>
        </w:tc>
        <w:tc>
          <w:tcPr>
            <w:tcW w:w="5885" w:type="dxa"/>
          </w:tcPr>
          <w:p w14:paraId="187EBFDE"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13,33 % (95. Perzentil)</w:t>
            </w:r>
          </w:p>
        </w:tc>
      </w:tr>
      <w:tr w:rsidR="000955B5" w14:paraId="1394B2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2A372A" w14:textId="77777777" w:rsidR="000955B5" w:rsidRDefault="00E251E1" w:rsidP="000955B5">
            <w:pPr>
              <w:pStyle w:val="Tabellenkopf"/>
            </w:pPr>
            <w:r>
              <w:t>Erläuterung zum Referenzbereich 2019</w:t>
            </w:r>
          </w:p>
        </w:tc>
        <w:tc>
          <w:tcPr>
            <w:tcW w:w="5885" w:type="dxa"/>
          </w:tcPr>
          <w:p w14:paraId="1A92FA30"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11E1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84E8D4" w14:textId="77777777" w:rsidR="000955B5" w:rsidRDefault="00E251E1" w:rsidP="000955B5">
            <w:pPr>
              <w:pStyle w:val="Tabellenkopf"/>
            </w:pPr>
            <w:r>
              <w:t>Erläuterung zum Strukturierten Dialog bzw. Stellungnahmeverfahren 2019</w:t>
            </w:r>
          </w:p>
        </w:tc>
        <w:tc>
          <w:tcPr>
            <w:tcW w:w="5885" w:type="dxa"/>
          </w:tcPr>
          <w:p w14:paraId="67E4DD7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F6DBB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00C97E" w14:textId="77777777" w:rsidR="000955B5" w:rsidRDefault="00E251E1" w:rsidP="000955B5">
            <w:pPr>
              <w:pStyle w:val="Tabellenkopf"/>
            </w:pPr>
            <w:r w:rsidRPr="00E37ACC">
              <w:t>Methode der Risikoadjustierung</w:t>
            </w:r>
          </w:p>
        </w:tc>
        <w:tc>
          <w:tcPr>
            <w:tcW w:w="5885" w:type="dxa"/>
          </w:tcPr>
          <w:p w14:paraId="203EAC8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w:t>
            </w:r>
            <w:r>
              <w:t>g</w:t>
            </w:r>
          </w:p>
        </w:tc>
      </w:tr>
      <w:tr w:rsidR="000955B5" w14:paraId="5CCD42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B9D672" w14:textId="77777777" w:rsidR="000955B5" w:rsidRPr="00E37ACC" w:rsidRDefault="00E251E1" w:rsidP="000955B5">
            <w:pPr>
              <w:pStyle w:val="Tabellenkopf"/>
            </w:pPr>
            <w:r>
              <w:t>Erläuterung der Risikoadjustierung</w:t>
            </w:r>
          </w:p>
        </w:tc>
        <w:tc>
          <w:tcPr>
            <w:tcW w:w="5885" w:type="dxa"/>
          </w:tcPr>
          <w:p w14:paraId="2764B054"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5AC24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8F876D" w14:textId="77777777" w:rsidR="000955B5" w:rsidRPr="00E37ACC" w:rsidRDefault="00E251E1" w:rsidP="000955B5">
            <w:pPr>
              <w:pStyle w:val="Tabellenkopf"/>
            </w:pPr>
            <w:r w:rsidRPr="00E37ACC">
              <w:t>Rechenregeln</w:t>
            </w:r>
          </w:p>
        </w:tc>
        <w:tc>
          <w:tcPr>
            <w:tcW w:w="5885" w:type="dxa"/>
          </w:tcPr>
          <w:p w14:paraId="224B3E2F"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B9D65E5"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205ACD59"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68489E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Alle Reimplantationen im Rahmen eines einzeitigen oder zweizeitigen Wechsels bei Patientinnen und Patienten ab 18 Jahren</w:t>
            </w:r>
          </w:p>
        </w:tc>
      </w:tr>
      <w:tr w:rsidR="000955B5" w14:paraId="32344E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046004" w14:textId="77777777" w:rsidR="000955B5" w:rsidRPr="00E37ACC" w:rsidRDefault="00E251E1" w:rsidP="000955B5">
            <w:pPr>
              <w:pStyle w:val="Tabellenkopf"/>
            </w:pPr>
            <w:r w:rsidRPr="00E37ACC">
              <w:t>Erläuterung der Rechenregel</w:t>
            </w:r>
          </w:p>
        </w:tc>
        <w:tc>
          <w:tcPr>
            <w:tcW w:w="5885" w:type="dxa"/>
          </w:tcPr>
          <w:p w14:paraId="4AE444E8"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r>
            <w:r>
              <w:t xml:space="preserve">- primäre Implantatfehllage </w:t>
            </w:r>
            <w:r>
              <w:br/>
              <w:t xml:space="preserve">- sekundäre Implantatdislokation </w:t>
            </w:r>
            <w:r>
              <w:br/>
              <w:t xml:space="preserve">- postoperative Luxation des künstlichen Gelenkes </w:t>
            </w:r>
            <w:r>
              <w:br/>
              <w:t xml:space="preserve">- Patellafehlstellung </w:t>
            </w:r>
            <w:r>
              <w:br/>
              <w:t xml:space="preserve">- OP oder interventionsbedürftige/-s Nachblutung/Wundhämatom </w:t>
            </w:r>
            <w:r>
              <w:br/>
              <w:t xml:space="preserve">- OP-, oder interventionsbedürftige Gefäßläsion </w:t>
            </w:r>
            <w:r>
              <w:br/>
              <w:t>- bei En</w:t>
            </w:r>
            <w:r>
              <w:t xml:space="preserve">tlassung persistierender, motorischer Nervenschaden </w:t>
            </w:r>
            <w:r>
              <w:br/>
              <w:t xml:space="preserve">- periprothetische Fraktur </w:t>
            </w:r>
            <w:r>
              <w:br/>
              <w:t xml:space="preserve">- Wundinfektionstiefe (2,3) bei vorliegender Wundinfektion </w:t>
            </w:r>
            <w:r>
              <w:br/>
              <w:t xml:space="preserve">- reoperationspflichtige Wunddehiszenz </w:t>
            </w:r>
            <w:r>
              <w:br/>
              <w:t xml:space="preserve">- reoperationspflichtige sekundäre Nekrose der Wundränder </w:t>
            </w:r>
            <w:r>
              <w:br/>
              <w:t xml:space="preserve">- postoperative </w:t>
            </w:r>
            <w:r>
              <w:t xml:space="preserve">mechanische Komplikation des künstlichen Gelenkes </w:t>
            </w:r>
            <w:r>
              <w:br/>
              <w:t xml:space="preserve">- Ruptur der Quadrizepssehne/Ligamentum patellae </w:t>
            </w:r>
            <w:r>
              <w:br/>
              <w:t>- Fraktur der Patella</w:t>
            </w:r>
          </w:p>
        </w:tc>
      </w:tr>
      <w:tr w:rsidR="000955B5" w14:paraId="407DF5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BDE6C1" w14:textId="77777777" w:rsidR="000955B5" w:rsidRPr="00E37ACC" w:rsidRDefault="00E251E1" w:rsidP="000955B5">
            <w:pPr>
              <w:pStyle w:val="Tabellenkopf"/>
            </w:pPr>
            <w:r w:rsidRPr="00E37ACC">
              <w:t>Teildatensatzbezug</w:t>
            </w:r>
          </w:p>
        </w:tc>
        <w:tc>
          <w:tcPr>
            <w:tcW w:w="5885" w:type="dxa"/>
          </w:tcPr>
          <w:p w14:paraId="5F4A4D2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KEP:PROZ</w:t>
            </w:r>
          </w:p>
        </w:tc>
      </w:tr>
      <w:tr w:rsidR="000955B5" w14:paraId="511D76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2FF767" w14:textId="77777777" w:rsidR="000955B5" w:rsidRPr="00E37ACC" w:rsidRDefault="00E251E1" w:rsidP="000955B5">
            <w:pPr>
              <w:pStyle w:val="Tabellenkopf"/>
            </w:pPr>
            <w:r w:rsidRPr="00E37ACC">
              <w:t>Zähler (Formel)</w:t>
            </w:r>
          </w:p>
        </w:tc>
        <w:tc>
          <w:tcPr>
            <w:tcW w:w="5885" w:type="dxa"/>
          </w:tcPr>
          <w:p w14:paraId="3A32FCEA" w14:textId="04B40D14"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IMPLANTATFEHLLAGEKNIE %in% c(1,2) |  </w:t>
            </w:r>
            <w:r>
              <w:rPr>
                <w:rStyle w:val="Code"/>
              </w:rPr>
              <w:br/>
              <w:t xml:space="preserve">IMPLANTATDSLOKATION %==% 1 |  </w:t>
            </w:r>
            <w:r>
              <w:rPr>
                <w:rStyle w:val="Code"/>
              </w:rPr>
              <w:br/>
              <w:t>LUXKUENSTGELENK %=</w:t>
            </w:r>
            <w:r>
              <w:rPr>
                <w:rStyle w:val="Code"/>
              </w:rPr>
              <w:t xml:space="preserve">=% 1 |  </w:t>
            </w:r>
            <w:r>
              <w:rPr>
                <w:rStyle w:val="Code"/>
              </w:rPr>
              <w:br/>
              <w:t xml:space="preserve">PATELLAFEHLSTELLUNGJL %==% 1 |  </w:t>
            </w:r>
            <w:r>
              <w:rPr>
                <w:rStyle w:val="Code"/>
              </w:rPr>
              <w:br/>
              <w:t xml:space="preserve">HAEMATBLUTUN %==% 1 |  </w:t>
            </w:r>
            <w:r>
              <w:rPr>
                <w:rStyle w:val="Code"/>
              </w:rPr>
              <w:br/>
              <w:t xml:space="preserve">OPINTGEFAESSLAESION %==% 1 |  </w:t>
            </w:r>
            <w:r>
              <w:rPr>
                <w:rStyle w:val="Code"/>
              </w:rPr>
              <w:br/>
              <w:t xml:space="preserve">NERVENTL %==% 1 |  </w:t>
            </w:r>
            <w:r>
              <w:rPr>
                <w:rStyle w:val="Code"/>
              </w:rPr>
              <w:br/>
              <w:t xml:space="preserve">ENTSTANDFRAKTUR %==% 1 |  </w:t>
            </w:r>
            <w:r>
              <w:rPr>
                <w:rStyle w:val="Code"/>
              </w:rPr>
              <w:br/>
            </w:r>
            <w:del w:id="40" w:author="IQTIG" w:date="2020-04-27T15:05:00Z">
              <w:r w:rsidR="00157B77">
                <w:rPr>
                  <w:rStyle w:val="Code"/>
                </w:rPr>
                <w:delText xml:space="preserve">POSTOPCDC %in% c(2,3) |  </w:delText>
              </w:r>
              <w:r w:rsidR="00157B77">
                <w:rPr>
                  <w:rStyle w:val="Code"/>
                </w:rPr>
                <w:br/>
              </w:r>
            </w:del>
            <w:r>
              <w:rPr>
                <w:rStyle w:val="Code"/>
              </w:rPr>
              <w:t xml:space="preserve">WUNDDEHISZE %==% 1 |  </w:t>
            </w:r>
            <w:r>
              <w:rPr>
                <w:rStyle w:val="Code"/>
              </w:rPr>
              <w:br/>
            </w:r>
            <w:r>
              <w:rPr>
                <w:rStyle w:val="Code"/>
              </w:rPr>
              <w:lastRenderedPageBreak/>
              <w:t xml:space="preserve">NEKROSEWUND %==% 1 |  </w:t>
            </w:r>
            <w:r>
              <w:rPr>
                <w:rStyle w:val="Code"/>
              </w:rPr>
              <w:br/>
              <w:t xml:space="preserve">KOMPLIKKUENSTGELENK %==% 1 |  </w:t>
            </w:r>
            <w:r>
              <w:rPr>
                <w:rStyle w:val="Code"/>
              </w:rPr>
              <w:br/>
              <w:t xml:space="preserve">RUPTURQUASEHNE %==% 1 |  </w:t>
            </w:r>
            <w:r>
              <w:rPr>
                <w:rStyle w:val="Code"/>
              </w:rPr>
              <w:br/>
              <w:t>PATELLAFR</w:t>
            </w:r>
            <w:r>
              <w:rPr>
                <w:rStyle w:val="Code"/>
              </w:rPr>
              <w:t>AKTUR %==% 1</w:t>
            </w:r>
            <w:ins w:id="41" w:author="IQTIG" w:date="2020-04-27T15:05:00Z">
              <w:r>
                <w:rPr>
                  <w:rStyle w:val="Code"/>
                </w:rPr>
                <w:t xml:space="preserve"> | </w:t>
              </w:r>
              <w:r>
                <w:rPr>
                  <w:rStyle w:val="Code"/>
                </w:rPr>
                <w:br/>
                <w:t>POSTOPCDC %in% c(2,3)</w:t>
              </w:r>
            </w:ins>
          </w:p>
        </w:tc>
      </w:tr>
      <w:tr w:rsidR="00CA3AE5" w14:paraId="7A5EE4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511568" w14:textId="77777777" w:rsidR="00CA3AE5" w:rsidRPr="00E37ACC" w:rsidRDefault="00E251E1" w:rsidP="00CA3AE5">
            <w:pPr>
              <w:pStyle w:val="Tabellenkopf"/>
            </w:pPr>
            <w:r w:rsidRPr="00E37ACC">
              <w:lastRenderedPageBreak/>
              <w:t>Nenner (Formel)</w:t>
            </w:r>
          </w:p>
        </w:tc>
        <w:tc>
          <w:tcPr>
            <w:tcW w:w="5885" w:type="dxa"/>
          </w:tcPr>
          <w:p w14:paraId="2BAF2D05" w14:textId="77777777"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ARTEINGRIFFKNIE %in% c(2,3)</w:t>
            </w:r>
          </w:p>
        </w:tc>
      </w:tr>
      <w:tr w:rsidR="00CA3AE5" w14:paraId="5C0E12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738105" w14:textId="77777777" w:rsidR="00CA3AE5" w:rsidRPr="00E37ACC" w:rsidRDefault="00E251E1" w:rsidP="00CA3AE5">
            <w:pPr>
              <w:pStyle w:val="Tabellenkopf"/>
            </w:pPr>
            <w:r w:rsidRPr="00E37ACC">
              <w:t>Verwendete Funktionen</w:t>
            </w:r>
          </w:p>
        </w:tc>
        <w:tc>
          <w:tcPr>
            <w:tcW w:w="5885" w:type="dxa"/>
          </w:tcPr>
          <w:p w14:paraId="5B29577C"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5F8DCC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E8AC44" w14:textId="77777777" w:rsidR="00CA3AE5" w:rsidRPr="00E37ACC" w:rsidRDefault="00E251E1" w:rsidP="00CA3AE5">
            <w:pPr>
              <w:pStyle w:val="Tabellenkopf"/>
            </w:pPr>
            <w:r w:rsidRPr="00E37ACC">
              <w:t>Verwendete Listen</w:t>
            </w:r>
          </w:p>
        </w:tc>
        <w:tc>
          <w:tcPr>
            <w:tcW w:w="5885" w:type="dxa"/>
          </w:tcPr>
          <w:p w14:paraId="53257888"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27BC1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E57574" w14:textId="77777777" w:rsidR="00CA3AE5" w:rsidRPr="00E37ACC" w:rsidRDefault="00E251E1" w:rsidP="00CA3AE5">
            <w:pPr>
              <w:pStyle w:val="Tabellenkopf"/>
            </w:pPr>
            <w:r>
              <w:t>Darstellung</w:t>
            </w:r>
          </w:p>
        </w:tc>
        <w:tc>
          <w:tcPr>
            <w:tcW w:w="5885" w:type="dxa"/>
          </w:tcPr>
          <w:p w14:paraId="46D7DE66"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495CB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AEB82F" w14:textId="77777777" w:rsidR="00CA3AE5" w:rsidRPr="00E37ACC" w:rsidRDefault="00E251E1" w:rsidP="00CA3AE5">
            <w:pPr>
              <w:pStyle w:val="Tabellenkopf"/>
            </w:pPr>
            <w:r>
              <w:t>Grafik</w:t>
            </w:r>
          </w:p>
        </w:tc>
        <w:tc>
          <w:tcPr>
            <w:tcW w:w="5885" w:type="dxa"/>
          </w:tcPr>
          <w:p w14:paraId="09DCBEF1"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2C366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A0CDA6" w14:textId="77777777" w:rsidR="00CA3AE5" w:rsidRPr="00E37ACC" w:rsidRDefault="00E251E1" w:rsidP="00CA3AE5">
            <w:pPr>
              <w:pStyle w:val="Tabellenkopf"/>
            </w:pPr>
            <w:r>
              <w:t>Vergleichbarkeit mit Vorjahresergebnissen</w:t>
            </w:r>
          </w:p>
        </w:tc>
        <w:tc>
          <w:tcPr>
            <w:tcW w:w="5885" w:type="dxa"/>
          </w:tcPr>
          <w:p w14:paraId="00FE31A6"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D47C01E" w14:textId="77777777" w:rsidR="009E1781" w:rsidRDefault="00E251E1" w:rsidP="00AA7E2B">
      <w:pPr>
        <w:pStyle w:val="Tabellentext"/>
        <w:spacing w:before="0" w:after="0" w:line="20" w:lineRule="exact"/>
        <w:ind w:left="0" w:right="0"/>
      </w:pPr>
    </w:p>
    <w:p w14:paraId="14A1EAC6" w14:textId="77777777" w:rsidR="00E46E82" w:rsidRDefault="00E46E82">
      <w:pPr>
        <w:sectPr w:rsidR="00E46E82" w:rsidSect="00AD6E6F">
          <w:pgSz w:w="11906" w:h="16838"/>
          <w:pgMar w:top="1418" w:right="1134" w:bottom="1418" w:left="1701" w:header="454" w:footer="737" w:gutter="0"/>
          <w:cols w:space="708"/>
          <w:docGrid w:linePitch="360"/>
        </w:sectPr>
      </w:pPr>
    </w:p>
    <w:p w14:paraId="22B85BAD" w14:textId="77777777" w:rsidR="00D40AF7" w:rsidRDefault="00E251E1" w:rsidP="00CC206C">
      <w:pPr>
        <w:pStyle w:val="Absatzberschriftebene2nurinNavigation"/>
      </w:pPr>
      <w:r>
        <w:lastRenderedPageBreak/>
        <w:t>Literatur</w:t>
      </w:r>
    </w:p>
    <w:p w14:paraId="15A1BE59" w14:textId="77777777" w:rsidR="00370A14" w:rsidRPr="00370A14" w:rsidRDefault="00E251E1" w:rsidP="00B749F9">
      <w:pPr>
        <w:pStyle w:val="Literatur"/>
      </w:pPr>
      <w:r>
        <w:t>Abularrage, CJ; Weiswasser, JM; DeZee, KJ; Slidell, MB; Henderson, WG; Sidawy, AN (2008): Predictors of lower extremity arterial injury after total knee or total hip arthroplasty. Journal of Vascular Surgery 47(4): 803-807. DOI: 10.1016/j.jvs.2007.11.067.</w:t>
      </w:r>
    </w:p>
    <w:p w14:paraId="79102AE4" w14:textId="77777777" w:rsidR="00370A14" w:rsidRPr="00370A14" w:rsidRDefault="00E251E1" w:rsidP="00B749F9">
      <w:pPr>
        <w:pStyle w:val="Literatur"/>
      </w:pPr>
    </w:p>
    <w:p w14:paraId="7C4A6B1E" w14:textId="77777777" w:rsidR="00370A14" w:rsidRPr="00370A14" w:rsidRDefault="00E251E1" w:rsidP="00B749F9">
      <w:pPr>
        <w:pStyle w:val="Literatur"/>
      </w:pPr>
      <w:r>
        <w:t>ACHS [Australian Council on Healthcare Standards] (2017): Australasian Clinical Indicator Report: 2009-2016. 18th Edition. [Stand:] September 2017. Sydney, AU-NSW: ACHS. ISBN: 978-1-921806-89-6. URL: https://www.achs.org.au/media/147921/2017acir_web_versi</w:t>
      </w:r>
      <w:r>
        <w:t>on_final.pdf (abgerufen am: 23.01.2019).</w:t>
      </w:r>
    </w:p>
    <w:p w14:paraId="4DFC50EA" w14:textId="77777777" w:rsidR="00370A14" w:rsidRPr="00370A14" w:rsidRDefault="00E251E1" w:rsidP="00B749F9">
      <w:pPr>
        <w:pStyle w:val="Literatur"/>
      </w:pPr>
    </w:p>
    <w:p w14:paraId="63B8F3F4" w14:textId="77777777" w:rsidR="00370A14" w:rsidRPr="00370A14" w:rsidRDefault="00E251E1" w:rsidP="00B749F9">
      <w:pPr>
        <w:pStyle w:val="Literatur"/>
      </w:pPr>
      <w:r>
        <w:t>Ackroyd, CE; Whitehouse, SL; Newman, JH; Joslin, CC (2002): A comparative study of the medial St Georg Sled and Kinematic total knee arthroplasties. Ten-Year Survivorship. JB&amp;JS – Journal of Bone &amp; Joint Surgery: B</w:t>
      </w:r>
      <w:r>
        <w:t>ritish Volume 84-B(5): 667-672. DOI: 10.1302/0301-620X.84B5.12404.</w:t>
      </w:r>
    </w:p>
    <w:p w14:paraId="4973B467" w14:textId="77777777" w:rsidR="00370A14" w:rsidRPr="00370A14" w:rsidRDefault="00E251E1" w:rsidP="00B749F9">
      <w:pPr>
        <w:pStyle w:val="Literatur"/>
      </w:pPr>
    </w:p>
    <w:p w14:paraId="76DCA84F" w14:textId="77777777" w:rsidR="00370A14" w:rsidRPr="00370A14" w:rsidRDefault="00E251E1" w:rsidP="00B749F9">
      <w:pPr>
        <w:pStyle w:val="Literatur"/>
      </w:pPr>
      <w:r>
        <w:t>AHRQ [Agency for Healthcare Research and Quality] (2017): 2017 National Healthcare Quality and Disparities Report. [Stand:] October 2017. (AHRQ Pub. No. 17-0001). Rockville, US-MD: AHRQ. U</w:t>
      </w:r>
      <w:r>
        <w:t>RL: https://www.ahrq.gov/sites/default/files/wysiwyg/research/findings/nhqrdr/nhqdr16/final2016qdr-cx.pdf (abgerufen am: 09.01.2019).</w:t>
      </w:r>
    </w:p>
    <w:p w14:paraId="0A31D730" w14:textId="77777777" w:rsidR="00370A14" w:rsidRPr="00370A14" w:rsidRDefault="00E251E1" w:rsidP="00B749F9">
      <w:pPr>
        <w:pStyle w:val="Literatur"/>
      </w:pPr>
    </w:p>
    <w:p w14:paraId="351902E9" w14:textId="77777777" w:rsidR="00370A14" w:rsidRPr="00370A14" w:rsidRDefault="00E251E1" w:rsidP="00B749F9">
      <w:pPr>
        <w:pStyle w:val="Literatur"/>
      </w:pPr>
      <w:r>
        <w:t>Alden, KJ; Duncan, WH; Trousdale, RT; Pagnano, MW; Haidukewych, GJ (2010): Intraoperative Fracture During Primary Total K</w:t>
      </w:r>
      <w:r>
        <w:t>nee Arthroplasty. Clinical Orthopaedics and Related Research 468(1): 90-95. DOI: 10.1007/s11999-009-0876-9.</w:t>
      </w:r>
    </w:p>
    <w:p w14:paraId="1B918082" w14:textId="77777777" w:rsidR="00370A14" w:rsidRPr="00370A14" w:rsidRDefault="00E251E1" w:rsidP="00B749F9">
      <w:pPr>
        <w:pStyle w:val="Literatur"/>
      </w:pPr>
    </w:p>
    <w:p w14:paraId="37FBC93A" w14:textId="77777777" w:rsidR="00370A14" w:rsidRPr="00370A14" w:rsidRDefault="00E251E1" w:rsidP="00B749F9">
      <w:pPr>
        <w:pStyle w:val="Literatur"/>
      </w:pPr>
      <w:r>
        <w:t>Alemparte, J; Vázquez-Vela Johnson, G; Worland, RL; Jessup, DE; Keenan, J (2002): Results of Simultaneous Bilateral Total Knee Replacement: A Study</w:t>
      </w:r>
      <w:r>
        <w:t xml:space="preserve"> of 1208 Knees in 604 Patients. Journal of the Southern Orthopaedic Association 11(3): 153-156.</w:t>
      </w:r>
    </w:p>
    <w:p w14:paraId="51639348" w14:textId="77777777" w:rsidR="00370A14" w:rsidRPr="00370A14" w:rsidRDefault="00E251E1" w:rsidP="00B749F9">
      <w:pPr>
        <w:pStyle w:val="Literatur"/>
      </w:pPr>
    </w:p>
    <w:p w14:paraId="7416097E" w14:textId="77777777" w:rsidR="00370A14" w:rsidRPr="00370A14" w:rsidRDefault="00E251E1" w:rsidP="00B749F9">
      <w:pPr>
        <w:pStyle w:val="Literatur"/>
      </w:pPr>
      <w:r>
        <w:t>Aleto, TJ; Berend, ME; Ritter, MA; Faris, PM; Meneghini, RM (2008): Early Failure of Unicompartmental Knee Arthroplasty Leading to Revision. Journal of Arthrop</w:t>
      </w:r>
      <w:r>
        <w:t>lasty 23(2): 159-163. DOI: 10.1016/j.arth.2007.03.020.</w:t>
      </w:r>
    </w:p>
    <w:p w14:paraId="0C772CE6" w14:textId="77777777" w:rsidR="00370A14" w:rsidRPr="00370A14" w:rsidRDefault="00E251E1" w:rsidP="00B749F9">
      <w:pPr>
        <w:pStyle w:val="Literatur"/>
      </w:pPr>
    </w:p>
    <w:p w14:paraId="53022C6D" w14:textId="77777777" w:rsidR="00370A14" w:rsidRPr="00370A14" w:rsidRDefault="00E251E1" w:rsidP="00B749F9">
      <w:pPr>
        <w:pStyle w:val="Literatur"/>
      </w:pPr>
      <w:r>
        <w:t>Appleton, P; Moran, M; Houshian, S; Robinson, CM (2006): Distal femoral fractures treated by hinged total knee replacement in elderly patients. JB&amp;JS – Journal of Bone &amp; Joint Surgery: British Volume 88-B(8): 1065-1070. DOI: 10.1302/0301-620x.88b8.17878.</w:t>
      </w:r>
    </w:p>
    <w:p w14:paraId="156F2645" w14:textId="77777777" w:rsidR="00370A14" w:rsidRPr="00370A14" w:rsidRDefault="00E251E1" w:rsidP="00B749F9">
      <w:pPr>
        <w:pStyle w:val="Literatur"/>
      </w:pPr>
    </w:p>
    <w:p w14:paraId="641BE248" w14:textId="77777777" w:rsidR="00370A14" w:rsidRPr="00370A14" w:rsidRDefault="00E251E1" w:rsidP="00B749F9">
      <w:pPr>
        <w:pStyle w:val="Literatur"/>
      </w:pPr>
      <w:r>
        <w:t>AQUA [Institut für angewandte Qualitätsförderung und Forschung im Gesundheitswesen] (2011a): Knie-Endoprothesenwechsel und –komponentenwechsel. Beschreibung der Qualitätsindikatoren für das Verfahrensjahr 2010. Stand: 10.05.2011. Göttingen: AQUA. URL: http</w:t>
      </w:r>
      <w:r>
        <w:t>s://sqg.de/downloads/QIDB/2010/AQUA_17n7_Indikatoren_2010.pdf (abgerufen am: 09.01.2019).</w:t>
      </w:r>
    </w:p>
    <w:p w14:paraId="1CC4CD5C" w14:textId="77777777" w:rsidR="00370A14" w:rsidRPr="00370A14" w:rsidRDefault="00E251E1" w:rsidP="00B749F9">
      <w:pPr>
        <w:pStyle w:val="Literatur"/>
      </w:pPr>
    </w:p>
    <w:p w14:paraId="4506F6CC" w14:textId="77777777" w:rsidR="00370A14" w:rsidRPr="00370A14" w:rsidRDefault="00E251E1" w:rsidP="00B749F9">
      <w:pPr>
        <w:pStyle w:val="Literatur"/>
      </w:pPr>
      <w:r>
        <w:t>AQUA [Institut für angewandte Qualitätsförderung und Forschung im Gesundheitswesen] (2011b): Knie-Totalendoprothesen-Erstimplantation. Beschreibung der Qualitätsindi</w:t>
      </w:r>
      <w:r>
        <w:t>katoren für das Verfahrensjahr 2010. Stand: 10.05.2011. Göttingen: AQUA. URL: https://sqg.de/downloads/QIDB/2010/AQUA_17n5_Indikatoren_2010.pdf (abgerufen am: 09.01.2019).</w:t>
      </w:r>
    </w:p>
    <w:p w14:paraId="3736C8AD" w14:textId="77777777" w:rsidR="00370A14" w:rsidRPr="00370A14" w:rsidRDefault="00E251E1" w:rsidP="00B749F9">
      <w:pPr>
        <w:pStyle w:val="Literatur"/>
      </w:pPr>
    </w:p>
    <w:p w14:paraId="4BBD6326" w14:textId="77777777" w:rsidR="00370A14" w:rsidRPr="00370A14" w:rsidRDefault="00E251E1" w:rsidP="00B749F9">
      <w:pPr>
        <w:pStyle w:val="Literatur"/>
      </w:pPr>
      <w:r>
        <w:t>AQUA [Institut für angewandte Qualitätsförderung und Forschung im Gesundheitswesen]</w:t>
      </w:r>
      <w:r>
        <w:t xml:space="preserve"> (2012): Knieendoprothesenversorgung [Abschlussbericht]. Stand: 16.07.2012. Göttingen: AQUA. Signatur: 11-SQG-003. URL: </w:t>
      </w:r>
      <w:r>
        <w:lastRenderedPageBreak/>
        <w:t>https://sqg.de/upload/CONTENT/Neue-Verfahren/Endoprothetik-Knie/Knieendopothesenversorgung_Abschlussbericht.pdf (abgerufen am: 09.01.201</w:t>
      </w:r>
      <w:r>
        <w:t>9).</w:t>
      </w:r>
    </w:p>
    <w:p w14:paraId="3B917B87" w14:textId="77777777" w:rsidR="00370A14" w:rsidRPr="00370A14" w:rsidRDefault="00E251E1" w:rsidP="00B749F9">
      <w:pPr>
        <w:pStyle w:val="Literatur"/>
      </w:pPr>
    </w:p>
    <w:p w14:paraId="573CB1E6" w14:textId="77777777" w:rsidR="00370A14" w:rsidRPr="00370A14" w:rsidRDefault="00E251E1" w:rsidP="00B749F9">
      <w:pPr>
        <w:pStyle w:val="Literatur"/>
      </w:pPr>
      <w:r>
        <w:t>Babkin, Y; Raveh, D; Lifschitz, M; Itzchaki, M; Wiener-Well, Y; Kopuit, P; et al. (2007): Incidence and risk factors for surgical infection after total knee replacement. Scandinavian Journal of Infectious Diseases 39(10): 890-895. DOI: 10.1080/0036554</w:t>
      </w:r>
      <w:r>
        <w:t>0701387056.</w:t>
      </w:r>
    </w:p>
    <w:p w14:paraId="4E81A5D0" w14:textId="77777777" w:rsidR="00370A14" w:rsidRPr="00370A14" w:rsidRDefault="00E251E1" w:rsidP="00B749F9">
      <w:pPr>
        <w:pStyle w:val="Literatur"/>
      </w:pPr>
    </w:p>
    <w:p w14:paraId="5EC2ED8F" w14:textId="77777777" w:rsidR="00370A14" w:rsidRPr="00370A14" w:rsidRDefault="00E251E1" w:rsidP="00B749F9">
      <w:pPr>
        <w:pStyle w:val="Literatur"/>
      </w:pPr>
      <w:r>
        <w:t>Barrack, RL; Engh, G; Rorabeck, C; Sawhney, J; Woolfrey, M (2000): Patient Satisfaction and Outcome After Septic Versus Aseptic Revision Total Knee Arthroplasty. Journal of Arthroplasty 15(8): 990-993. DOI: 10.1054/arth.2000.16504.</w:t>
      </w:r>
    </w:p>
    <w:p w14:paraId="77206E59" w14:textId="77777777" w:rsidR="00370A14" w:rsidRPr="00370A14" w:rsidRDefault="00E251E1" w:rsidP="00B749F9">
      <w:pPr>
        <w:pStyle w:val="Literatur"/>
      </w:pPr>
    </w:p>
    <w:p w14:paraId="32363FA6" w14:textId="77777777" w:rsidR="00370A14" w:rsidRPr="00370A14" w:rsidRDefault="00E251E1" w:rsidP="00B749F9">
      <w:pPr>
        <w:pStyle w:val="Literatur"/>
      </w:pPr>
      <w:r>
        <w:t>Bhattachar</w:t>
      </w:r>
      <w:r>
        <w:t>yya, T; Chang, D; Meigs, JB; Estok, DM II; Malchau, H (2007): Mortality After Periprosthetic Fracture of the Femur. JB&amp;JS – Journal of Bone &amp; Joint Surgery: American Volume 89-A(12): 2658-2662. DOI: 10.2106/jbjs.f.01538.</w:t>
      </w:r>
    </w:p>
    <w:p w14:paraId="66348BC2" w14:textId="77777777" w:rsidR="00370A14" w:rsidRPr="00370A14" w:rsidRDefault="00E251E1" w:rsidP="00B749F9">
      <w:pPr>
        <w:pStyle w:val="Literatur"/>
      </w:pPr>
    </w:p>
    <w:p w14:paraId="08E2841F" w14:textId="77777777" w:rsidR="00370A14" w:rsidRPr="00370A14" w:rsidRDefault="00E251E1" w:rsidP="00B749F9">
      <w:pPr>
        <w:pStyle w:val="Literatur"/>
      </w:pPr>
      <w:r>
        <w:t>Bjørnarå, BT; Gudmundsen, TE; Dahl, OE (2006): Frequency and timing of clinical venous thromboembolism after major joint surgery. JB&amp;JS – Journal of Bone &amp; Joint Surgery: British Volume 88-B(3): 386-391. DOI: 10.1302/0301-620x.88b3.17207.</w:t>
      </w:r>
    </w:p>
    <w:p w14:paraId="74F3494A" w14:textId="77777777" w:rsidR="00370A14" w:rsidRPr="00370A14" w:rsidRDefault="00E251E1" w:rsidP="00B749F9">
      <w:pPr>
        <w:pStyle w:val="Literatur"/>
      </w:pPr>
    </w:p>
    <w:p w14:paraId="344F8648" w14:textId="77777777" w:rsidR="00370A14" w:rsidRPr="00370A14" w:rsidRDefault="00E251E1" w:rsidP="00B749F9">
      <w:pPr>
        <w:pStyle w:val="Literatur"/>
      </w:pPr>
      <w:r>
        <w:t>Blom, AW; Brown,</w:t>
      </w:r>
      <w:r>
        <w:t xml:space="preserve"> J; Taylor, AH; Pattison, G; Whitehouse, S; Bannister, GC (2004): Infection after total knee arthroplasty. JB&amp;JS – Journal of Bone &amp; Joint Surgery: British Volume 86-B(5): 688-691. DOI: 10.1302/0301-620x.86b5.14887.</w:t>
      </w:r>
    </w:p>
    <w:p w14:paraId="69DF4F4C" w14:textId="77777777" w:rsidR="00370A14" w:rsidRPr="00370A14" w:rsidRDefault="00E251E1" w:rsidP="00B749F9">
      <w:pPr>
        <w:pStyle w:val="Literatur"/>
      </w:pPr>
    </w:p>
    <w:p w14:paraId="36F1F9F7" w14:textId="77777777" w:rsidR="00370A14" w:rsidRPr="00370A14" w:rsidRDefault="00E251E1" w:rsidP="00B749F9">
      <w:pPr>
        <w:pStyle w:val="Literatur"/>
      </w:pPr>
      <w:r>
        <w:t>Böhm, P; Holy, T; Pietsch-Breitfeld, B;</w:t>
      </w:r>
      <w:r>
        <w:t xml:space="preserve"> Meisner, C (2000): Mortality after total knee arthroplasty in patients with osteoarthrosis and rheumatoid arthritis. Archives of Orthopaedic and Trauma Surgery 120(1): 75-78. DOI: 10.1007/pl00021220.</w:t>
      </w:r>
    </w:p>
    <w:p w14:paraId="7C0F4D05" w14:textId="77777777" w:rsidR="00370A14" w:rsidRPr="00370A14" w:rsidRDefault="00E251E1" w:rsidP="00B749F9">
      <w:pPr>
        <w:pStyle w:val="Literatur"/>
      </w:pPr>
    </w:p>
    <w:p w14:paraId="720AC647" w14:textId="77777777" w:rsidR="00370A14" w:rsidRPr="00370A14" w:rsidRDefault="00E251E1" w:rsidP="00B749F9">
      <w:pPr>
        <w:pStyle w:val="Literatur"/>
      </w:pPr>
      <w:r>
        <w:t>BQS [Institut für Qualität &amp; Patientensicherheit] ([20</w:t>
      </w:r>
      <w:r>
        <w:t>09]): Knie-Schlittenprothesen-Erstimplantation. Qualitätsindikatoren für interne und externe Qualitätsicherung. Erfassungsjahr 2008. Düsseldorf: BQS. URL: http://www.bqs-qualitaetsindikatoren.de/2008/ergebnisse/leistungsbereiche/knie_schlitten_erstimp/indi</w:t>
      </w:r>
      <w:r>
        <w:t>katoren (abgerufen am: 12.12.2017).</w:t>
      </w:r>
    </w:p>
    <w:p w14:paraId="22658F9A" w14:textId="77777777" w:rsidR="00370A14" w:rsidRPr="00370A14" w:rsidRDefault="00E251E1" w:rsidP="00B749F9">
      <w:pPr>
        <w:pStyle w:val="Literatur"/>
      </w:pPr>
    </w:p>
    <w:p w14:paraId="2D42B986" w14:textId="77777777" w:rsidR="00370A14" w:rsidRPr="00370A14" w:rsidRDefault="00E251E1" w:rsidP="00B749F9">
      <w:pPr>
        <w:pStyle w:val="Literatur"/>
      </w:pPr>
      <w:r>
        <w:t>Callahan, CM; Drake, BG; Heck, DA; Dittus, RS (1995): Patient Outcomes Following Unicompartmental or Bicompartmental Knee Arthroplasty. A Meta-analysis. Journal of Arthroplasty 10(2): 141-150. DOI: 10.1016/S0883-5403(05</w:t>
      </w:r>
      <w:r>
        <w:t>)80120-2.</w:t>
      </w:r>
    </w:p>
    <w:p w14:paraId="73D41475" w14:textId="77777777" w:rsidR="00370A14" w:rsidRPr="00370A14" w:rsidRDefault="00E251E1" w:rsidP="00B749F9">
      <w:pPr>
        <w:pStyle w:val="Literatur"/>
      </w:pPr>
    </w:p>
    <w:p w14:paraId="2A21B0FC" w14:textId="77777777" w:rsidR="00370A14" w:rsidRPr="00370A14" w:rsidRDefault="00E251E1" w:rsidP="00B749F9">
      <w:pPr>
        <w:pStyle w:val="Literatur"/>
      </w:pPr>
      <w:r>
        <w:t>Calligaro, KD; Dougherty, MJ; Ryan, S; Booth, RE (2003): Acute arterial complications associated with total hip and knee arthroplasty. Journal of Vascular Surgery 38(6): 1170-1175. DOI: 10.1016/S0741-5214(03)00918-2.</w:t>
      </w:r>
    </w:p>
    <w:p w14:paraId="698F7D59" w14:textId="77777777" w:rsidR="00370A14" w:rsidRPr="00370A14" w:rsidRDefault="00E251E1" w:rsidP="00B749F9">
      <w:pPr>
        <w:pStyle w:val="Literatur"/>
      </w:pPr>
    </w:p>
    <w:p w14:paraId="40C8BC50" w14:textId="77777777" w:rsidR="00370A14" w:rsidRPr="00370A14" w:rsidRDefault="00E251E1" w:rsidP="00B749F9">
      <w:pPr>
        <w:pStyle w:val="Literatur"/>
      </w:pPr>
      <w:r>
        <w:t>Caveney, BJ; Caveney, RA (1</w:t>
      </w:r>
      <w:r>
        <w:t>996): Implications of patient selection and surgical technique for primary total knee arthroplasty. West Virginia Medical Journal 92(3): 128-132.</w:t>
      </w:r>
    </w:p>
    <w:p w14:paraId="6FED2200" w14:textId="77777777" w:rsidR="00370A14" w:rsidRPr="00370A14" w:rsidRDefault="00E251E1" w:rsidP="00B749F9">
      <w:pPr>
        <w:pStyle w:val="Literatur"/>
      </w:pPr>
    </w:p>
    <w:p w14:paraId="773E4B24" w14:textId="77777777" w:rsidR="00370A14" w:rsidRPr="00370A14" w:rsidRDefault="00E251E1" w:rsidP="00B749F9">
      <w:pPr>
        <w:pStyle w:val="Literatur"/>
      </w:pPr>
      <w:r>
        <w:t>Clark, M; Campbell, DG; Kiss, G; Dobson, PJ; Lewis, PL (2010): Reintervention after Mobile-bearing Oxford Uni</w:t>
      </w:r>
      <w:r>
        <w:t>compartmental Knee Arthroplasty. Clinical Orthopaedics and Related Research 468(2): 576-580. DOI: 10.1007/s11999-009-1089-y.</w:t>
      </w:r>
    </w:p>
    <w:p w14:paraId="2BD588B5" w14:textId="77777777" w:rsidR="00370A14" w:rsidRPr="00370A14" w:rsidRDefault="00E251E1" w:rsidP="00B749F9">
      <w:pPr>
        <w:pStyle w:val="Literatur"/>
      </w:pPr>
    </w:p>
    <w:p w14:paraId="39EA5F7F" w14:textId="77777777" w:rsidR="00370A14" w:rsidRPr="00370A14" w:rsidRDefault="00E251E1" w:rsidP="00B749F9">
      <w:pPr>
        <w:pStyle w:val="Literatur"/>
      </w:pPr>
      <w:r>
        <w:lastRenderedPageBreak/>
        <w:t>CQC [Care Quality Commission] (2009): Submission and use of performance indicators. Guidance for providers of acute hospital servi</w:t>
      </w:r>
      <w:r>
        <w:t>ces in the independent sector. Version 4.0. [Stand:] July 2009. [London]: CQC. URL: https://www.cqc.org.uk/sites/default/files/guidance_for_providers_of_acute_hospital_services_in_the_independen_sector_2015.pdf (abgerufen am: 09.01.2019).</w:t>
      </w:r>
    </w:p>
    <w:p w14:paraId="6F5E5982" w14:textId="77777777" w:rsidR="00370A14" w:rsidRPr="00370A14" w:rsidRDefault="00E251E1" w:rsidP="00B749F9">
      <w:pPr>
        <w:pStyle w:val="Literatur"/>
      </w:pPr>
    </w:p>
    <w:p w14:paraId="119CD048" w14:textId="77777777" w:rsidR="00370A14" w:rsidRPr="00370A14" w:rsidRDefault="00E251E1" w:rsidP="00B749F9">
      <w:pPr>
        <w:pStyle w:val="Literatur"/>
      </w:pPr>
      <w:r>
        <w:t>Cushner, F; Agne</w:t>
      </w:r>
      <w:r>
        <w:t>lli, G; FitzGerald, G; Warwick, D (2010): Complications and Functional Outcomes After Total Hip Arthroplasty and Total Knee Arthroplasty: Results From the Global Orthopaedic Registry (GLORY). AJO – American Journal of Orthopedics 39(9, Suppl.): 22-28. URL:</w:t>
      </w:r>
      <w:r>
        <w:t xml:space="preserve"> http://www.mdedge.com/sites/default/files/issues/articles/039090022s.pdf (abgerufen am: 09.08.2017).</w:t>
      </w:r>
    </w:p>
    <w:p w14:paraId="47EF1DF7" w14:textId="77777777" w:rsidR="00370A14" w:rsidRPr="00370A14" w:rsidRDefault="00E251E1" w:rsidP="00B749F9">
      <w:pPr>
        <w:pStyle w:val="Literatur"/>
      </w:pPr>
    </w:p>
    <w:p w14:paraId="3B5D7555" w14:textId="77777777" w:rsidR="00370A14" w:rsidRPr="00370A14" w:rsidRDefault="00E251E1" w:rsidP="00B749F9">
      <w:pPr>
        <w:pStyle w:val="Literatur"/>
      </w:pPr>
      <w:r>
        <w:t>Dobbs, RE; Hanssen, AD; Lewallen, DG; Pagnano, MW (2005): Quadriceps Tendon Rupture After Total Knee Arthroplasty: Prevalence, Complications, and Outcome</w:t>
      </w:r>
      <w:r>
        <w:t>s. JB&amp;JS – Journal of Bone &amp; Joint Surgery: American Volume 87-A(1): 37-45. DOI: 10.2106/jbjs.d.01910.</w:t>
      </w:r>
    </w:p>
    <w:p w14:paraId="0B6B073D" w14:textId="77777777" w:rsidR="00370A14" w:rsidRPr="00370A14" w:rsidRDefault="00E251E1" w:rsidP="00B749F9">
      <w:pPr>
        <w:pStyle w:val="Literatur"/>
      </w:pPr>
    </w:p>
    <w:p w14:paraId="24015BF8" w14:textId="77777777" w:rsidR="00370A14" w:rsidRPr="00370A14" w:rsidRDefault="00E251E1" w:rsidP="00B749F9">
      <w:pPr>
        <w:pStyle w:val="Literatur"/>
      </w:pPr>
      <w:r>
        <w:t xml:space="preserve">Dorr, LD; Gendelman, V; Maheshwari, AV; Boutary, M; Wan, Z; Long, WT (2007): Multimodal Thromboprophylaxis for Total Hip and Knee Arthroplasty Based on </w:t>
      </w:r>
      <w:r>
        <w:t>Risk Assessment. JB&amp;JS – Journal of Bone &amp; Joint Surgery: American Volume 89-A(12): 2648-2657. DOI: 10.2106/jbjs.f.00235.</w:t>
      </w:r>
    </w:p>
    <w:p w14:paraId="63320465" w14:textId="77777777" w:rsidR="00370A14" w:rsidRPr="00370A14" w:rsidRDefault="00E251E1" w:rsidP="00B749F9">
      <w:pPr>
        <w:pStyle w:val="Literatur"/>
      </w:pPr>
    </w:p>
    <w:p w14:paraId="10DF8597" w14:textId="77777777" w:rsidR="00370A14" w:rsidRPr="00370A14" w:rsidRDefault="00E251E1" w:rsidP="00B749F9">
      <w:pPr>
        <w:pStyle w:val="Literatur"/>
      </w:pPr>
      <w:r>
        <w:t xml:space="preserve">Douketis, JD; Eikelboom, JW; Quinlan, DJ; Willan, AR; Crowther, MA (2002): Short-Duration Prophylaxis Against Venous Thromboembolism </w:t>
      </w:r>
      <w:r>
        <w:t>After Total Hip or Knee Replacement: A meta-analysis of Prospective Studies Investigating Symptomatic Outcomes. Archives of Internal Medicine 162(13): 1465-1471. DOI: 10.1001/archinte.162.13.1465.</w:t>
      </w:r>
    </w:p>
    <w:p w14:paraId="6A149EBC" w14:textId="77777777" w:rsidR="00370A14" w:rsidRPr="00370A14" w:rsidRDefault="00E251E1" w:rsidP="00B749F9">
      <w:pPr>
        <w:pStyle w:val="Literatur"/>
      </w:pPr>
    </w:p>
    <w:p w14:paraId="341A8AEF" w14:textId="77777777" w:rsidR="00370A14" w:rsidRPr="00370A14" w:rsidRDefault="00E251E1" w:rsidP="00B749F9">
      <w:pPr>
        <w:pStyle w:val="Literatur"/>
      </w:pPr>
      <w:r>
        <w:t>Drinkwater, CJ; Neil, MJ (1995): Optimal timing of wound d</w:t>
      </w:r>
      <w:r>
        <w:t>rain removal following total joint arthroplasty. Journal of Arthroplasty 10(2): 185-189. DOI: 10.1016/S0883-5403(05)80125-1.</w:t>
      </w:r>
    </w:p>
    <w:p w14:paraId="7950B73B" w14:textId="77777777" w:rsidR="00370A14" w:rsidRPr="00370A14" w:rsidRDefault="00E251E1" w:rsidP="00B749F9">
      <w:pPr>
        <w:pStyle w:val="Literatur"/>
      </w:pPr>
    </w:p>
    <w:p w14:paraId="28924C6B" w14:textId="77777777" w:rsidR="00370A14" w:rsidRPr="00370A14" w:rsidRDefault="00E251E1" w:rsidP="00B749F9">
      <w:pPr>
        <w:pStyle w:val="Literatur"/>
      </w:pPr>
      <w:r>
        <w:t>Dudley, TE; Gioe, TJ; Sinner, P; Mehle, S (2008): Registry Outcomes of Unicompartmental Knee Arthroplasty Revisions. Clinical Orthopaedics and Related Research 466(7): 1666-1670. DOI: 10.1007/s11999-008-0279-3.</w:t>
      </w:r>
    </w:p>
    <w:p w14:paraId="0F8A73A0" w14:textId="77777777" w:rsidR="00370A14" w:rsidRPr="00370A14" w:rsidRDefault="00E251E1" w:rsidP="00B749F9">
      <w:pPr>
        <w:pStyle w:val="Literatur"/>
      </w:pPr>
    </w:p>
    <w:p w14:paraId="4D8270EE" w14:textId="77777777" w:rsidR="00370A14" w:rsidRPr="00370A14" w:rsidRDefault="00E251E1" w:rsidP="00B749F9">
      <w:pPr>
        <w:pStyle w:val="Literatur"/>
      </w:pPr>
      <w:r>
        <w:t>Eikelboom, JW; Quinlan, DJ; Douketis, JD (20</w:t>
      </w:r>
      <w:r>
        <w:t>01): Extended-duration prophylaxis against venous thromboembolism after total hip or knee replacement: a meta-analysis of the randomised trials. Lancet 358(9275): 9-15. DOI: 10.1016/S0140-6736(00)05249-1.</w:t>
      </w:r>
    </w:p>
    <w:p w14:paraId="20332FF5" w14:textId="77777777" w:rsidR="00370A14" w:rsidRPr="00370A14" w:rsidRDefault="00E251E1" w:rsidP="00B749F9">
      <w:pPr>
        <w:pStyle w:val="Literatur"/>
      </w:pPr>
    </w:p>
    <w:p w14:paraId="66C38725" w14:textId="77777777" w:rsidR="00370A14" w:rsidRPr="00370A14" w:rsidRDefault="00E251E1" w:rsidP="00B749F9">
      <w:pPr>
        <w:pStyle w:val="Literatur"/>
      </w:pPr>
      <w:r>
        <w:t>Fehring, TK; Odum, SM; Fehring, K; Springer, BD; G</w:t>
      </w:r>
      <w:r>
        <w:t>riffin, WL; Dennos, AC (2010): Mortality Following Revision Joint Arthroplasty: Is Age a Factor? Orthopedics 33(10): 715. DOI: 10.3928/01477447-20100826-03.</w:t>
      </w:r>
    </w:p>
    <w:p w14:paraId="762478AB" w14:textId="77777777" w:rsidR="00370A14" w:rsidRPr="00370A14" w:rsidRDefault="00E251E1" w:rsidP="00B749F9">
      <w:pPr>
        <w:pStyle w:val="Literatur"/>
      </w:pPr>
    </w:p>
    <w:p w14:paraId="70363D57" w14:textId="77777777" w:rsidR="00370A14" w:rsidRPr="00370A14" w:rsidRDefault="00E251E1" w:rsidP="00B749F9">
      <w:pPr>
        <w:pStyle w:val="Literatur"/>
      </w:pPr>
      <w:r>
        <w:t>Feinglass, J; Koo, S; Koh, J (2004): Revision Total Knee Arthroplasty Complication Rates in Northe</w:t>
      </w:r>
      <w:r>
        <w:t>rn Illinois. Clinical Orthopaedics and Related Research (429): 279-285. DOI: 10.1097/01.blo.0000137563.27841.e9.</w:t>
      </w:r>
    </w:p>
    <w:p w14:paraId="6BDC314F" w14:textId="77777777" w:rsidR="00370A14" w:rsidRPr="00370A14" w:rsidRDefault="00E251E1" w:rsidP="00B749F9">
      <w:pPr>
        <w:pStyle w:val="Literatur"/>
      </w:pPr>
    </w:p>
    <w:p w14:paraId="795C8388" w14:textId="77777777" w:rsidR="00370A14" w:rsidRPr="00370A14" w:rsidRDefault="00E251E1" w:rsidP="00B749F9">
      <w:pPr>
        <w:pStyle w:val="Literatur"/>
      </w:pPr>
      <w:r>
        <w:t>Frosch, P; Decking, J; Theis, C; Drees, P; Schoellner, C; Eckardt, A (2004): Complications after total knee arthroplasty. A comprehensive repo</w:t>
      </w:r>
      <w:r>
        <w:t>rt. Acta Orthopædica Belgica 70(6): 565-569. URL: http://www.actaorthopaedica.be/acta/download/2004-6/10-Frosch.pdf (abgerufen am: 09.01.2019).</w:t>
      </w:r>
    </w:p>
    <w:p w14:paraId="6D2EDE88" w14:textId="77777777" w:rsidR="00370A14" w:rsidRPr="00370A14" w:rsidRDefault="00E251E1" w:rsidP="00B749F9">
      <w:pPr>
        <w:pStyle w:val="Literatur"/>
      </w:pPr>
    </w:p>
    <w:p w14:paraId="3A1BF76D" w14:textId="77777777" w:rsidR="00370A14" w:rsidRPr="00370A14" w:rsidRDefault="00E251E1" w:rsidP="00B749F9">
      <w:pPr>
        <w:pStyle w:val="Literatur"/>
      </w:pPr>
      <w:r>
        <w:t>Gaine, WJ; Ramamohan, NA; Hussein, NA; Hullin, MG; McCreath, SW (2000): Wound infection in hip and knee arthrop</w:t>
      </w:r>
      <w:r>
        <w:t>lasty. JB&amp;JS – Journal of Bone &amp; Joint Surgery: British Volume 82-B(4): 561-565. URL: http://bjj.boneandjoint.org.uk/content/82-B/4/561 [→ Download] (abgerufen am: 09.01.2019).</w:t>
      </w:r>
    </w:p>
    <w:p w14:paraId="5DEFD95A" w14:textId="77777777" w:rsidR="00370A14" w:rsidRPr="00370A14" w:rsidRDefault="00E251E1" w:rsidP="00B749F9">
      <w:pPr>
        <w:pStyle w:val="Literatur"/>
      </w:pPr>
    </w:p>
    <w:p w14:paraId="557239D8" w14:textId="77777777" w:rsidR="00370A14" w:rsidRPr="00370A14" w:rsidRDefault="00E251E1" w:rsidP="00B749F9">
      <w:pPr>
        <w:pStyle w:val="Literatur"/>
      </w:pPr>
      <w:r>
        <w:t>Galat, DD; McGovern, SC; Hanssen, AD; Larson, DR; Harrington, JR; Clarke, HD (</w:t>
      </w:r>
      <w:r>
        <w:t>2008): Early Return to Surgery for Evacuation of a Postoperative Hematoma After Primary Total Knee Arthroplasty. JB&amp;JS – Journal of Bone &amp; Joint Surgery: American Volume 90-A(11): 2331-2336. DOI: 10.2106/JBJS.G.01370.</w:t>
      </w:r>
    </w:p>
    <w:p w14:paraId="1A21FFBE" w14:textId="77777777" w:rsidR="00370A14" w:rsidRPr="00370A14" w:rsidRDefault="00E251E1" w:rsidP="00B749F9">
      <w:pPr>
        <w:pStyle w:val="Literatur"/>
      </w:pPr>
    </w:p>
    <w:p w14:paraId="255CE18F" w14:textId="77777777" w:rsidR="00370A14" w:rsidRPr="00370A14" w:rsidRDefault="00E251E1" w:rsidP="00B749F9">
      <w:pPr>
        <w:pStyle w:val="Literatur"/>
      </w:pPr>
      <w:r>
        <w:t xml:space="preserve">Galat, DD; McGovern, SC; Larson, DR; </w:t>
      </w:r>
      <w:r>
        <w:t>Harrington, JR; Hanssen, AD; Clarke, HD (2009): Surgical treatment of early wound complications following primary total knee arthroplasty. JB&amp;JS – Journal of Bone &amp; Joint Surgery: American Volume 91-A(1): 48-54. DOI: 10.2106/JBJS.G.01371.</w:t>
      </w:r>
    </w:p>
    <w:p w14:paraId="7745F400" w14:textId="77777777" w:rsidR="00370A14" w:rsidRPr="00370A14" w:rsidRDefault="00E251E1" w:rsidP="00B749F9">
      <w:pPr>
        <w:pStyle w:val="Literatur"/>
      </w:pPr>
    </w:p>
    <w:p w14:paraId="51AEA806" w14:textId="77777777" w:rsidR="00370A14" w:rsidRPr="00370A14" w:rsidRDefault="00E251E1" w:rsidP="00B749F9">
      <w:pPr>
        <w:pStyle w:val="Literatur"/>
      </w:pPr>
      <w:r>
        <w:t>Gerkens, S; Crot</w:t>
      </w:r>
      <w:r>
        <w:t>t, R; Closon, M-C; Horsmans, Y; Beguin, C (2010): Comparing the quality of care across Belgian hospitals from medical basic datasets: the case of thromboembolism prophylaxis after major orthopaedic surgery. Journal of Evaluation in Clinical Practice 16(4):</w:t>
      </w:r>
      <w:r>
        <w:t xml:space="preserve"> 685-692. DOI: 10.1111/j.1365-2753.2009.01175.x.</w:t>
      </w:r>
    </w:p>
    <w:p w14:paraId="3470CA1E" w14:textId="77777777" w:rsidR="00370A14" w:rsidRPr="00370A14" w:rsidRDefault="00E251E1" w:rsidP="00B749F9">
      <w:pPr>
        <w:pStyle w:val="Literatur"/>
      </w:pPr>
    </w:p>
    <w:p w14:paraId="6606B5DD" w14:textId="77777777" w:rsidR="00370A14" w:rsidRPr="00370A14" w:rsidRDefault="00E251E1" w:rsidP="00B749F9">
      <w:pPr>
        <w:pStyle w:val="Literatur"/>
      </w:pPr>
      <w:r>
        <w:t>Gioe, TJ; Novak, C; Sinner, P; Ma, W; Mehle, S (2007): Knee Arthroplasty in the Young Patient: Survival in a Community Registry. Clinical Orthopaedics and Related Research 464: 83-87. DOI: 10.1097/BLO.0b013</w:t>
      </w:r>
      <w:r>
        <w:t>e31812f79a9.</w:t>
      </w:r>
    </w:p>
    <w:p w14:paraId="2A7BDEBD" w14:textId="77777777" w:rsidR="00370A14" w:rsidRPr="00370A14" w:rsidRDefault="00E251E1" w:rsidP="00B749F9">
      <w:pPr>
        <w:pStyle w:val="Literatur"/>
      </w:pPr>
    </w:p>
    <w:p w14:paraId="6D1CD15F" w14:textId="77777777" w:rsidR="00370A14" w:rsidRPr="00370A14" w:rsidRDefault="00E251E1" w:rsidP="00B749F9">
      <w:pPr>
        <w:pStyle w:val="Literatur"/>
      </w:pPr>
      <w:r>
        <w:t>Gruner, A; Hockertz, T; Reilmann, H (2004): Die periprothetische Fraktur. Klassifikation, Management, Therapie. Unfallchirurg 107(1): 35-49. DOI: 10.1007/s00113-003-0698-2.</w:t>
      </w:r>
    </w:p>
    <w:p w14:paraId="05992C1E" w14:textId="77777777" w:rsidR="00370A14" w:rsidRPr="00370A14" w:rsidRDefault="00E251E1" w:rsidP="00B749F9">
      <w:pPr>
        <w:pStyle w:val="Literatur"/>
      </w:pPr>
    </w:p>
    <w:p w14:paraId="603E1F16" w14:textId="77777777" w:rsidR="00370A14" w:rsidRPr="00370A14" w:rsidRDefault="00E251E1" w:rsidP="00B749F9">
      <w:pPr>
        <w:pStyle w:val="Literatur"/>
      </w:pPr>
      <w:r>
        <w:t>Gupta, SK; Chu, A; Ranawat, AS; Slamin, J; Ranawat, CS (2007): Revie</w:t>
      </w:r>
      <w:r>
        <w:t>w Article: Osteolysis After Total Knee Arthroplasty. Journal of Arthroplasty 22(6): 787-799. DOI: 10.1016/j.arth.2007.05.041.</w:t>
      </w:r>
    </w:p>
    <w:p w14:paraId="4A3B84EE" w14:textId="77777777" w:rsidR="00370A14" w:rsidRPr="00370A14" w:rsidRDefault="00E251E1" w:rsidP="00B749F9">
      <w:pPr>
        <w:pStyle w:val="Literatur"/>
      </w:pPr>
    </w:p>
    <w:p w14:paraId="6867748D" w14:textId="77777777" w:rsidR="00370A14" w:rsidRPr="00370A14" w:rsidRDefault="00E251E1" w:rsidP="00B749F9">
      <w:pPr>
        <w:pStyle w:val="Literatur"/>
      </w:pPr>
      <w:r>
        <w:t>Hervey, SL; Purves, HR; Guller, U; Toth, AP; Vail, TP; Pietrobon, R (2003): Provider Volume of Total Knee Arthroplasties and Pati</w:t>
      </w:r>
      <w:r>
        <w:t>ent Outcomes in the HCUP-Nationwide Inpatient Sample. JB&amp;JS – Journal of Bone &amp; Joint Surgery: American Volume 85-A(9): 1775-1783.</w:t>
      </w:r>
    </w:p>
    <w:p w14:paraId="63EF3A1C" w14:textId="77777777" w:rsidR="00370A14" w:rsidRPr="00370A14" w:rsidRDefault="00E251E1" w:rsidP="00B749F9">
      <w:pPr>
        <w:pStyle w:val="Literatur"/>
      </w:pPr>
    </w:p>
    <w:p w14:paraId="6B952BCC" w14:textId="77777777" w:rsidR="00370A14" w:rsidRPr="00370A14" w:rsidRDefault="00E251E1" w:rsidP="00B749F9">
      <w:pPr>
        <w:pStyle w:val="Literatur"/>
      </w:pPr>
      <w:r>
        <w:t>Huddleston, JI; Maloney, WJ; Wang, Y; Verzier, N; Hunt, DR; Herndon, JH (2009): Adverse Events After Total Knee Arthroplasty</w:t>
      </w:r>
      <w:r>
        <w:t>. A National Medicare Study. Journal of Arthroplasty 24(6, Suppl. 1): 95-100. DOI: 10.1016/j.arth.2009.05.001.</w:t>
      </w:r>
    </w:p>
    <w:p w14:paraId="54BE12F7" w14:textId="77777777" w:rsidR="00370A14" w:rsidRPr="00370A14" w:rsidRDefault="00E251E1" w:rsidP="00B749F9">
      <w:pPr>
        <w:pStyle w:val="Literatur"/>
      </w:pPr>
    </w:p>
    <w:p w14:paraId="1AEA7044" w14:textId="77777777" w:rsidR="00370A14" w:rsidRPr="00370A14" w:rsidRDefault="00E251E1" w:rsidP="00B749F9">
      <w:pPr>
        <w:pStyle w:val="Literatur"/>
      </w:pPr>
      <w:r>
        <w:t>Huotari, K; Lyytikäinen, O; Ollgren, J; Virtanen, MJ; Seitsalo, S; Palonen, R; et al. (2010): Disease burden of prosthetic joint infections afte</w:t>
      </w:r>
      <w:r>
        <w:t>r hip and knee joint replacement in Finland during 1999–2004: capture–recapture estimation. Journal of Hospital Infection 75(3): 205-208. DOI: 10.1016/j.jhin.2009.10.029.</w:t>
      </w:r>
    </w:p>
    <w:p w14:paraId="2EE18EB6" w14:textId="77777777" w:rsidR="00370A14" w:rsidRPr="00370A14" w:rsidRDefault="00E251E1" w:rsidP="00B749F9">
      <w:pPr>
        <w:pStyle w:val="Literatur"/>
      </w:pPr>
    </w:p>
    <w:p w14:paraId="1E2CA3D3" w14:textId="77777777" w:rsidR="00370A14" w:rsidRPr="00370A14" w:rsidRDefault="00E251E1" w:rsidP="00B749F9">
      <w:pPr>
        <w:pStyle w:val="Literatur"/>
      </w:pPr>
      <w:r>
        <w:t>Huotari, K; Lyytikäinen, O (2016): Impact of Postdischarge Surveillance on the Rate of Surgical Site Infection After Orthopedic Surgery. Infection Control &amp; Hospital Epidemiology 27(12): 1324-1329. DOI: 10.1086/509840.</w:t>
      </w:r>
    </w:p>
    <w:p w14:paraId="3195A8F9" w14:textId="77777777" w:rsidR="00370A14" w:rsidRPr="00370A14" w:rsidRDefault="00E251E1" w:rsidP="00B749F9">
      <w:pPr>
        <w:pStyle w:val="Literatur"/>
      </w:pPr>
    </w:p>
    <w:p w14:paraId="558031B2" w14:textId="77777777" w:rsidR="00370A14" w:rsidRPr="00370A14" w:rsidRDefault="00E251E1" w:rsidP="00B749F9">
      <w:pPr>
        <w:pStyle w:val="Literatur"/>
      </w:pPr>
      <w:r>
        <w:t>Husted, H; Otte, KS; Kristensen, BB;</w:t>
      </w:r>
      <w:r>
        <w:t xml:space="preserve"> Ørsnes, T; Kehlet, H (2010): Readmissions after fast-track hip and knee arthroplasty. Archives of Orthopaedic and Trauma Surgery 130(9): 1185-1191. DOI: 10.1007/s00402-010-1131-2.</w:t>
      </w:r>
    </w:p>
    <w:p w14:paraId="31FF6051" w14:textId="77777777" w:rsidR="00370A14" w:rsidRPr="00370A14" w:rsidRDefault="00E251E1" w:rsidP="00B749F9">
      <w:pPr>
        <w:pStyle w:val="Literatur"/>
      </w:pPr>
    </w:p>
    <w:p w14:paraId="2D1ED76C" w14:textId="77777777" w:rsidR="00370A14" w:rsidRPr="00370A14" w:rsidRDefault="00E251E1" w:rsidP="00B749F9">
      <w:pPr>
        <w:pStyle w:val="Literatur"/>
      </w:pPr>
      <w:r>
        <w:t>Husted, H; Troelsen, A; Otte, KS; Kristensen, BB; Holm, G; Kehlet, H (2011</w:t>
      </w:r>
      <w:r>
        <w:t>): Fast-track surgery for bilateral total knee replacement. JB&amp;JS – Journal of Bone &amp; Joint Surgery: British Volume 93-B(3): 351-356. DOI: 10.1302/0301-620x.93b3.25296.</w:t>
      </w:r>
    </w:p>
    <w:p w14:paraId="133B1577" w14:textId="77777777" w:rsidR="00370A14" w:rsidRPr="00370A14" w:rsidRDefault="00E251E1" w:rsidP="00B749F9">
      <w:pPr>
        <w:pStyle w:val="Literatur"/>
      </w:pPr>
    </w:p>
    <w:p w14:paraId="5CB337CB" w14:textId="77777777" w:rsidR="00370A14" w:rsidRPr="00370A14" w:rsidRDefault="00E251E1" w:rsidP="00B749F9">
      <w:pPr>
        <w:pStyle w:val="Literatur"/>
      </w:pPr>
      <w:r>
        <w:t>Jacob, AK; Mantilla, CB; Sviggum, HP; Schroeder, DR; Pagnano, MW; Hebl, JR (2011): Per</w:t>
      </w:r>
      <w:r>
        <w:t>ioperative Nerve Injury after Total Knee ArthroplastyRegional Anesthesia Risk during a 20-Year Cohort Study. Anesthesiology 114(2): 311-317. DOI: 10.1097/ALN.0b013e3182039f5d.</w:t>
      </w:r>
    </w:p>
    <w:p w14:paraId="62703E1C" w14:textId="77777777" w:rsidR="00370A14" w:rsidRPr="00370A14" w:rsidRDefault="00E251E1" w:rsidP="00B749F9">
      <w:pPr>
        <w:pStyle w:val="Literatur"/>
      </w:pPr>
    </w:p>
    <w:p w14:paraId="070BB070" w14:textId="77777777" w:rsidR="00370A14" w:rsidRPr="00370A14" w:rsidRDefault="00E251E1" w:rsidP="00B749F9">
      <w:pPr>
        <w:pStyle w:val="Literatur"/>
      </w:pPr>
      <w:r>
        <w:t>Jämsen, E; Huotari, K; Huhtala, H; Nevalainen, J; Konttinen, YT (2009a): Low ra</w:t>
      </w:r>
      <w:r>
        <w:t>te of infected knee replacements in a nationwide series – is it an underestimate? Acta Orthopaedica 80(2): 205-212. DOI: 10.3109/17453670902947432.</w:t>
      </w:r>
    </w:p>
    <w:p w14:paraId="667C5A41" w14:textId="77777777" w:rsidR="00370A14" w:rsidRPr="00370A14" w:rsidRDefault="00E251E1" w:rsidP="00B749F9">
      <w:pPr>
        <w:pStyle w:val="Literatur"/>
      </w:pPr>
    </w:p>
    <w:p w14:paraId="4B9F57D7" w14:textId="77777777" w:rsidR="00370A14" w:rsidRPr="00370A14" w:rsidRDefault="00E251E1" w:rsidP="00B749F9">
      <w:pPr>
        <w:pStyle w:val="Literatur"/>
      </w:pPr>
      <w:r>
        <w:t>Jämsen, E; Huhtala, H; Puolakka, T; Moilanen, T (2009b): Risk Factors for Infection After Knee Arthroplasty</w:t>
      </w:r>
      <w:r>
        <w:t>. A Register-Based Analysis of 43,149 Cases. JB&amp;JS – Journal of Bone &amp; Joint Surgery: American Volume 91-A(1): 38-47. DOI: 10.2106/JBJS.G.01686.</w:t>
      </w:r>
    </w:p>
    <w:p w14:paraId="3AF99FFC" w14:textId="77777777" w:rsidR="00370A14" w:rsidRPr="00370A14" w:rsidRDefault="00E251E1" w:rsidP="00B749F9">
      <w:pPr>
        <w:pStyle w:val="Literatur"/>
      </w:pPr>
    </w:p>
    <w:p w14:paraId="157B47F6" w14:textId="77777777" w:rsidR="00370A14" w:rsidRPr="00370A14" w:rsidRDefault="00E251E1" w:rsidP="00B749F9">
      <w:pPr>
        <w:pStyle w:val="Literatur"/>
      </w:pPr>
      <w:r>
        <w:t>Julin, J; Jämsen, E; Puolakka, T; Konttinen, YT; Moilanen, T (2010): Younger age increases the risk of early p</w:t>
      </w:r>
      <w:r>
        <w:t>rosthesis failure following primary total knee replacement for osteoarthritis. A follow-up study of 32,019 total knee replacements in the Finnish Arthroplasty Register. Acta Orthopaedica 81(4): 413-419. DOI: 10.3109/17453674.2010.501747.</w:t>
      </w:r>
    </w:p>
    <w:p w14:paraId="358471CC" w14:textId="77777777" w:rsidR="00370A14" w:rsidRPr="00370A14" w:rsidRDefault="00E251E1" w:rsidP="00B749F9">
      <w:pPr>
        <w:pStyle w:val="Literatur"/>
      </w:pPr>
    </w:p>
    <w:p w14:paraId="350E7940" w14:textId="77777777" w:rsidR="00370A14" w:rsidRPr="00370A14" w:rsidRDefault="00E251E1" w:rsidP="00B749F9">
      <w:pPr>
        <w:pStyle w:val="Literatur"/>
      </w:pPr>
      <w:r>
        <w:t>Keeney, JA; Eunic</w:t>
      </w:r>
      <w:r>
        <w:t>e, S; Pashos, G; Wright, RW; Clohisy, JC (2011): What is the Evidence for Total Knee Arthroplasty in Young Patients? A Systematic Review of the Literature. Clinical Orthopaedics and Related Research 469(2): 574-583. DOI: 10.1007/s11999-010-1536-9.</w:t>
      </w:r>
    </w:p>
    <w:p w14:paraId="074E5370" w14:textId="77777777" w:rsidR="00370A14" w:rsidRPr="00370A14" w:rsidRDefault="00E251E1" w:rsidP="00B749F9">
      <w:pPr>
        <w:pStyle w:val="Literatur"/>
      </w:pPr>
    </w:p>
    <w:p w14:paraId="62E3923A" w14:textId="77777777" w:rsidR="00370A14" w:rsidRPr="00370A14" w:rsidRDefault="00E251E1" w:rsidP="00B749F9">
      <w:pPr>
        <w:pStyle w:val="Literatur"/>
      </w:pPr>
      <w:r>
        <w:t>Kim, Y-</w:t>
      </w:r>
      <w:r>
        <w:t>H; Choi, Y-W; Kim, J-S (2009): Simultaneous bilateral sequential total knee replacement is as safe as unilateral total knee replacement. JB&amp;JS – Journal of Bone &amp; Joint Surgery: British Volume 91-B(1): 64-68. DOI: 10.1302/0301-620x.91b1.21320.</w:t>
      </w:r>
    </w:p>
    <w:p w14:paraId="4F6DB128" w14:textId="77777777" w:rsidR="00370A14" w:rsidRPr="00370A14" w:rsidRDefault="00E251E1" w:rsidP="00B749F9">
      <w:pPr>
        <w:pStyle w:val="Literatur"/>
      </w:pPr>
    </w:p>
    <w:p w14:paraId="3E322F90" w14:textId="77777777" w:rsidR="00370A14" w:rsidRPr="00370A14" w:rsidRDefault="00E251E1" w:rsidP="00B749F9">
      <w:pPr>
        <w:pStyle w:val="Literatur"/>
      </w:pPr>
      <w:r>
        <w:t>Kordelle, J</w:t>
      </w:r>
      <w:r>
        <w:t>; Klett, R; Stahl, U; Hossain, H; Schleicher, I; Haas, H (2004): Infektdiagnostik nach Knie-TEP-Implantation. Zeitschrift für Orthopädie und ihre Grenzgebiete 12(3): 337-343. DOI: 10.1055/s-2004-818772.</w:t>
      </w:r>
    </w:p>
    <w:p w14:paraId="26576D99" w14:textId="77777777" w:rsidR="00370A14" w:rsidRPr="00370A14" w:rsidRDefault="00E251E1" w:rsidP="00B749F9">
      <w:pPr>
        <w:pStyle w:val="Literatur"/>
      </w:pPr>
    </w:p>
    <w:p w14:paraId="03144899" w14:textId="77777777" w:rsidR="00370A14" w:rsidRPr="00370A14" w:rsidRDefault="00E251E1" w:rsidP="00B749F9">
      <w:pPr>
        <w:pStyle w:val="Literatur"/>
      </w:pPr>
      <w:r>
        <w:t>Koskinen, E; Paavolainen, P; Eskelinen, A; Pulkkinen</w:t>
      </w:r>
      <w:r>
        <w:t>, P; Remes, V (2007): Unicondylar knee replacement for primary osteoarthritis: A prospective follow-up study of 1,819 patients from the Finnish Arthroplasty Register. Acta Orthopaedica 78(1): 128-135. DOI: 10.1080/17453670610013538.</w:t>
      </w:r>
    </w:p>
    <w:p w14:paraId="3C31CA08" w14:textId="77777777" w:rsidR="00370A14" w:rsidRPr="00370A14" w:rsidRDefault="00E251E1" w:rsidP="00B749F9">
      <w:pPr>
        <w:pStyle w:val="Literatur"/>
      </w:pPr>
    </w:p>
    <w:p w14:paraId="5D207471" w14:textId="77777777" w:rsidR="00370A14" w:rsidRPr="00370A14" w:rsidRDefault="00E251E1" w:rsidP="00B749F9">
      <w:pPr>
        <w:pStyle w:val="Literatur"/>
      </w:pPr>
      <w:r>
        <w:t>Kumar, SN; Chapman, JA</w:t>
      </w:r>
      <w:r>
        <w:t>; Rawlins, I (1998): Vascular injuries in total knee arthroplasty. Journal of Arthroplasty 13(2): 211-216. DOI: 10.1016/S0883-5403(98)90102-4.</w:t>
      </w:r>
    </w:p>
    <w:p w14:paraId="411FF43C" w14:textId="77777777" w:rsidR="00370A14" w:rsidRPr="00370A14" w:rsidRDefault="00E251E1" w:rsidP="00B749F9">
      <w:pPr>
        <w:pStyle w:val="Literatur"/>
      </w:pPr>
    </w:p>
    <w:p w14:paraId="01E96BD5" w14:textId="77777777" w:rsidR="00370A14" w:rsidRPr="00370A14" w:rsidRDefault="00E251E1" w:rsidP="00B749F9">
      <w:pPr>
        <w:pStyle w:val="Literatur"/>
      </w:pPr>
      <w:r>
        <w:t xml:space="preserve">Lee, G-C; Lotke, PA (2011): Management of Intraoperative Medial Collateral Ligament Injury During TKA. Clinical </w:t>
      </w:r>
      <w:r>
        <w:t>Orthopaedics and Related Research 469(1): 64-68. DOI: 10.1007/s11999-010-1502-6.</w:t>
      </w:r>
    </w:p>
    <w:p w14:paraId="72DA692C" w14:textId="77777777" w:rsidR="00370A14" w:rsidRPr="00370A14" w:rsidRDefault="00E251E1" w:rsidP="00B749F9">
      <w:pPr>
        <w:pStyle w:val="Literatur"/>
      </w:pPr>
    </w:p>
    <w:p w14:paraId="4001AFED" w14:textId="77777777" w:rsidR="00370A14" w:rsidRPr="00370A14" w:rsidRDefault="00E251E1" w:rsidP="00B749F9">
      <w:pPr>
        <w:pStyle w:val="Literatur"/>
      </w:pPr>
      <w:r>
        <w:t>Levent, T; Vandevelde, D; Delobelle, J-M; Labourdette, P; Létendard, J; Lesage, P; et al. (2010): Infection risk prevention following total knee arthroplasty. OTSR – Orthopaedics &amp; Traumatology: Surgery &amp; Research 96(1): 49-56. DOI: 10.1016/j.otsr.2009.10.</w:t>
      </w:r>
      <w:r>
        <w:t>010.</w:t>
      </w:r>
    </w:p>
    <w:p w14:paraId="1BC6FA15" w14:textId="77777777" w:rsidR="00370A14" w:rsidRPr="00370A14" w:rsidRDefault="00E251E1" w:rsidP="00B749F9">
      <w:pPr>
        <w:pStyle w:val="Literatur"/>
      </w:pPr>
    </w:p>
    <w:p w14:paraId="3B74A915" w14:textId="77777777" w:rsidR="00370A14" w:rsidRPr="00370A14" w:rsidRDefault="00E251E1" w:rsidP="00B749F9">
      <w:pPr>
        <w:pStyle w:val="Literatur"/>
      </w:pPr>
      <w:r>
        <w:t>Lewold, S; Robertsson, O; Knutson, K; Lidgren, L (1998): Revision of unicompartmental knee arthroplasty: Outcome in 1, 135 cases from the Swedish Knee Arthroplasty study. Acta Orthopaedica Scandinavica 69(5): 469-474. DOI: 10.3109/17453679808997780.</w:t>
      </w:r>
    </w:p>
    <w:p w14:paraId="05875FFA" w14:textId="77777777" w:rsidR="00370A14" w:rsidRPr="00370A14" w:rsidRDefault="00E251E1" w:rsidP="00B749F9">
      <w:pPr>
        <w:pStyle w:val="Literatur"/>
      </w:pPr>
    </w:p>
    <w:p w14:paraId="3579A907" w14:textId="77777777" w:rsidR="00370A14" w:rsidRPr="00370A14" w:rsidRDefault="00E251E1" w:rsidP="00B749F9">
      <w:pPr>
        <w:pStyle w:val="Literatur"/>
      </w:pPr>
      <w:r>
        <w:t>Lombardi, AV Jr.; Mallory, TH; Fada, RA; Adams, JB; Kefauver, CA (2001): Fracture of the Tibial Spine of a Total Condylar III Knee Prosthesis Secondary to Malrotation of the Femoral Component. Case Report. American Journal of Knee Surgery 14(1): 55-59.</w:t>
      </w:r>
    </w:p>
    <w:p w14:paraId="175635A8" w14:textId="77777777" w:rsidR="00370A14" w:rsidRPr="00370A14" w:rsidRDefault="00E251E1" w:rsidP="00B749F9">
      <w:pPr>
        <w:pStyle w:val="Literatur"/>
      </w:pPr>
    </w:p>
    <w:p w14:paraId="615525C7" w14:textId="77777777" w:rsidR="00370A14" w:rsidRPr="00370A14" w:rsidRDefault="00E251E1" w:rsidP="00B749F9">
      <w:pPr>
        <w:pStyle w:val="Literatur"/>
      </w:pPr>
      <w:r>
        <w:t>L</w:t>
      </w:r>
      <w:r>
        <w:t>uscombe, JC; Theivendran, K; Abudu, A; Carter, SR (2009): The relative safety of one-stage bilateral total knee arthroplasty. International Orthopaedics 33(1): 101-104. DOI: 10.1007/s00264-007-0447-1.</w:t>
      </w:r>
    </w:p>
    <w:p w14:paraId="1A972288" w14:textId="77777777" w:rsidR="00370A14" w:rsidRPr="00370A14" w:rsidRDefault="00E251E1" w:rsidP="00B749F9">
      <w:pPr>
        <w:pStyle w:val="Literatur"/>
      </w:pPr>
    </w:p>
    <w:p w14:paraId="331469B7" w14:textId="77777777" w:rsidR="00370A14" w:rsidRPr="00370A14" w:rsidRDefault="00E251E1" w:rsidP="00B749F9">
      <w:pPr>
        <w:pStyle w:val="Literatur"/>
      </w:pPr>
      <w:r>
        <w:t>Martin, A; Prenn, M; Spiegel, T; Sukopp, C; von Stremp</w:t>
      </w:r>
      <w:r>
        <w:t>el, A (2004): Die Bedeutung der Wunddrainage in der Knieendoprothetik - eine prospektive Vergleichsstudie. Zeitschrift für Orthopädie und ihre Grenzgebiete 142(1): 46-50. DOI: 10.1055/s-2004-817656.</w:t>
      </w:r>
    </w:p>
    <w:p w14:paraId="31284EB3" w14:textId="77777777" w:rsidR="00370A14" w:rsidRPr="00370A14" w:rsidRDefault="00E251E1" w:rsidP="00B749F9">
      <w:pPr>
        <w:pStyle w:val="Literatur"/>
      </w:pPr>
    </w:p>
    <w:p w14:paraId="725FEBDC" w14:textId="77777777" w:rsidR="00370A14" w:rsidRPr="00370A14" w:rsidRDefault="00E251E1" w:rsidP="00B749F9">
      <w:pPr>
        <w:pStyle w:val="Literatur"/>
      </w:pPr>
      <w:r>
        <w:t>McPherson, EJ; Tontz, W Jr.; Patzakis, M; Woodsome, C; H</w:t>
      </w:r>
      <w:r>
        <w:t>oltom, P; Norris, L; et al. (1999): Outcome of Infected Total Knee Utilizing a Staging System for Prosthetic Joint Infection. American Journal of Orthopedics (Belle Mead, N.J.) 28(3): 161-165.</w:t>
      </w:r>
    </w:p>
    <w:p w14:paraId="64E85805" w14:textId="77777777" w:rsidR="00370A14" w:rsidRPr="00370A14" w:rsidRDefault="00E251E1" w:rsidP="00B749F9">
      <w:pPr>
        <w:pStyle w:val="Literatur"/>
      </w:pPr>
    </w:p>
    <w:p w14:paraId="4085B6D2" w14:textId="77777777" w:rsidR="00370A14" w:rsidRPr="00370A14" w:rsidRDefault="00E251E1" w:rsidP="00B749F9">
      <w:pPr>
        <w:pStyle w:val="Literatur"/>
      </w:pPr>
      <w:r>
        <w:t>Meek, RMD; Norwood, T; Smith, R; Brenkel, IJ; Howie, CR (2011)</w:t>
      </w:r>
      <w:r>
        <w:t>: The risk of peri-prosthetic fracture after primary and revision total hip and knee replacement. JB&amp;JS – Journal of Bone &amp; Joint Surgery: British Volume 93-B(1): 96-101. DOI: 10.1302/0301-620X.93B1.25087.</w:t>
      </w:r>
    </w:p>
    <w:p w14:paraId="64C36B8E" w14:textId="77777777" w:rsidR="00370A14" w:rsidRPr="00370A14" w:rsidRDefault="00E251E1" w:rsidP="00B749F9">
      <w:pPr>
        <w:pStyle w:val="Literatur"/>
      </w:pPr>
    </w:p>
    <w:p w14:paraId="38021B8D" w14:textId="77777777" w:rsidR="00370A14" w:rsidRPr="00370A14" w:rsidRDefault="00E251E1" w:rsidP="00B749F9">
      <w:pPr>
        <w:pStyle w:val="Literatur"/>
      </w:pPr>
      <w:r>
        <w:t>Memtsoudis, SG; González Della Valle, A; Besculid</w:t>
      </w:r>
      <w:r>
        <w:t>es, MC; Gaber, L; Sculco, TP (2008): In-hospital Complications and Mortality of Unilateral, Bilateral, and Revision TKA: Based on an estimate of 4,159,661 Discharges. Clinical Orthopaedics and Related Research 466(11): 2617-2627. DOI: 10.1007/s11999-008-04</w:t>
      </w:r>
      <w:r>
        <w:t>02-5.</w:t>
      </w:r>
    </w:p>
    <w:p w14:paraId="43E7B874" w14:textId="77777777" w:rsidR="00370A14" w:rsidRPr="00370A14" w:rsidRDefault="00E251E1" w:rsidP="00B749F9">
      <w:pPr>
        <w:pStyle w:val="Literatur"/>
      </w:pPr>
    </w:p>
    <w:p w14:paraId="2B9C17E1" w14:textId="77777777" w:rsidR="00370A14" w:rsidRPr="00370A14" w:rsidRDefault="00E251E1" w:rsidP="00B749F9">
      <w:pPr>
        <w:pStyle w:val="Literatur"/>
      </w:pPr>
      <w:r>
        <w:t>Mortazavi, SMJ; Schwartzenberger, J; Austin, MS; Purtill, JJ; Parvizi, J (2010): Revision Total Knee Arthroplasty Infection: Incidence and Predictors. Clinical Orthopaedics and Related Research 468(8): 2052-2059. DOI: 10.1007/s11999-010-1308-6.</w:t>
      </w:r>
    </w:p>
    <w:p w14:paraId="1E4CCF22" w14:textId="77777777" w:rsidR="00370A14" w:rsidRPr="00370A14" w:rsidRDefault="00E251E1" w:rsidP="00B749F9">
      <w:pPr>
        <w:pStyle w:val="Literatur"/>
      </w:pPr>
    </w:p>
    <w:p w14:paraId="03B30E44" w14:textId="77777777" w:rsidR="00370A14" w:rsidRPr="00370A14" w:rsidRDefault="00E251E1" w:rsidP="00B749F9">
      <w:pPr>
        <w:pStyle w:val="Literatur"/>
      </w:pPr>
      <w:r>
        <w:t>Núñ</w:t>
      </w:r>
      <w:r>
        <w:t>ez, M; Lozano, L; Núñez, E; Segur, JM; Sastre, S; Maculé, F; et al. (2009): Total knee replacement and health-related quality of life: Factors influencing long-term outcomes. Arthritis Care &amp; Research 61(8): 1062-1069. DOI: 10.1002/art.24644.</w:t>
      </w:r>
    </w:p>
    <w:p w14:paraId="0737020D" w14:textId="77777777" w:rsidR="00370A14" w:rsidRPr="00370A14" w:rsidRDefault="00E251E1" w:rsidP="00B749F9">
      <w:pPr>
        <w:pStyle w:val="Literatur"/>
      </w:pPr>
    </w:p>
    <w:p w14:paraId="64565ACD" w14:textId="77777777" w:rsidR="00370A14" w:rsidRPr="00370A14" w:rsidRDefault="00E251E1" w:rsidP="00B749F9">
      <w:pPr>
        <w:pStyle w:val="Literatur"/>
      </w:pPr>
      <w:r>
        <w:t>Oduwole, KO;</w:t>
      </w:r>
      <w:r>
        <w:t xml:space="preserve"> Sayana, MK; Onayemi, F; McCarthy, T; O’Byrne, J (2010): Analysis of revision procedures for failed unicondylar knee replacement. Irish Journal of Medical Science 179(3): 361-364. DOI: 10.1007/s11845-009-0454-x.</w:t>
      </w:r>
    </w:p>
    <w:p w14:paraId="5FE65F82" w14:textId="77777777" w:rsidR="00370A14" w:rsidRPr="00370A14" w:rsidRDefault="00E251E1" w:rsidP="00B749F9">
      <w:pPr>
        <w:pStyle w:val="Literatur"/>
      </w:pPr>
    </w:p>
    <w:p w14:paraId="23EAF3CB" w14:textId="77777777" w:rsidR="00370A14" w:rsidRPr="00370A14" w:rsidRDefault="00E251E1" w:rsidP="00B749F9">
      <w:pPr>
        <w:pStyle w:val="Literatur"/>
      </w:pPr>
      <w:r>
        <w:t>Pakos, EE; Ntzani, EE; Trikalinos, TA (2005</w:t>
      </w:r>
      <w:r>
        <w:t>): Patellar Resurfacing in Total Knee Arthroplasty: A Meta-Analysis. JB&amp;JS – Journal of Bone &amp; Joint Surgery: American Volume 87-A(7): 1438-1445. DOI: 10.2106/jbjs.d.02422.</w:t>
      </w:r>
    </w:p>
    <w:p w14:paraId="07976600" w14:textId="77777777" w:rsidR="00370A14" w:rsidRPr="00370A14" w:rsidRDefault="00E251E1" w:rsidP="00B749F9">
      <w:pPr>
        <w:pStyle w:val="Literatur"/>
      </w:pPr>
    </w:p>
    <w:p w14:paraId="5630CAC4" w14:textId="77777777" w:rsidR="00370A14" w:rsidRPr="00370A14" w:rsidRDefault="00E251E1" w:rsidP="00B749F9">
      <w:pPr>
        <w:pStyle w:val="Literatur"/>
      </w:pPr>
      <w:r>
        <w:t>Park, KK; Kim, TK; Chang, CB; Yoon, SW; Park, KU (2008): Normative Temporal Values</w:t>
      </w:r>
      <w:r>
        <w:t xml:space="preserve"> of CRP and ESR in Unilateral and Staged Bilateral TKA. Clinical Orthopaedics and Related Research 466(1): 179-188. DOI: 10.1007/s11999-007-0001-x.</w:t>
      </w:r>
    </w:p>
    <w:p w14:paraId="28DFA6F5" w14:textId="77777777" w:rsidR="00370A14" w:rsidRPr="00370A14" w:rsidRDefault="00E251E1" w:rsidP="00B749F9">
      <w:pPr>
        <w:pStyle w:val="Literatur"/>
      </w:pPr>
    </w:p>
    <w:p w14:paraId="2714D21B" w14:textId="77777777" w:rsidR="00370A14" w:rsidRPr="00370A14" w:rsidRDefault="00E251E1" w:rsidP="00B749F9">
      <w:pPr>
        <w:pStyle w:val="Literatur"/>
      </w:pPr>
      <w:r>
        <w:t>Parvizi, J; Sullivan, TA; Trousdale, RT; Lewallen, DG (2001): Thirty-Day Mortality After Total Knee Arthrop</w:t>
      </w:r>
      <w:r>
        <w:t>lasty. JB&amp;JS – Journal of Bone &amp; Joint Surgery: American Volume 83-A(8): 1157-1161.</w:t>
      </w:r>
    </w:p>
    <w:p w14:paraId="64CD2C20" w14:textId="77777777" w:rsidR="00370A14" w:rsidRPr="00370A14" w:rsidRDefault="00E251E1" w:rsidP="00B749F9">
      <w:pPr>
        <w:pStyle w:val="Literatur"/>
      </w:pPr>
    </w:p>
    <w:p w14:paraId="2E22AB0E" w14:textId="77777777" w:rsidR="00370A14" w:rsidRPr="00370A14" w:rsidRDefault="00E251E1" w:rsidP="00B749F9">
      <w:pPr>
        <w:pStyle w:val="Literatur"/>
      </w:pPr>
      <w:r>
        <w:t>Perka, C; Arnold, U; Buttgereit, F (2000): Influencing factors on perioperative morbidity in knee arthroplasty. Clinical Orthopaedics and Related Research 378: 183-191.</w:t>
      </w:r>
    </w:p>
    <w:p w14:paraId="0309135A" w14:textId="77777777" w:rsidR="00370A14" w:rsidRPr="00370A14" w:rsidRDefault="00E251E1" w:rsidP="00B749F9">
      <w:pPr>
        <w:pStyle w:val="Literatur"/>
      </w:pPr>
    </w:p>
    <w:p w14:paraId="0E382051" w14:textId="77777777" w:rsidR="00370A14" w:rsidRPr="00370A14" w:rsidRDefault="00E251E1" w:rsidP="00B749F9">
      <w:pPr>
        <w:pStyle w:val="Literatur"/>
      </w:pPr>
      <w:r>
        <w:t>P</w:t>
      </w:r>
      <w:r>
        <w:t>iedade, SR; Pinaroli, A; Servien, E; Neyret, P (2009): Revision after early aseptic failures in primary total knee arthroplasty. Knee Surgery, Sports Traumatology, Arthroscopy 17(3): 248-253. DOI: 10.1007/s00167-008-0667-y.</w:t>
      </w:r>
    </w:p>
    <w:p w14:paraId="1A3C74E2" w14:textId="77777777" w:rsidR="00370A14" w:rsidRPr="00370A14" w:rsidRDefault="00E251E1" w:rsidP="00B749F9">
      <w:pPr>
        <w:pStyle w:val="Literatur"/>
      </w:pPr>
    </w:p>
    <w:p w14:paraId="1C5CC816" w14:textId="77777777" w:rsidR="00370A14" w:rsidRPr="00370A14" w:rsidRDefault="00E251E1" w:rsidP="00B749F9">
      <w:pPr>
        <w:pStyle w:val="Literatur"/>
      </w:pPr>
      <w:r>
        <w:t xml:space="preserve">Pinaroli, A; Piedade, SR; Servien, E; Neyret, P (2009): Intraoperative fractures and ligament tears during total knee arthroplasty. A 1795 posterostabilized TKA continuous series. OTSR – Orthopaedics &amp; Traumatology: Surgery &amp; Research 95(3): 183-189. DOI: </w:t>
      </w:r>
      <w:r>
        <w:t>10.1016/j.otsr.2008.04.002.</w:t>
      </w:r>
    </w:p>
    <w:p w14:paraId="2E74C07F" w14:textId="77777777" w:rsidR="00370A14" w:rsidRPr="00370A14" w:rsidRDefault="00E251E1" w:rsidP="00B749F9">
      <w:pPr>
        <w:pStyle w:val="Literatur"/>
      </w:pPr>
    </w:p>
    <w:p w14:paraId="50098D12" w14:textId="77777777" w:rsidR="00370A14" w:rsidRPr="00370A14" w:rsidRDefault="00E251E1" w:rsidP="00B749F9">
      <w:pPr>
        <w:pStyle w:val="Literatur"/>
      </w:pPr>
      <w:r>
        <w:t>Rauh, MA; Krackow, KA (2004): In-Hospital Deaths Following Elective Total Joint Arthroplasty. Orthopedics 27(4): 407-411. DOI: 10.3928/0147-7447-20040401-18.</w:t>
      </w:r>
    </w:p>
    <w:p w14:paraId="1975C994" w14:textId="77777777" w:rsidR="00370A14" w:rsidRPr="00370A14" w:rsidRDefault="00E251E1" w:rsidP="00B749F9">
      <w:pPr>
        <w:pStyle w:val="Literatur"/>
      </w:pPr>
    </w:p>
    <w:p w14:paraId="56C2E4AB" w14:textId="77777777" w:rsidR="00370A14" w:rsidRPr="00370A14" w:rsidRDefault="00E251E1" w:rsidP="00B749F9">
      <w:pPr>
        <w:pStyle w:val="Literatur"/>
      </w:pPr>
      <w:r>
        <w:t>Robertsson, O; Knutson, K; Lewold, S; Goodman, S; Lidgren, L (1997):</w:t>
      </w:r>
      <w:r>
        <w:t xml:space="preserve"> Knee arthroplasty in rheumatoid arthritis: A report from the Swedish Knee Arthroplasty Register on 4, 381 primary operations 1985–1995. Acta Orthopaedica Scandinavica 68(6): 545-553. DOI: 10.3109/17453679708999024.</w:t>
      </w:r>
    </w:p>
    <w:p w14:paraId="0DCB4CEA" w14:textId="77777777" w:rsidR="00370A14" w:rsidRPr="00370A14" w:rsidRDefault="00E251E1" w:rsidP="00B749F9">
      <w:pPr>
        <w:pStyle w:val="Literatur"/>
      </w:pPr>
    </w:p>
    <w:p w14:paraId="4B5269D9" w14:textId="77777777" w:rsidR="00370A14" w:rsidRPr="00370A14" w:rsidRDefault="00E251E1" w:rsidP="00B749F9">
      <w:pPr>
        <w:pStyle w:val="Literatur"/>
      </w:pPr>
      <w:r>
        <w:t>Rothwell, AG; Hooper, GJ; Hobbs, A; Fra</w:t>
      </w:r>
      <w:r>
        <w:t>mpton, CM (2010): An analysis of the Oxford hip and knee scores and their relationship to early joint revision in the New Zealand Joint Registry. JB&amp;JS – Journal of Bone &amp; Joint Surgery: British Volume 92-B(3): 413-418. DOI: 10.1302/0301-620x.92b3.22913.</w:t>
      </w:r>
    </w:p>
    <w:p w14:paraId="33B3968E" w14:textId="77777777" w:rsidR="00370A14" w:rsidRPr="00370A14" w:rsidRDefault="00E251E1" w:rsidP="00B749F9">
      <w:pPr>
        <w:pStyle w:val="Literatur"/>
      </w:pPr>
    </w:p>
    <w:p w14:paraId="0BA38E92" w14:textId="77777777" w:rsidR="00370A14" w:rsidRPr="00370A14" w:rsidRDefault="00E251E1" w:rsidP="00B749F9">
      <w:pPr>
        <w:pStyle w:val="Literatur"/>
      </w:pPr>
      <w:r>
        <w:t>Rousseau, M-A; Lazennec, J-Y; Catonné, Y (2008): Early mechanical failure in total knee arthroplasty. International Orthopaedics 32(1): 53-56. DOI: 10.1007/s00264-006-0276-7.</w:t>
      </w:r>
    </w:p>
    <w:p w14:paraId="1CA1275F" w14:textId="77777777" w:rsidR="00370A14" w:rsidRPr="00370A14" w:rsidRDefault="00E251E1" w:rsidP="00B749F9">
      <w:pPr>
        <w:pStyle w:val="Literatur"/>
      </w:pPr>
    </w:p>
    <w:p w14:paraId="6D70210E" w14:textId="77777777" w:rsidR="00370A14" w:rsidRPr="00370A14" w:rsidRDefault="00E251E1" w:rsidP="00B749F9">
      <w:pPr>
        <w:pStyle w:val="Literatur"/>
      </w:pPr>
      <w:r>
        <w:t>Saleh, KJ; Dykes, DC; Tweedie, RL; Mohamed, K; Ravichandran, A; Saleh, RM; et al</w:t>
      </w:r>
      <w:r>
        <w:t>. (2002): Functional outcome after total knee arthroplasty revision. Journal of Arthroplasty 17(8): 967-977. DOI: 10.1054/arth.2002.35823.</w:t>
      </w:r>
    </w:p>
    <w:p w14:paraId="01B1031C" w14:textId="77777777" w:rsidR="00370A14" w:rsidRPr="00370A14" w:rsidRDefault="00E251E1" w:rsidP="00B749F9">
      <w:pPr>
        <w:pStyle w:val="Literatur"/>
      </w:pPr>
    </w:p>
    <w:p w14:paraId="7ED107BC" w14:textId="77777777" w:rsidR="00370A14" w:rsidRPr="00370A14" w:rsidRDefault="00E251E1" w:rsidP="00B749F9">
      <w:pPr>
        <w:pStyle w:val="Literatur"/>
      </w:pPr>
      <w:r>
        <w:t>Schrama, JC; Espehaug, B; Hallan, G; Engesæter, LB; Furnes, O; Havelin, LI; et al. (2010): Risk of Revision for Infe</w:t>
      </w:r>
      <w:r>
        <w:t>ction in Primary Total Hip and Knee Arthroplasty in Patients With Rheumatoid Arthritis Compared With Osteoarthritis: A Prospective, Population-Based Study on 108,786 Hip and Knee Joint Arthroplasties From the Norwegian Arthroplasty Register. Arthritis Care</w:t>
      </w:r>
      <w:r>
        <w:t xml:space="preserve"> &amp; Research 62(4): 473-479. DOI: 10.1002/acr.20036.</w:t>
      </w:r>
    </w:p>
    <w:p w14:paraId="3422AAD7" w14:textId="77777777" w:rsidR="00370A14" w:rsidRPr="00370A14" w:rsidRDefault="00E251E1" w:rsidP="00B749F9">
      <w:pPr>
        <w:pStyle w:val="Literatur"/>
      </w:pPr>
    </w:p>
    <w:p w14:paraId="3100C81B" w14:textId="77777777" w:rsidR="00370A14" w:rsidRPr="00370A14" w:rsidRDefault="00E251E1" w:rsidP="00B749F9">
      <w:pPr>
        <w:pStyle w:val="Literatur"/>
      </w:pPr>
      <w:r>
        <w:t xml:space="preserve">Sheng, P-Y; Konttinen, L; Lehto, M; Ogino, D; Jämsen, E; Nevalainen, J; et al. (2006): Revision Total Knee Arthroplasty: 1990 Through 2002: A Review of the Finnish Arthroplasty Registry. JB&amp;JS – Journal </w:t>
      </w:r>
      <w:r>
        <w:t>of Bone &amp; Joint Surgery: American Volume 88-A(7): 1425-1430. DOI: 10.2106/jbjs.e.00737.</w:t>
      </w:r>
    </w:p>
    <w:p w14:paraId="06099106" w14:textId="77777777" w:rsidR="00370A14" w:rsidRPr="00370A14" w:rsidRDefault="00E251E1" w:rsidP="00B749F9">
      <w:pPr>
        <w:pStyle w:val="Literatur"/>
      </w:pPr>
    </w:p>
    <w:p w14:paraId="380D4528" w14:textId="77777777" w:rsidR="00370A14" w:rsidRPr="00370A14" w:rsidRDefault="00E251E1" w:rsidP="00B749F9">
      <w:pPr>
        <w:pStyle w:val="Literatur"/>
      </w:pPr>
      <w:r>
        <w:t>Sherrell, JC; Fehring, TK; Odum, S; Hansen, E; Zmistowski, B; Dennos, A; et al. (2011): The Chitranjan Ranawat Award: Fate of Two-stage Reimplantation After Failed Irr</w:t>
      </w:r>
      <w:r>
        <w:t>igation and Débridement for Periprosthetic Knee Infection. Clinical Orthopaedics and Related Research 469(1): 18-25. DOI: 10.1007/s11999-010-1434-1.</w:t>
      </w:r>
    </w:p>
    <w:p w14:paraId="7022EF49" w14:textId="77777777" w:rsidR="00370A14" w:rsidRPr="00370A14" w:rsidRDefault="00E251E1" w:rsidP="00B749F9">
      <w:pPr>
        <w:pStyle w:val="Literatur"/>
      </w:pPr>
    </w:p>
    <w:p w14:paraId="0742C8F8" w14:textId="77777777" w:rsidR="00370A14" w:rsidRPr="00370A14" w:rsidRDefault="00E251E1" w:rsidP="00B749F9">
      <w:pPr>
        <w:pStyle w:val="Literatur"/>
      </w:pPr>
      <w:r>
        <w:t>SIGN [Scottish Intercollegiate Guidelines Network] (2014): SIGN National Clinical Guideline 122. Preventio</w:t>
      </w:r>
      <w:r>
        <w:t>n and management of venous thromboembolism Updated: October 2014. Edinburgh: SIGN. ISBN: 978-1-905813-68-1. URL: http://www.sign.ac.uk/assets/sign122.pdf (abgerufen am: 09.01.2019).</w:t>
      </w:r>
    </w:p>
    <w:p w14:paraId="282498E7" w14:textId="77777777" w:rsidR="00370A14" w:rsidRPr="00370A14" w:rsidRDefault="00E251E1" w:rsidP="00B749F9">
      <w:pPr>
        <w:pStyle w:val="Literatur"/>
      </w:pPr>
    </w:p>
    <w:p w14:paraId="1F0AA259" w14:textId="77777777" w:rsidR="00370A14" w:rsidRPr="00370A14" w:rsidRDefault="00E251E1" w:rsidP="00B749F9">
      <w:pPr>
        <w:pStyle w:val="Literatur"/>
      </w:pPr>
      <w:r>
        <w:t>Stefánsdóttir, A; Lidgren, L; Robertsson, O (2008): Higher Early Mortalit</w:t>
      </w:r>
      <w:r>
        <w:t>y with Simultaneous Rather than Staged Bilateral TKAs: Results From the Swedish Knee Arthroplasty Register. Clinical Orthopaedics and Related Research 466(12): 3066-3070. DOI: 10.1007/s11999-008-0404-3.</w:t>
      </w:r>
    </w:p>
    <w:p w14:paraId="7602EE4B" w14:textId="77777777" w:rsidR="00370A14" w:rsidRPr="00370A14" w:rsidRDefault="00E251E1" w:rsidP="00B749F9">
      <w:pPr>
        <w:pStyle w:val="Literatur"/>
      </w:pPr>
    </w:p>
    <w:p w14:paraId="697CBBC3" w14:textId="77777777" w:rsidR="00370A14" w:rsidRPr="00370A14" w:rsidRDefault="00E251E1" w:rsidP="00B749F9">
      <w:pPr>
        <w:pStyle w:val="Literatur"/>
      </w:pPr>
      <w:r>
        <w:t>Turpie, AG; Bauer, KA; Eriksson, BI; Lassen, MR (200</w:t>
      </w:r>
      <w:r>
        <w:t>2): Fondaparinux vs Enoxaparin for the Prevention of Venous Thromboembolism in Major Orthopedic Surgery: A Meta-analysis of 4 Randomized Double-blind Studies. Archives of Internal Medicine 162(16): 1833-1840. DOI: 10.1001/archinte.162.16.1833.</w:t>
      </w:r>
    </w:p>
    <w:p w14:paraId="713C263E" w14:textId="77777777" w:rsidR="00370A14" w:rsidRPr="00370A14" w:rsidRDefault="00E251E1" w:rsidP="00B749F9">
      <w:pPr>
        <w:pStyle w:val="Literatur"/>
      </w:pPr>
    </w:p>
    <w:p w14:paraId="2B9402C6" w14:textId="77777777" w:rsidR="00370A14" w:rsidRPr="00370A14" w:rsidRDefault="00E251E1" w:rsidP="00B749F9">
      <w:pPr>
        <w:pStyle w:val="Literatur"/>
      </w:pPr>
      <w:r>
        <w:t>Vardi, G; S</w:t>
      </w:r>
      <w:r>
        <w:t>trover, AE (2004): Early complications of unicompartmental knee replacement. Knee 11(5): 389-394. DOI: 10.1016/j.knee.2004.02.005.</w:t>
      </w:r>
    </w:p>
    <w:p w14:paraId="683B2F48" w14:textId="77777777" w:rsidR="00370A14" w:rsidRPr="00370A14" w:rsidRDefault="00E251E1" w:rsidP="00B749F9">
      <w:pPr>
        <w:pStyle w:val="Literatur"/>
      </w:pPr>
    </w:p>
    <w:p w14:paraId="4191D6B1" w14:textId="77777777" w:rsidR="00370A14" w:rsidRPr="00370A14" w:rsidRDefault="00E251E1" w:rsidP="00B749F9">
      <w:pPr>
        <w:pStyle w:val="Literatur"/>
      </w:pPr>
      <w:r>
        <w:t>Vessely, MB; Whaley, AL; Harmsen, WS; Schleck, CD; Berry, DJ (2006): The Chitranjan Ranawat Award: Long-term Survivorship an</w:t>
      </w:r>
      <w:r>
        <w:t>d Failure Modes of 1000 Cemented Condylar Total Knee Arthroplasties. Clinical Orthopaedics and Related Research 452: 28-34. DOI: 10.1097/01.blo.0000229356.81749.11.</w:t>
      </w:r>
    </w:p>
    <w:p w14:paraId="12E60F9B" w14:textId="77777777" w:rsidR="00370A14" w:rsidRPr="00370A14" w:rsidRDefault="00E251E1" w:rsidP="00B749F9">
      <w:pPr>
        <w:pStyle w:val="Literatur"/>
      </w:pPr>
    </w:p>
    <w:p w14:paraId="1EF175D7" w14:textId="77777777" w:rsidR="00370A14" w:rsidRPr="00370A14" w:rsidRDefault="00E251E1" w:rsidP="00B749F9">
      <w:pPr>
        <w:pStyle w:val="Literatur"/>
      </w:pPr>
      <w:r>
        <w:t>W-Dahl, A; Robertsson, O; Lidgren, L (2010a): Surgery for knee osteoarthritis in younger patients. A Swedish Register Study. Acta Orthopaedica 81(2): 161-164. DOI: 10.3109/17453670903413186.</w:t>
      </w:r>
    </w:p>
    <w:p w14:paraId="30428C5A" w14:textId="77777777" w:rsidR="00370A14" w:rsidRPr="00370A14" w:rsidRDefault="00E251E1" w:rsidP="00B749F9">
      <w:pPr>
        <w:pStyle w:val="Literatur"/>
      </w:pPr>
    </w:p>
    <w:p w14:paraId="040F2AF8" w14:textId="77777777" w:rsidR="00370A14" w:rsidRPr="00370A14" w:rsidRDefault="00E251E1" w:rsidP="00B749F9">
      <w:pPr>
        <w:pStyle w:val="Literatur"/>
      </w:pPr>
      <w:r>
        <w:t>W-Dahl, A; Robertsson, O; Lidgren, L; Miller, L; Davidson, D; Gr</w:t>
      </w:r>
      <w:r>
        <w:t>aves, S (2010b): Unicompartmental knee arthroplasty in patients aged less than 65. Combined data from the Australian and Swedish Knee Registries. Acta Orthopaedica 81(1): 90-94. DOI: 10.3109/17453671003587150.</w:t>
      </w:r>
    </w:p>
    <w:p w14:paraId="54F03081" w14:textId="77777777" w:rsidR="00370A14" w:rsidRPr="00370A14" w:rsidRDefault="00E251E1" w:rsidP="00B749F9">
      <w:pPr>
        <w:pStyle w:val="Literatur"/>
      </w:pPr>
    </w:p>
    <w:p w14:paraId="1D81987C" w14:textId="77777777" w:rsidR="00370A14" w:rsidRPr="00370A14" w:rsidRDefault="00E251E1" w:rsidP="00B749F9">
      <w:pPr>
        <w:pStyle w:val="Literatur"/>
      </w:pPr>
      <w:r>
        <w:t xml:space="preserve">Willson, SE; Munro, ML; Sandwell, JC; Ezzet, </w:t>
      </w:r>
      <w:r>
        <w:t>KA; Colwell, CW Jr. (2009): Isolated Tibial Polyethylene Insert Exchange Outcomes After Total Knee Arthroplasty. Clinical Orthopaedics and Related Research 468(1): 96-101. DOI: 10.1007/s11999-009-1023-3.</w:t>
      </w:r>
    </w:p>
    <w:p w14:paraId="0FC39BCD" w14:textId="77777777" w:rsidR="00370A14" w:rsidRPr="00370A14" w:rsidRDefault="00E251E1" w:rsidP="00B749F9">
      <w:pPr>
        <w:pStyle w:val="Literatur"/>
      </w:pPr>
    </w:p>
    <w:p w14:paraId="5E3CB747" w14:textId="77777777" w:rsidR="00370A14" w:rsidRPr="00370A14" w:rsidRDefault="00E251E1" w:rsidP="00B749F9">
      <w:pPr>
        <w:pStyle w:val="Literatur"/>
      </w:pPr>
      <w:r>
        <w:t>Xing, KH; Morrison, G; Lim, W; Douketis, J; Odueyun</w:t>
      </w:r>
      <w:r>
        <w:t>gbo, A; Crowther, M (2008): Has the incidence of deep vein thrombosis in patients undergoing total hip/knee arthroplasty changed over time? A systematic review of randomized controlled trials. Thrombosis Research 123(1): 24-34. DOI: 10.1016/j.thromres.2008</w:t>
      </w:r>
      <w:r>
        <w:t>.05.005.</w:t>
      </w:r>
    </w:p>
    <w:p w14:paraId="5A4FF449" w14:textId="77777777" w:rsidR="00370A14" w:rsidRPr="00370A14" w:rsidRDefault="00E251E1" w:rsidP="00B749F9">
      <w:pPr>
        <w:pStyle w:val="Literatur"/>
      </w:pPr>
    </w:p>
    <w:p w14:paraId="485B7806" w14:textId="77777777" w:rsidR="00370A14" w:rsidRPr="00370A14" w:rsidRDefault="00E251E1" w:rsidP="00B749F9">
      <w:pPr>
        <w:pStyle w:val="Literatur"/>
      </w:pPr>
      <w:r>
        <w:t>Yasunaga, H; Tsuchiya, K; Matsuyama, Y; Ohe, K (2009): Analysis of factors affecting operating time, postoperative complications, and length of stay for total knee arthroplasty: nationwide web-based survey. Journal of Orthopaedic Science 14(1): 1</w:t>
      </w:r>
      <w:r>
        <w:t>0. DOI: 10.1007/s00776-008-1294-7.</w:t>
      </w:r>
    </w:p>
    <w:p w14:paraId="78186068" w14:textId="77777777" w:rsidR="00370A14" w:rsidRPr="00370A14" w:rsidRDefault="00E251E1" w:rsidP="00B749F9">
      <w:pPr>
        <w:pStyle w:val="Literatur"/>
      </w:pPr>
    </w:p>
    <w:p w14:paraId="5A377B01" w14:textId="77777777" w:rsidR="00370A14" w:rsidRPr="00370A14" w:rsidRDefault="00E251E1" w:rsidP="00B749F9">
      <w:pPr>
        <w:pStyle w:val="Literatur"/>
      </w:pPr>
      <w:r>
        <w:t>Zmistowski, B; Restrepo, C; Kahl, LK; Parvizi, J; Sharkey, PF (2011): Incidence and Reasons for Nonrevision Reoperation After Total Knee Arthroplasty. Clinical Orthopaedics and Related Research 469(1): 138-145. DOI: 10.1</w:t>
      </w:r>
      <w:r>
        <w:t>007/s11999-010-1558-3.</w:t>
      </w:r>
    </w:p>
    <w:p w14:paraId="1D76ADB5" w14:textId="77777777" w:rsidR="00370A14" w:rsidRPr="00370A14" w:rsidRDefault="00E251E1" w:rsidP="00B749F9">
      <w:pPr>
        <w:pStyle w:val="Literatur"/>
      </w:pPr>
    </w:p>
    <w:p w14:paraId="6CF2B226" w14:textId="77777777" w:rsidR="00370A14" w:rsidRPr="00370A14" w:rsidRDefault="00E251E1" w:rsidP="00B749F9">
      <w:pPr>
        <w:pStyle w:val="Literatur"/>
      </w:pPr>
      <w:r>
        <w:t>Zywiel, MG; Johnson, AJ; Stroh, DA; Martin, J; Marker, DR; Mont, MA (2011): Prophylactic oral antibiotics reduce reinfection rates following two-stage revision total knee arthroplasty. International Orthopaedics 35(1): 37-42. DOI: 1</w:t>
      </w:r>
      <w:r>
        <w:t>0.1007/s00264-010-0992-x.</w:t>
      </w:r>
    </w:p>
    <w:p w14:paraId="35A93AE4" w14:textId="77777777" w:rsidR="00E46E82" w:rsidRDefault="00E46E82">
      <w:pPr>
        <w:sectPr w:rsidR="00E46E82" w:rsidSect="00AA769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384503A3" w14:textId="77777777" w:rsidR="006D1B0D" w:rsidRDefault="00E251E1" w:rsidP="0004540C">
      <w:pPr>
        <w:pStyle w:val="berschrift1ohneGliederung"/>
      </w:pPr>
      <w:bookmarkStart w:id="42" w:name="_Toc38893638"/>
      <w:r>
        <w:lastRenderedPageBreak/>
        <w:t>54026: Beweglichkeit bei Entlassung</w:t>
      </w:r>
      <w:bookmarkEnd w:id="42"/>
    </w:p>
    <w:tbl>
      <w:tblPr>
        <w:tblStyle w:val="IQTIGStandard"/>
        <w:tblW w:w="5000" w:type="pct"/>
        <w:tblLook w:val="0480" w:firstRow="0" w:lastRow="0" w:firstColumn="1" w:lastColumn="0" w:noHBand="0" w:noVBand="1"/>
      </w:tblPr>
      <w:tblGrid>
        <w:gridCol w:w="1985"/>
        <w:gridCol w:w="7086"/>
      </w:tblGrid>
      <w:tr w:rsidR="00AF0AAF" w:rsidRPr="00743DF3" w14:paraId="5675B170"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AA950A4" w14:textId="77777777" w:rsidR="00AF0AAF" w:rsidRPr="00743DF3" w:rsidRDefault="00E251E1" w:rsidP="002E7D86">
            <w:pPr>
              <w:pStyle w:val="Tabellenkopf"/>
            </w:pPr>
            <w:r>
              <w:t>Qualitätsz</w:t>
            </w:r>
            <w:r>
              <w:t>iel</w:t>
            </w:r>
          </w:p>
        </w:tc>
        <w:tc>
          <w:tcPr>
            <w:tcW w:w="3906" w:type="pct"/>
            <w:tcBorders>
              <w:top w:val="single" w:sz="8" w:space="0" w:color="005051"/>
              <w:left w:val="nil"/>
              <w:bottom w:val="single" w:sz="4" w:space="0" w:color="auto"/>
            </w:tcBorders>
          </w:tcPr>
          <w:p w14:paraId="5C8787E8" w14:textId="77777777" w:rsidR="00AF0AAF" w:rsidRPr="00743DF3" w:rsidRDefault="00E251E1" w:rsidP="00152136">
            <w:pPr>
              <w:pStyle w:val="Tabellentext"/>
            </w:pPr>
            <w:r>
              <w:t>Möglichst oft eine Beweglichkeit des Kniegelenks von 0-0-90 Grad bei Entlassung aus der akut-stationären Versorgung nach einer elektiven Erstimplantation einer Knieendoprothese</w:t>
            </w:r>
          </w:p>
        </w:tc>
      </w:tr>
    </w:tbl>
    <w:p w14:paraId="7C24ED93" w14:textId="77777777" w:rsidR="00AF0AAF" w:rsidRDefault="00E251E1" w:rsidP="00E40CDC">
      <w:pPr>
        <w:pStyle w:val="Absatzberschriftebene2nurinNavigation"/>
      </w:pPr>
      <w:r>
        <w:t>Hintergrund</w:t>
      </w:r>
    </w:p>
    <w:p w14:paraId="2FBB2314" w14:textId="77777777" w:rsidR="00370A14" w:rsidRPr="00370A14" w:rsidRDefault="00E251E1" w:rsidP="00A64D53">
      <w:pPr>
        <w:pStyle w:val="Standardlinksbndig"/>
      </w:pPr>
      <w:r>
        <w:t>Ziel des künstlichen Kniegelenkersatzes ist die Wiederherstellung einer schmerzfreien Kniegelenkbeweglichkeit und Belastbarkeit (Gehrke und Arnold 2001). Die Versorgung mit endoprothetischem Kniegelenkersatz stellt eine hocheffektive Maßnahme zur Verbesser</w:t>
      </w:r>
      <w:r>
        <w:t>ung der Funktionsfähigkeit, insbesondere auch der Verbesserung einer präoperativ eingeschränkten Beweglichkeit, dar (Heiberg et al. 2010, Keeney et al. 2011, Miner et al. 2003). Während Schmerzen und belastender Gang nur subjektiv zu erheben sind, lässt si</w:t>
      </w:r>
      <w:r>
        <w:t>ch die aktive postoperative Beweglichkeit mit der international etablierten Neutral-Null-Methode untersuchen. Da die Beweglichkeit die Funktionsfähigkeit der Patientin oder des Patienten insbesondere in Alltagssituationen beeinflusst (Miner et al. 2003), w</w:t>
      </w:r>
      <w:r>
        <w:t>ird ein aktives Bewegungsausmaß von 0/0/90 Grad als wichtige Voraussetzung für die Durchführung zahlreicher Alltagsaktivitäten (wie etwa Treppensteigen; Sitzen; ökonomisches, belastungsarmes Gehen) und damit für ein hohes Maß an selbstständiger Lebensführu</w:t>
      </w:r>
      <w:r>
        <w:t xml:space="preserve">ng der Patientin oder des Patienten nach Abschluss des Versorgungsprozesses angesehen (Naylor et al. 2012). Darüber hinaus kann eine eingeschränkte postoperative Beweglichkeit Reinterventionen wie etwa Manipulationen erforderlich machen (Zmistowski et al. </w:t>
      </w:r>
      <w:r>
        <w:t xml:space="preserve">2011). </w:t>
      </w:r>
      <w:r>
        <w:br/>
        <w:t xml:space="preserve"> </w:t>
      </w:r>
      <w:r>
        <w:br/>
        <w:t xml:space="preserve">Des Weiteren werden zu diesem Indikator folgende Literaturquellen im Abschlussbericht zur Knieendoprothesenversorgung des AQUA-Institutes (AQUA 2012) genannt: Alkire und Swank (2010), AQUA (2011), Coulter et al. (2009), Evgeniadis et al. (2008), </w:t>
      </w:r>
      <w:r>
        <w:t>Fisher et al. (2010), Griffin et al. (2007), Hamel et al. (2008), Kolisek et al. (2000), Kumar et al. (1996), Kwon et al. (2010), Lee und Lotke (2011), Lenssen et al. (2008), Loughead et al. (2008), Massin et al. (2011), Mclnnes et al. (1992), Mizner et al</w:t>
      </w:r>
      <w:r>
        <w:t>. (2005a), Mizner et al. (2005b), Moffet et al. (2004), Oh et al. (2009), Petterson et al. (2009), Ritter et al. (2008), Russell et al. (2011), Topp et al. (2009), BQS ([2009]).</w:t>
      </w:r>
    </w:p>
    <w:p w14:paraId="393D87B7" w14:textId="77777777" w:rsidR="00E46E82" w:rsidRDefault="00E46E82">
      <w:pPr>
        <w:sectPr w:rsidR="00E46E82" w:rsidSect="000A377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088C3BF8" w14:textId="77777777" w:rsidR="000F0644" w:rsidRDefault="00E251E1" w:rsidP="00447106">
      <w:pPr>
        <w:pStyle w:val="Absatzberschriftebene2nurinNavigation"/>
      </w:pPr>
      <w:r>
        <w:lastRenderedPageBreak/>
        <w:t>Verwendete Datenfelder</w:t>
      </w:r>
    </w:p>
    <w:p w14:paraId="06E54D53"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517A40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5D40D6B" w14:textId="77777777" w:rsidR="000F0644" w:rsidRPr="009E2B0C" w:rsidRDefault="00E251E1" w:rsidP="000361A4">
            <w:pPr>
              <w:pStyle w:val="Tabellenkopf"/>
            </w:pPr>
            <w:r>
              <w:t>Item</w:t>
            </w:r>
          </w:p>
        </w:tc>
        <w:tc>
          <w:tcPr>
            <w:tcW w:w="1075" w:type="pct"/>
          </w:tcPr>
          <w:p w14:paraId="5313986A" w14:textId="77777777" w:rsidR="000F0644" w:rsidRPr="009E2B0C" w:rsidRDefault="00E251E1" w:rsidP="000361A4">
            <w:pPr>
              <w:pStyle w:val="Tabellenkopf"/>
            </w:pPr>
            <w:r>
              <w:t>Bezeichnung</w:t>
            </w:r>
          </w:p>
        </w:tc>
        <w:tc>
          <w:tcPr>
            <w:tcW w:w="326" w:type="pct"/>
          </w:tcPr>
          <w:p w14:paraId="31CAEC7B" w14:textId="77777777" w:rsidR="000F0644" w:rsidRPr="009E2B0C" w:rsidRDefault="00E251E1" w:rsidP="000361A4">
            <w:pPr>
              <w:pStyle w:val="Tabellenkopf"/>
            </w:pPr>
            <w:r>
              <w:t>M/K</w:t>
            </w:r>
          </w:p>
        </w:tc>
        <w:tc>
          <w:tcPr>
            <w:tcW w:w="1646" w:type="pct"/>
          </w:tcPr>
          <w:p w14:paraId="50DEF995" w14:textId="77777777" w:rsidR="000F0644" w:rsidRPr="009E2B0C" w:rsidRDefault="00E251E1" w:rsidP="000361A4">
            <w:pPr>
              <w:pStyle w:val="Tabellenkopf"/>
            </w:pPr>
            <w:r>
              <w:t>Schlüssel/Formel</w:t>
            </w:r>
          </w:p>
        </w:tc>
        <w:tc>
          <w:tcPr>
            <w:tcW w:w="1328" w:type="pct"/>
          </w:tcPr>
          <w:p w14:paraId="1519AD3C" w14:textId="77777777" w:rsidR="000F0644" w:rsidRPr="009E2B0C" w:rsidRDefault="00E251E1" w:rsidP="000361A4">
            <w:pPr>
              <w:pStyle w:val="Tabellenkopf"/>
            </w:pPr>
            <w:r>
              <w:t>Feldname</w:t>
            </w:r>
            <w:r>
              <w:t xml:space="preserve">  </w:t>
            </w:r>
          </w:p>
        </w:tc>
      </w:tr>
      <w:tr w:rsidR="00275B01" w:rsidRPr="00743DF3" w14:paraId="57AE94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FD449D" w14:textId="77777777" w:rsidR="000F0644" w:rsidRPr="00743DF3" w:rsidRDefault="00E251E1" w:rsidP="000361A4">
            <w:pPr>
              <w:pStyle w:val="Tabellentext"/>
            </w:pPr>
            <w:r>
              <w:t>24:PROZ</w:t>
            </w:r>
          </w:p>
        </w:tc>
        <w:tc>
          <w:tcPr>
            <w:tcW w:w="1075" w:type="pct"/>
          </w:tcPr>
          <w:p w14:paraId="7D3E1638" w14:textId="77777777" w:rsidR="000F0644" w:rsidRPr="00743DF3" w:rsidRDefault="00E251E1" w:rsidP="000361A4">
            <w:pPr>
              <w:pStyle w:val="Tabellentext"/>
            </w:pPr>
            <w:r>
              <w:t>Art des Eingriffs</w:t>
            </w:r>
          </w:p>
        </w:tc>
        <w:tc>
          <w:tcPr>
            <w:tcW w:w="326" w:type="pct"/>
          </w:tcPr>
          <w:p w14:paraId="51E764B8" w14:textId="77777777" w:rsidR="000F0644" w:rsidRPr="00743DF3" w:rsidRDefault="00E251E1" w:rsidP="000361A4">
            <w:pPr>
              <w:pStyle w:val="Tabellentext"/>
            </w:pPr>
            <w:r>
              <w:t>M</w:t>
            </w:r>
          </w:p>
        </w:tc>
        <w:tc>
          <w:tcPr>
            <w:tcW w:w="1646" w:type="pct"/>
          </w:tcPr>
          <w:p w14:paraId="350FC2C8" w14:textId="77777777" w:rsidR="000F0644" w:rsidRPr="00743DF3" w:rsidRDefault="00E251E1" w:rsidP="00177070">
            <w:pPr>
              <w:pStyle w:val="Tabellentext"/>
              <w:ind w:left="453" w:hanging="340"/>
            </w:pPr>
            <w:r>
              <w:t>1 =</w:t>
            </w:r>
            <w:r>
              <w:tab/>
              <w:t>elektive Knie-Endoprothesen-Erstimplantation</w:t>
            </w:r>
          </w:p>
          <w:p w14:paraId="38B047A0" w14:textId="77777777" w:rsidR="000F0644" w:rsidRPr="00743DF3" w:rsidRDefault="00E251E1" w:rsidP="00177070">
            <w:pPr>
              <w:pStyle w:val="Tabellentext"/>
              <w:ind w:left="453" w:hanging="340"/>
            </w:pPr>
            <w:r>
              <w:t>2 =</w:t>
            </w:r>
            <w:r>
              <w:tab/>
              <w:t>einzeitiger Wechsel bzw. Komponentenwechsel</w:t>
            </w:r>
          </w:p>
          <w:p w14:paraId="5DB89E37" w14:textId="77777777" w:rsidR="000F0644" w:rsidRPr="00743DF3" w:rsidRDefault="00E251E1" w:rsidP="00177070">
            <w:pPr>
              <w:pStyle w:val="Tabellentext"/>
              <w:ind w:left="453" w:hanging="340"/>
            </w:pPr>
            <w:r>
              <w:t>3 =</w:t>
            </w:r>
            <w:r>
              <w:tab/>
              <w:t>Reimplantationen im Rahmen eines zweizeitigen Wechsels bzw. Komponentenwechsels</w:t>
            </w:r>
          </w:p>
        </w:tc>
        <w:tc>
          <w:tcPr>
            <w:tcW w:w="1328" w:type="pct"/>
          </w:tcPr>
          <w:p w14:paraId="0E9A7CB3" w14:textId="77777777" w:rsidR="000F0644" w:rsidRPr="00743DF3" w:rsidRDefault="00E251E1" w:rsidP="000361A4">
            <w:pPr>
              <w:pStyle w:val="Tabellentext"/>
            </w:pPr>
            <w:r>
              <w:t>ARTEINGRIFFKNIE</w:t>
            </w:r>
          </w:p>
        </w:tc>
      </w:tr>
      <w:tr w:rsidR="00275B01" w:rsidRPr="00743DF3" w14:paraId="5E852BE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932C65" w14:textId="77777777" w:rsidR="000F0644" w:rsidRPr="00743DF3" w:rsidRDefault="00E251E1" w:rsidP="000361A4">
            <w:pPr>
              <w:pStyle w:val="Tabellentext"/>
            </w:pPr>
            <w:r>
              <w:t>54:B</w:t>
            </w:r>
          </w:p>
        </w:tc>
        <w:tc>
          <w:tcPr>
            <w:tcW w:w="1075" w:type="pct"/>
          </w:tcPr>
          <w:p w14:paraId="2C1B0DA9" w14:textId="77777777" w:rsidR="000F0644" w:rsidRPr="00743DF3" w:rsidRDefault="00E251E1" w:rsidP="000361A4">
            <w:pPr>
              <w:pStyle w:val="Tabellentext"/>
            </w:pPr>
            <w:r>
              <w:t>Extension/Flexion 2 bei Entlassung</w:t>
            </w:r>
          </w:p>
        </w:tc>
        <w:tc>
          <w:tcPr>
            <w:tcW w:w="326" w:type="pct"/>
          </w:tcPr>
          <w:p w14:paraId="24E7E69C" w14:textId="77777777" w:rsidR="000F0644" w:rsidRPr="00743DF3" w:rsidRDefault="00E251E1" w:rsidP="000361A4">
            <w:pPr>
              <w:pStyle w:val="Tabellentext"/>
            </w:pPr>
            <w:r>
              <w:t>K</w:t>
            </w:r>
          </w:p>
        </w:tc>
        <w:tc>
          <w:tcPr>
            <w:tcW w:w="1646" w:type="pct"/>
          </w:tcPr>
          <w:p w14:paraId="6F86BCD2" w14:textId="77777777" w:rsidR="000F0644" w:rsidRPr="00743DF3" w:rsidRDefault="00E251E1" w:rsidP="00177070">
            <w:pPr>
              <w:pStyle w:val="Tabellentext"/>
              <w:ind w:left="453" w:hanging="340"/>
            </w:pPr>
            <w:r>
              <w:t>in Grad</w:t>
            </w:r>
          </w:p>
        </w:tc>
        <w:tc>
          <w:tcPr>
            <w:tcW w:w="1328" w:type="pct"/>
          </w:tcPr>
          <w:p w14:paraId="1F06AF70" w14:textId="77777777" w:rsidR="000F0644" w:rsidRPr="00743DF3" w:rsidRDefault="00E251E1" w:rsidP="000361A4">
            <w:pPr>
              <w:pStyle w:val="Tabellentext"/>
            </w:pPr>
            <w:r>
              <w:t>POSTOPEXFLEX2</w:t>
            </w:r>
          </w:p>
        </w:tc>
      </w:tr>
      <w:tr w:rsidR="00275B01" w:rsidRPr="00743DF3" w14:paraId="7B15DEA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F35E45" w14:textId="77777777" w:rsidR="000F0644" w:rsidRPr="00743DF3" w:rsidRDefault="00E251E1" w:rsidP="000361A4">
            <w:pPr>
              <w:pStyle w:val="Tabellentext"/>
            </w:pPr>
            <w:r>
              <w:t>55:B</w:t>
            </w:r>
          </w:p>
        </w:tc>
        <w:tc>
          <w:tcPr>
            <w:tcW w:w="1075" w:type="pct"/>
          </w:tcPr>
          <w:p w14:paraId="54744CDD" w14:textId="77777777" w:rsidR="000F0644" w:rsidRPr="00743DF3" w:rsidRDefault="00E251E1" w:rsidP="000361A4">
            <w:pPr>
              <w:pStyle w:val="Tabellentext"/>
            </w:pPr>
            <w:r>
              <w:t>Extension/Flexion 3 bei Entlassung</w:t>
            </w:r>
          </w:p>
        </w:tc>
        <w:tc>
          <w:tcPr>
            <w:tcW w:w="326" w:type="pct"/>
          </w:tcPr>
          <w:p w14:paraId="0CB5A549" w14:textId="77777777" w:rsidR="000F0644" w:rsidRPr="00743DF3" w:rsidRDefault="00E251E1" w:rsidP="000361A4">
            <w:pPr>
              <w:pStyle w:val="Tabellentext"/>
            </w:pPr>
            <w:r>
              <w:t>K</w:t>
            </w:r>
          </w:p>
        </w:tc>
        <w:tc>
          <w:tcPr>
            <w:tcW w:w="1646" w:type="pct"/>
          </w:tcPr>
          <w:p w14:paraId="2F92A3AF" w14:textId="77777777" w:rsidR="000F0644" w:rsidRPr="00743DF3" w:rsidRDefault="00E251E1" w:rsidP="00177070">
            <w:pPr>
              <w:pStyle w:val="Tabellentext"/>
              <w:ind w:left="453" w:hanging="340"/>
            </w:pPr>
            <w:r>
              <w:t>in Grad</w:t>
            </w:r>
          </w:p>
        </w:tc>
        <w:tc>
          <w:tcPr>
            <w:tcW w:w="1328" w:type="pct"/>
          </w:tcPr>
          <w:p w14:paraId="279E32F6" w14:textId="77777777" w:rsidR="000F0644" w:rsidRPr="00743DF3" w:rsidRDefault="00E251E1" w:rsidP="000361A4">
            <w:pPr>
              <w:pStyle w:val="Tabellentext"/>
            </w:pPr>
            <w:r>
              <w:t>POSTOPEXFLEX3</w:t>
            </w:r>
          </w:p>
        </w:tc>
      </w:tr>
      <w:tr w:rsidR="00275B01" w:rsidRPr="00743DF3" w14:paraId="5BB89EC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0BC453" w14:textId="77777777" w:rsidR="000F0644" w:rsidRPr="00743DF3" w:rsidRDefault="00E251E1" w:rsidP="000361A4">
            <w:pPr>
              <w:pStyle w:val="Tabellentext"/>
            </w:pPr>
            <w:r>
              <w:t>59:B</w:t>
            </w:r>
          </w:p>
        </w:tc>
        <w:tc>
          <w:tcPr>
            <w:tcW w:w="1075" w:type="pct"/>
          </w:tcPr>
          <w:p w14:paraId="0B777035" w14:textId="77777777" w:rsidR="000F0644" w:rsidRPr="00743DF3" w:rsidRDefault="00E251E1" w:rsidP="000361A4">
            <w:pPr>
              <w:pStyle w:val="Tabellentext"/>
            </w:pPr>
            <w:r>
              <w:t>Entlassungsgrund</w:t>
            </w:r>
          </w:p>
        </w:tc>
        <w:tc>
          <w:tcPr>
            <w:tcW w:w="326" w:type="pct"/>
          </w:tcPr>
          <w:p w14:paraId="001862BF" w14:textId="77777777" w:rsidR="000F0644" w:rsidRPr="00743DF3" w:rsidRDefault="00E251E1" w:rsidP="000361A4">
            <w:pPr>
              <w:pStyle w:val="Tabellentext"/>
            </w:pPr>
            <w:r>
              <w:t>M</w:t>
            </w:r>
          </w:p>
        </w:tc>
        <w:tc>
          <w:tcPr>
            <w:tcW w:w="1646" w:type="pct"/>
          </w:tcPr>
          <w:p w14:paraId="4290E36C" w14:textId="77777777" w:rsidR="000F0644" w:rsidRPr="00743DF3" w:rsidRDefault="00E251E1" w:rsidP="00177070">
            <w:pPr>
              <w:pStyle w:val="Tabellentext"/>
              <w:ind w:left="453" w:hanging="340"/>
            </w:pPr>
            <w:r>
              <w:t>s. Anhang: EntlGrund</w:t>
            </w:r>
          </w:p>
        </w:tc>
        <w:tc>
          <w:tcPr>
            <w:tcW w:w="1328" w:type="pct"/>
          </w:tcPr>
          <w:p w14:paraId="4B717C41" w14:textId="77777777" w:rsidR="000F0644" w:rsidRPr="00743DF3" w:rsidRDefault="00E251E1" w:rsidP="000361A4">
            <w:pPr>
              <w:pStyle w:val="Tabellentext"/>
            </w:pPr>
            <w:r>
              <w:t>ENTLGRUND</w:t>
            </w:r>
          </w:p>
        </w:tc>
      </w:tr>
      <w:tr w:rsidR="00275B01" w:rsidRPr="00743DF3" w14:paraId="31E6B50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B132D4" w14:textId="77777777" w:rsidR="000F0644" w:rsidRPr="00743DF3" w:rsidRDefault="00E251E1" w:rsidP="000361A4">
            <w:pPr>
              <w:pStyle w:val="Tabellentext"/>
            </w:pPr>
            <w:r>
              <w:t>EF*</w:t>
            </w:r>
          </w:p>
        </w:tc>
        <w:tc>
          <w:tcPr>
            <w:tcW w:w="1075" w:type="pct"/>
          </w:tcPr>
          <w:p w14:paraId="2CF7E1BB" w14:textId="77777777" w:rsidR="000F0644" w:rsidRPr="00743DF3" w:rsidRDefault="00E251E1" w:rsidP="000361A4">
            <w:pPr>
              <w:pStyle w:val="Tabellentext"/>
            </w:pPr>
            <w:r>
              <w:t>Patientenalter am Aufnahmetag in Jahren</w:t>
            </w:r>
          </w:p>
        </w:tc>
        <w:tc>
          <w:tcPr>
            <w:tcW w:w="326" w:type="pct"/>
          </w:tcPr>
          <w:p w14:paraId="3C9BA04B" w14:textId="77777777" w:rsidR="000F0644" w:rsidRPr="00743DF3" w:rsidRDefault="00E251E1" w:rsidP="000361A4">
            <w:pPr>
              <w:pStyle w:val="Tabellentext"/>
            </w:pPr>
            <w:r>
              <w:t>-</w:t>
            </w:r>
          </w:p>
        </w:tc>
        <w:tc>
          <w:tcPr>
            <w:tcW w:w="1646" w:type="pct"/>
          </w:tcPr>
          <w:p w14:paraId="39614386" w14:textId="77777777" w:rsidR="000F0644" w:rsidRPr="00743DF3" w:rsidRDefault="00E251E1" w:rsidP="00177070">
            <w:pPr>
              <w:pStyle w:val="Tabellentext"/>
              <w:ind w:left="453" w:hanging="340"/>
            </w:pPr>
            <w:r>
              <w:t>alter(GEBDATUM;AUFNDATUM)</w:t>
            </w:r>
          </w:p>
        </w:tc>
        <w:tc>
          <w:tcPr>
            <w:tcW w:w="1328" w:type="pct"/>
          </w:tcPr>
          <w:p w14:paraId="63684332" w14:textId="77777777" w:rsidR="000F0644" w:rsidRPr="00743DF3" w:rsidRDefault="00E251E1" w:rsidP="000361A4">
            <w:pPr>
              <w:pStyle w:val="Tabellentext"/>
            </w:pPr>
            <w:r>
              <w:t>alter</w:t>
            </w:r>
          </w:p>
        </w:tc>
      </w:tr>
    </w:tbl>
    <w:p w14:paraId="7ABA80B0" w14:textId="77777777" w:rsidR="00A53F02" w:rsidRDefault="00E251E1" w:rsidP="00A53F02">
      <w:pPr>
        <w:spacing w:after="0"/>
        <w:rPr>
          <w:sz w:val="14"/>
          <w:szCs w:val="14"/>
        </w:rPr>
      </w:pPr>
      <w:r w:rsidRPr="003021AF">
        <w:rPr>
          <w:sz w:val="14"/>
          <w:szCs w:val="14"/>
        </w:rPr>
        <w:t>*Ersatzfeld im Exportformat</w:t>
      </w:r>
    </w:p>
    <w:p w14:paraId="5FE7C8E9" w14:textId="77777777" w:rsidR="00E46E82" w:rsidRDefault="00E46E82">
      <w:pPr>
        <w:sectPr w:rsidR="00E46E82"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5A137EEA" w14:textId="77777777" w:rsidR="0094520C" w:rsidRDefault="00E251E1"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AD84B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F8C2E8" w14:textId="77777777" w:rsidR="000517F0" w:rsidRPr="000517F0" w:rsidRDefault="00E251E1" w:rsidP="009A4847">
            <w:pPr>
              <w:pStyle w:val="Tabellenkopf"/>
            </w:pPr>
            <w:r>
              <w:t>ID</w:t>
            </w:r>
          </w:p>
        </w:tc>
        <w:tc>
          <w:tcPr>
            <w:tcW w:w="5885" w:type="dxa"/>
          </w:tcPr>
          <w:p w14:paraId="3A5A0756"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54026</w:t>
            </w:r>
          </w:p>
        </w:tc>
      </w:tr>
      <w:tr w:rsidR="000955B5" w14:paraId="323A06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E4B8B4" w14:textId="77777777" w:rsidR="000955B5" w:rsidRDefault="00E251E1" w:rsidP="009A4847">
            <w:pPr>
              <w:pStyle w:val="Tabellenkopf"/>
            </w:pPr>
            <w:r>
              <w:t>Bezeichnung</w:t>
            </w:r>
          </w:p>
        </w:tc>
        <w:tc>
          <w:tcPr>
            <w:tcW w:w="5885" w:type="dxa"/>
          </w:tcPr>
          <w:p w14:paraId="4F8EBEC9"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Beweglichkeit bei Entlassung</w:t>
            </w:r>
          </w:p>
        </w:tc>
      </w:tr>
      <w:tr w:rsidR="000955B5" w14:paraId="498E6A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1282A8" w14:textId="77777777" w:rsidR="000955B5" w:rsidRDefault="00E251E1" w:rsidP="009A4847">
            <w:pPr>
              <w:pStyle w:val="Tabellenkopf"/>
            </w:pPr>
            <w:r>
              <w:t>Indikatortyp</w:t>
            </w:r>
          </w:p>
        </w:tc>
        <w:tc>
          <w:tcPr>
            <w:tcW w:w="5885" w:type="dxa"/>
          </w:tcPr>
          <w:p w14:paraId="1C2B70AD"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430B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8EE513" w14:textId="77777777" w:rsidR="000955B5" w:rsidRDefault="00E251E1" w:rsidP="000955B5">
            <w:pPr>
              <w:pStyle w:val="Tabellenkopf"/>
            </w:pPr>
            <w:r>
              <w:t>Art des Wertes</w:t>
            </w:r>
          </w:p>
        </w:tc>
        <w:tc>
          <w:tcPr>
            <w:tcW w:w="5885" w:type="dxa"/>
          </w:tcPr>
          <w:p w14:paraId="3FF70336"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38736D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1B3D00" w14:textId="77777777" w:rsidR="000955B5" w:rsidRDefault="00E251E1" w:rsidP="000955B5">
            <w:pPr>
              <w:pStyle w:val="Tabellenkopf"/>
            </w:pPr>
            <w:r>
              <w:t>Bezug zum Verfahren</w:t>
            </w:r>
          </w:p>
        </w:tc>
        <w:tc>
          <w:tcPr>
            <w:tcW w:w="5885" w:type="dxa"/>
          </w:tcPr>
          <w:p w14:paraId="6D001D5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A0F89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296859" w14:textId="77777777" w:rsidR="000955B5" w:rsidRDefault="00E251E1" w:rsidP="000955B5">
            <w:pPr>
              <w:pStyle w:val="Tabellenkopf"/>
            </w:pPr>
            <w:r>
              <w:t>Berechnun</w:t>
            </w:r>
            <w:r>
              <w:t>gsart</w:t>
            </w:r>
          </w:p>
        </w:tc>
        <w:tc>
          <w:tcPr>
            <w:tcW w:w="5885" w:type="dxa"/>
          </w:tcPr>
          <w:p w14:paraId="329505E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44693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2D9569" w14:textId="77777777" w:rsidR="000955B5" w:rsidRDefault="00E251E1" w:rsidP="000955B5">
            <w:pPr>
              <w:pStyle w:val="Tabellenkopf"/>
            </w:pPr>
            <w:r>
              <w:t>Referenzbereich 2019</w:t>
            </w:r>
          </w:p>
        </w:tc>
        <w:tc>
          <w:tcPr>
            <w:tcW w:w="5885" w:type="dxa"/>
          </w:tcPr>
          <w:p w14:paraId="2CC9C99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2F2B9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87D99E" w14:textId="77777777" w:rsidR="000955B5" w:rsidRDefault="00E251E1" w:rsidP="00CA48E9">
            <w:pPr>
              <w:pStyle w:val="Tabellenkopf"/>
            </w:pPr>
            <w:r w:rsidRPr="00E37ACC">
              <w:t xml:space="preserve">Referenzbereich </w:t>
            </w:r>
            <w:r>
              <w:t>2018</w:t>
            </w:r>
          </w:p>
        </w:tc>
        <w:tc>
          <w:tcPr>
            <w:tcW w:w="5885" w:type="dxa"/>
          </w:tcPr>
          <w:p w14:paraId="20B460C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2379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D43D19" w14:textId="77777777" w:rsidR="000955B5" w:rsidRDefault="00E251E1" w:rsidP="000955B5">
            <w:pPr>
              <w:pStyle w:val="Tabellenkopf"/>
            </w:pPr>
            <w:r>
              <w:t>Erläuterung zum Referenzbereich 2019</w:t>
            </w:r>
          </w:p>
        </w:tc>
        <w:tc>
          <w:tcPr>
            <w:tcW w:w="5885" w:type="dxa"/>
          </w:tcPr>
          <w:p w14:paraId="0D38CD2A"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ABB15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E8F6A5" w14:textId="77777777" w:rsidR="000955B5" w:rsidRDefault="00E251E1" w:rsidP="000955B5">
            <w:pPr>
              <w:pStyle w:val="Tabellenkopf"/>
            </w:pPr>
            <w:r>
              <w:t>Erläuterung zum Strukturierten Dialog bzw. Stellungnahmeverfahren 2019</w:t>
            </w:r>
          </w:p>
        </w:tc>
        <w:tc>
          <w:tcPr>
            <w:tcW w:w="5885" w:type="dxa"/>
          </w:tcPr>
          <w:p w14:paraId="324ACD84"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BB6DC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44D7D2" w14:textId="77777777" w:rsidR="000955B5" w:rsidRDefault="00E251E1" w:rsidP="000955B5">
            <w:pPr>
              <w:pStyle w:val="Tabellenkopf"/>
            </w:pPr>
            <w:r w:rsidRPr="00E37ACC">
              <w:t>Methode der Risikoadjustierung</w:t>
            </w:r>
          </w:p>
        </w:tc>
        <w:tc>
          <w:tcPr>
            <w:tcW w:w="5885" w:type="dxa"/>
          </w:tcPr>
          <w:p w14:paraId="4A18927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6FCF3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2F7635" w14:textId="77777777" w:rsidR="000955B5" w:rsidRPr="00E37ACC" w:rsidRDefault="00E251E1" w:rsidP="000955B5">
            <w:pPr>
              <w:pStyle w:val="Tabellenkopf"/>
            </w:pPr>
            <w:r>
              <w:t>Erläuterung der Risikoadjustierung</w:t>
            </w:r>
          </w:p>
        </w:tc>
        <w:tc>
          <w:tcPr>
            <w:tcW w:w="5885" w:type="dxa"/>
          </w:tcPr>
          <w:p w14:paraId="34D6941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6DBBB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1A3755" w14:textId="77777777" w:rsidR="000955B5" w:rsidRPr="00E37ACC" w:rsidRDefault="00E251E1" w:rsidP="000955B5">
            <w:pPr>
              <w:pStyle w:val="Tabellenkopf"/>
            </w:pPr>
            <w:r w:rsidRPr="00E37ACC">
              <w:t>Rechenregeln</w:t>
            </w:r>
          </w:p>
        </w:tc>
        <w:tc>
          <w:tcPr>
            <w:tcW w:w="5885" w:type="dxa"/>
          </w:tcPr>
          <w:p w14:paraId="75C9904B"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0B173F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eine postoperative Beweglichkeit des Knies von 0-0-90 Grad erreicht wurde (Streckung mindestens 0 Grad, Beugung mindestens 90 Grad)</w:t>
            </w:r>
          </w:p>
          <w:p w14:paraId="42BAF27F"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8F5C03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elektiver Knieendoprothesen-Er</w:t>
            </w:r>
            <w:r>
              <w:t>stimplantation, die lebend entlassen wurden</w:t>
            </w:r>
          </w:p>
        </w:tc>
      </w:tr>
      <w:tr w:rsidR="000955B5" w14:paraId="41AD56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C05554" w14:textId="77777777" w:rsidR="000955B5" w:rsidRPr="00E37ACC" w:rsidRDefault="00E251E1" w:rsidP="000955B5">
            <w:pPr>
              <w:pStyle w:val="Tabellenkopf"/>
            </w:pPr>
            <w:r w:rsidRPr="00E37ACC">
              <w:t>Erläuterung der Rechenregel</w:t>
            </w:r>
          </w:p>
        </w:tc>
        <w:tc>
          <w:tcPr>
            <w:tcW w:w="5885" w:type="dxa"/>
          </w:tcPr>
          <w:p w14:paraId="2B9657A6" w14:textId="017EC5D6"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Der </w:t>
            </w:r>
            <w:ins w:id="43" w:author="IQTIG" w:date="2020-04-27T15:05:00Z">
              <w:r>
                <w:t xml:space="preserve">ehemalige </w:t>
              </w:r>
            </w:ins>
            <w:r>
              <w:t xml:space="preserve">QI </w:t>
            </w:r>
            <w:del w:id="44" w:author="IQTIG" w:date="2020-04-27T15:05:00Z">
              <w:r w:rsidR="00157B77">
                <w:delText>ist zur Streichung vorgesehen</w:delText>
              </w:r>
            </w:del>
            <w:ins w:id="45" w:author="IQTIG" w:date="2020-04-27T15:05:00Z">
              <w:r>
                <w:t>wird in den Erfassungsjahren 2018</w:t>
              </w:r>
            </w:ins>
            <w:r>
              <w:t xml:space="preserve"> und </w:t>
            </w:r>
            <w:del w:id="46" w:author="IQTIG" w:date="2020-04-27T15:05:00Z">
              <w:r w:rsidR="00157B77">
                <w:delText>soll</w:delText>
              </w:r>
            </w:del>
            <w:ins w:id="47" w:author="IQTIG" w:date="2020-04-27T15:05:00Z">
              <w:r>
                <w:t>2019</w:t>
              </w:r>
            </w:ins>
            <w:r>
              <w:t xml:space="preserve"> als Transparenzkennzahl dargestellt</w:t>
            </w:r>
            <w:del w:id="48" w:author="IQTIG" w:date="2020-04-27T15:05:00Z">
              <w:r w:rsidR="00157B77">
                <w:delText xml:space="preserve"> werden</w:delText>
              </w:r>
            </w:del>
            <w:r>
              <w:t>.</w:t>
            </w:r>
          </w:p>
        </w:tc>
      </w:tr>
      <w:tr w:rsidR="000955B5" w14:paraId="3E6F01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EA5B24" w14:textId="77777777" w:rsidR="000955B5" w:rsidRPr="00E37ACC" w:rsidRDefault="00E251E1" w:rsidP="000955B5">
            <w:pPr>
              <w:pStyle w:val="Tabellenkopf"/>
            </w:pPr>
            <w:r w:rsidRPr="00E37ACC">
              <w:t>Teildatensatzbezug</w:t>
            </w:r>
          </w:p>
        </w:tc>
        <w:tc>
          <w:tcPr>
            <w:tcW w:w="5885" w:type="dxa"/>
          </w:tcPr>
          <w:p w14:paraId="06B73B6A"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3204AC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AC0E64" w14:textId="77777777" w:rsidR="000955B5" w:rsidRPr="00E37ACC" w:rsidRDefault="00E251E1" w:rsidP="000955B5">
            <w:pPr>
              <w:pStyle w:val="Tabellenkopf"/>
            </w:pPr>
            <w:r w:rsidRPr="00E37ACC">
              <w:t>Zähler (Formel)</w:t>
            </w:r>
          </w:p>
        </w:tc>
        <w:tc>
          <w:tcPr>
            <w:tcW w:w="5885" w:type="dxa"/>
          </w:tcPr>
          <w:p w14:paraId="3AB0F71B" w14:textId="77777777"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POSTOPEXFLEX2 %==% 0 &amp; POSTOPEXFLEX3 %&gt;=% 9</w:t>
            </w:r>
            <w:r>
              <w:rPr>
                <w:rStyle w:val="Code"/>
              </w:rPr>
              <w:t>0</w:t>
            </w:r>
          </w:p>
        </w:tc>
      </w:tr>
      <w:tr w:rsidR="00CA3AE5" w14:paraId="24653E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571DAB" w14:textId="77777777" w:rsidR="00CA3AE5" w:rsidRPr="00E37ACC" w:rsidRDefault="00E251E1" w:rsidP="00CA3AE5">
            <w:pPr>
              <w:pStyle w:val="Tabellenkopf"/>
            </w:pPr>
            <w:r w:rsidRPr="00E37ACC">
              <w:t>Nenner (Formel)</w:t>
            </w:r>
          </w:p>
        </w:tc>
        <w:tc>
          <w:tcPr>
            <w:tcW w:w="5885" w:type="dxa"/>
          </w:tcPr>
          <w:p w14:paraId="411A2E0B" w14:textId="77777777"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ARTEINGRIFFKNIE %==% 1 &amp;  </w:t>
            </w:r>
            <w:r>
              <w:rPr>
                <w:rStyle w:val="Code"/>
              </w:rPr>
              <w:br/>
              <w:t>ENTLGRUND %!=% "07"</w:t>
            </w:r>
          </w:p>
        </w:tc>
      </w:tr>
      <w:tr w:rsidR="00CA3AE5" w14:paraId="115E11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2814E5" w14:textId="77777777" w:rsidR="00CA3AE5" w:rsidRPr="00E37ACC" w:rsidRDefault="00E251E1" w:rsidP="00CA3AE5">
            <w:pPr>
              <w:pStyle w:val="Tabellenkopf"/>
            </w:pPr>
            <w:r w:rsidRPr="00E37ACC">
              <w:t>Verwendete Funktionen</w:t>
            </w:r>
          </w:p>
        </w:tc>
        <w:tc>
          <w:tcPr>
            <w:tcW w:w="5885" w:type="dxa"/>
          </w:tcPr>
          <w:p w14:paraId="2BB672C7"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275B3C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C350B0" w14:textId="77777777" w:rsidR="00CA3AE5" w:rsidRPr="00E37ACC" w:rsidRDefault="00E251E1" w:rsidP="00CA3AE5">
            <w:pPr>
              <w:pStyle w:val="Tabellenkopf"/>
            </w:pPr>
            <w:r w:rsidRPr="00E37ACC">
              <w:t>Verwendete Listen</w:t>
            </w:r>
          </w:p>
        </w:tc>
        <w:tc>
          <w:tcPr>
            <w:tcW w:w="5885" w:type="dxa"/>
          </w:tcPr>
          <w:p w14:paraId="3FFB50E5"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13A87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33B0BB" w14:textId="77777777" w:rsidR="00CA3AE5" w:rsidRPr="00E37ACC" w:rsidRDefault="00E251E1" w:rsidP="00CA3AE5">
            <w:pPr>
              <w:pStyle w:val="Tabellenkopf"/>
            </w:pPr>
            <w:r>
              <w:t>Darstellung</w:t>
            </w:r>
          </w:p>
        </w:tc>
        <w:tc>
          <w:tcPr>
            <w:tcW w:w="5885" w:type="dxa"/>
          </w:tcPr>
          <w:p w14:paraId="440FE7C0"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5EF1F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651A38" w14:textId="77777777" w:rsidR="00CA3AE5" w:rsidRPr="00E37ACC" w:rsidRDefault="00E251E1" w:rsidP="00CA3AE5">
            <w:pPr>
              <w:pStyle w:val="Tabellenkopf"/>
            </w:pPr>
            <w:r>
              <w:t>Grafik</w:t>
            </w:r>
          </w:p>
        </w:tc>
        <w:tc>
          <w:tcPr>
            <w:tcW w:w="5885" w:type="dxa"/>
          </w:tcPr>
          <w:p w14:paraId="1AABA53F"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8073A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9D30BE" w14:textId="77777777" w:rsidR="00CA3AE5" w:rsidRPr="00E37ACC" w:rsidRDefault="00E251E1" w:rsidP="00CA3AE5">
            <w:pPr>
              <w:pStyle w:val="Tabellenkopf"/>
            </w:pPr>
            <w:r>
              <w:t>Vergleichbarkeit mit Vorjahresergebnissen</w:t>
            </w:r>
          </w:p>
        </w:tc>
        <w:tc>
          <w:tcPr>
            <w:tcW w:w="5885" w:type="dxa"/>
          </w:tcPr>
          <w:p w14:paraId="0663A6EB"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85077AD" w14:textId="77777777" w:rsidR="009E1781" w:rsidRDefault="00E251E1" w:rsidP="00AA7E2B">
      <w:pPr>
        <w:pStyle w:val="Tabellentext"/>
        <w:spacing w:before="0" w:after="0" w:line="20" w:lineRule="exact"/>
        <w:ind w:left="0" w:right="0"/>
      </w:pPr>
    </w:p>
    <w:p w14:paraId="120BE478" w14:textId="77777777" w:rsidR="00E46E82" w:rsidRDefault="00E46E82">
      <w:pPr>
        <w:sectPr w:rsidR="00E46E82" w:rsidSect="00AD6E6F">
          <w:pgSz w:w="11906" w:h="16838"/>
          <w:pgMar w:top="1418" w:right="1134" w:bottom="1418" w:left="1701" w:header="454" w:footer="737" w:gutter="0"/>
          <w:cols w:space="708"/>
          <w:docGrid w:linePitch="360"/>
        </w:sectPr>
      </w:pPr>
    </w:p>
    <w:p w14:paraId="6D48810B" w14:textId="77777777" w:rsidR="00D40AF7" w:rsidRDefault="00E251E1" w:rsidP="00CC206C">
      <w:pPr>
        <w:pStyle w:val="Absatzberschriftebene2nurinNavigation"/>
      </w:pPr>
      <w:r>
        <w:lastRenderedPageBreak/>
        <w:t>Literatur</w:t>
      </w:r>
    </w:p>
    <w:p w14:paraId="118B7EB5" w14:textId="77777777" w:rsidR="00370A14" w:rsidRPr="00370A14" w:rsidRDefault="00E251E1" w:rsidP="00B749F9">
      <w:pPr>
        <w:pStyle w:val="Literatur"/>
      </w:pPr>
      <w:r>
        <w:t>Alkire, MR; Swank, ML (2010): Use of Inpatient Continuous Passive Motion Versus No CPM in Computer‐Assisted Total Knee Arthroplasty. Orthopaedic Nursing 29(1): 36-40. DOI: 10.1097/NOR.0b013e3181c8ce23.</w:t>
      </w:r>
    </w:p>
    <w:p w14:paraId="2F889509" w14:textId="77777777" w:rsidR="00370A14" w:rsidRPr="00370A14" w:rsidRDefault="00E251E1" w:rsidP="00B749F9">
      <w:pPr>
        <w:pStyle w:val="Literatur"/>
      </w:pPr>
    </w:p>
    <w:p w14:paraId="25CA4559" w14:textId="77777777" w:rsidR="00370A14" w:rsidRPr="00370A14" w:rsidRDefault="00E251E1" w:rsidP="00B749F9">
      <w:pPr>
        <w:pStyle w:val="Literatur"/>
      </w:pPr>
      <w:r>
        <w:t>AQUA [Institut für angewandte Qualitätsförd</w:t>
      </w:r>
      <w:r>
        <w:t>erung und Forschung im Gesundheitswesen] (2011): Knie-Totalendoprothesen-Erstimplantation. Beschreibung der Qualitätsindikatoren für das Verfahrensjahr 2010. Stand: 10.05.2011. Göttingen: AQUA. URL: https://sqg.de/downloads/QIDB/2010/AQUA_17n5_Indikatoren_</w:t>
      </w:r>
      <w:r>
        <w:t>2010.pdf (abgerufen am: 09.01.2019).</w:t>
      </w:r>
    </w:p>
    <w:p w14:paraId="5BD34152" w14:textId="77777777" w:rsidR="00370A14" w:rsidRPr="00370A14" w:rsidRDefault="00E251E1" w:rsidP="00B749F9">
      <w:pPr>
        <w:pStyle w:val="Literatur"/>
      </w:pPr>
    </w:p>
    <w:p w14:paraId="527DC666" w14:textId="77777777" w:rsidR="00370A14" w:rsidRPr="00370A14" w:rsidRDefault="00E251E1" w:rsidP="00B749F9">
      <w:pPr>
        <w:pStyle w:val="Literatur"/>
      </w:pPr>
      <w:r>
        <w:t>AQUA [Institut für angewandte Qualitätsförderung und Forschung im Gesundheitswesen] (2012): Knieendoprothesenversorgung [Abschlussbericht]. Stand: 16.07.2012. Göttingen: AQUA. Signatur: 11-SQG-003. URL: https://sqg.de/</w:t>
      </w:r>
      <w:r>
        <w:t>upload/CONTENT/Neue-Verfahren/Endoprothetik-Knie/Knieendopothesenversorgung_Abschlussbericht.pdf (abgerufen am: 09.01.2019).</w:t>
      </w:r>
    </w:p>
    <w:p w14:paraId="3E310834" w14:textId="77777777" w:rsidR="00370A14" w:rsidRPr="00370A14" w:rsidRDefault="00E251E1" w:rsidP="00B749F9">
      <w:pPr>
        <w:pStyle w:val="Literatur"/>
      </w:pPr>
    </w:p>
    <w:p w14:paraId="7A1481DD" w14:textId="77777777" w:rsidR="00370A14" w:rsidRPr="00370A14" w:rsidRDefault="00E251E1" w:rsidP="00B749F9">
      <w:pPr>
        <w:pStyle w:val="Literatur"/>
      </w:pPr>
      <w:r>
        <w:t>BQS [Institut für Qualität &amp; Patientensicherheit] ([2009]): Knie-Schlittenprothesen-Erstimplantation. Qualitätsindikatoren für int</w:t>
      </w:r>
      <w:r>
        <w:t>erne und externe Qualitätsicherung. Erfassungsjahr 2008. Düsseldorf: BQS. URL: http://www.bqs-qualitaetsindikatoren.de/2008/ergebnisse/leistungsbereiche/knie_schlitten_erstimp/indikatoren (abgerufen am: 12.12.2017).</w:t>
      </w:r>
    </w:p>
    <w:p w14:paraId="7FC6E65B" w14:textId="77777777" w:rsidR="00370A14" w:rsidRPr="00370A14" w:rsidRDefault="00E251E1" w:rsidP="00B749F9">
      <w:pPr>
        <w:pStyle w:val="Literatur"/>
      </w:pPr>
    </w:p>
    <w:p w14:paraId="0C8020A1" w14:textId="77777777" w:rsidR="00370A14" w:rsidRPr="00370A14" w:rsidRDefault="00E251E1" w:rsidP="00B749F9">
      <w:pPr>
        <w:pStyle w:val="Literatur"/>
      </w:pPr>
      <w:r>
        <w:t>Coulter, CL; Weber, JM; Scarvell, JM (2</w:t>
      </w:r>
      <w:r>
        <w:t>009): Group Physiotherapy Provides Similar Outcomes for Participants After Joint Replacement Surgery as 1-to-1 Physiotherapy: A Sequential Cohort Study. Archives of Physical Medicine and Rehabilitation 90(10): 1727-1733. DOI: 10.1016/j.apmr.2009.04.019.</w:t>
      </w:r>
    </w:p>
    <w:p w14:paraId="2A7085CC" w14:textId="77777777" w:rsidR="00370A14" w:rsidRPr="00370A14" w:rsidRDefault="00E251E1" w:rsidP="00B749F9">
      <w:pPr>
        <w:pStyle w:val="Literatur"/>
      </w:pPr>
    </w:p>
    <w:p w14:paraId="39C9BDA0" w14:textId="77777777" w:rsidR="00370A14" w:rsidRPr="00370A14" w:rsidRDefault="00E251E1" w:rsidP="00B749F9">
      <w:pPr>
        <w:pStyle w:val="Literatur"/>
      </w:pPr>
      <w:r>
        <w:t>E</w:t>
      </w:r>
      <w:r>
        <w:t>vgeniadis, G; Beneka, A; Malliou, P; Mavromoustakos, S; Godolias, G (2008): Effects of pre- or postoperative therapeutic exercise on the quality of life, before and after total knee arthroplasty for osteoarthritis. Journal of Back and Musculoskeletal Rehab</w:t>
      </w:r>
      <w:r>
        <w:t>ilitation 21(3): 161-169. DOI: 10.3233/BMR-2008-21303.</w:t>
      </w:r>
    </w:p>
    <w:p w14:paraId="0B7C66CA" w14:textId="77777777" w:rsidR="00370A14" w:rsidRPr="00370A14" w:rsidRDefault="00E251E1" w:rsidP="00B749F9">
      <w:pPr>
        <w:pStyle w:val="Literatur"/>
      </w:pPr>
    </w:p>
    <w:p w14:paraId="3E8007AF" w14:textId="77777777" w:rsidR="00370A14" w:rsidRPr="00370A14" w:rsidRDefault="00E251E1" w:rsidP="00B749F9">
      <w:pPr>
        <w:pStyle w:val="Literatur"/>
      </w:pPr>
      <w:r>
        <w:t>Fisher, DA; Dalury, DF; Adams, MJ; Shipps, MR; Davis, K (2010): Unicompartmental and Total Knee Arthroplasty in the Over 70 Population. Orthopedics 33(9): 668. DOI: 10.3928/01477447-20100722-05.</w:t>
      </w:r>
    </w:p>
    <w:p w14:paraId="50B3962C" w14:textId="77777777" w:rsidR="00370A14" w:rsidRPr="00370A14" w:rsidRDefault="00E251E1" w:rsidP="00B749F9">
      <w:pPr>
        <w:pStyle w:val="Literatur"/>
      </w:pPr>
    </w:p>
    <w:p w14:paraId="1494E869" w14:textId="77777777" w:rsidR="00370A14" w:rsidRPr="00370A14" w:rsidRDefault="00E251E1" w:rsidP="00B749F9">
      <w:pPr>
        <w:pStyle w:val="Literatur"/>
      </w:pPr>
      <w:r>
        <w:t>Gehr</w:t>
      </w:r>
      <w:r>
        <w:t>ke, W; Arnold, W (2001): Mobilitätsergebnisse endoprothetisch versorgter Kniegelenke nach Anschlussheilbehandlung – Einflussgrößen auf die Erfolgsrate. Rehabilitation 40(3): 156-164. DOI: 10.1055/s-2001-14722.</w:t>
      </w:r>
    </w:p>
    <w:p w14:paraId="2FA4B021" w14:textId="77777777" w:rsidR="00370A14" w:rsidRPr="00370A14" w:rsidRDefault="00E251E1" w:rsidP="00B749F9">
      <w:pPr>
        <w:pStyle w:val="Literatur"/>
      </w:pPr>
    </w:p>
    <w:p w14:paraId="5C05AD5D" w14:textId="77777777" w:rsidR="00370A14" w:rsidRPr="00370A14" w:rsidRDefault="00E251E1" w:rsidP="00B749F9">
      <w:pPr>
        <w:pStyle w:val="Literatur"/>
      </w:pPr>
      <w:r>
        <w:t>Griffin, T; Rowden, N; Morgan, D; Atkinson, R</w:t>
      </w:r>
      <w:r>
        <w:t>; Woodruff, P; Maddern, G (2007): Unicompartmental Knee Arthroplasty for the Traetment of Unicompartmental Osteoarthritis: A Systematic Study. ANZ Journal of Surgery 77(4): 214-221. DOI: 10.1111/j.1445-2197.2007.04021.x.</w:t>
      </w:r>
    </w:p>
    <w:p w14:paraId="60D8BEA5" w14:textId="77777777" w:rsidR="00370A14" w:rsidRPr="00370A14" w:rsidRDefault="00E251E1" w:rsidP="00B749F9">
      <w:pPr>
        <w:pStyle w:val="Literatur"/>
      </w:pPr>
    </w:p>
    <w:p w14:paraId="7616B56D" w14:textId="77777777" w:rsidR="00370A14" w:rsidRPr="00370A14" w:rsidRDefault="00E251E1" w:rsidP="00B749F9">
      <w:pPr>
        <w:pStyle w:val="Literatur"/>
      </w:pPr>
      <w:r>
        <w:t>Hamel, MB; Toth, M; Legedza, A; Ro</w:t>
      </w:r>
      <w:r>
        <w:t>sen, MP (2008): Joint Replacement Surgery in Elderly Patients With Severe Osteoarthritis of the Hip or Knee. Decision Making, Postoperative Recovery, and Clinical Outcomes. Archives of Internal Medicine 168(13): 1430-1440. DOI: 10.1001/archinte.168.13.1430</w:t>
      </w:r>
      <w:r>
        <w:t>.</w:t>
      </w:r>
    </w:p>
    <w:p w14:paraId="603B0F9B" w14:textId="77777777" w:rsidR="00370A14" w:rsidRPr="00370A14" w:rsidRDefault="00E251E1" w:rsidP="00B749F9">
      <w:pPr>
        <w:pStyle w:val="Literatur"/>
      </w:pPr>
    </w:p>
    <w:p w14:paraId="54D294A2" w14:textId="77777777" w:rsidR="00370A14" w:rsidRPr="00370A14" w:rsidRDefault="00E251E1" w:rsidP="00B749F9">
      <w:pPr>
        <w:pStyle w:val="Literatur"/>
      </w:pPr>
      <w:r>
        <w:t>Heiberg, KE; Bruun-Olse, V; Mengshoel, AM (2010): Pain and recovery of physical functioning nine months after total knee artroplasty. Journal of Rehabilitation Medicine 42(7): 614-619. DOI: 10.2340/16501977-0568.</w:t>
      </w:r>
    </w:p>
    <w:p w14:paraId="2D9CF733" w14:textId="77777777" w:rsidR="00370A14" w:rsidRPr="00370A14" w:rsidRDefault="00E251E1" w:rsidP="00B749F9">
      <w:pPr>
        <w:pStyle w:val="Literatur"/>
      </w:pPr>
    </w:p>
    <w:p w14:paraId="79C42C07" w14:textId="77777777" w:rsidR="00370A14" w:rsidRPr="00370A14" w:rsidRDefault="00E251E1" w:rsidP="00B749F9">
      <w:pPr>
        <w:pStyle w:val="Literatur"/>
      </w:pPr>
      <w:r>
        <w:lastRenderedPageBreak/>
        <w:t>Keeney, JA; Eunice, S; Pashos, G; Wrigh</w:t>
      </w:r>
      <w:r>
        <w:t>t, RW; Clohisy, JC (2011): What is the Evidence for Total Knee Arthroplasty in Young Patients? A Systematic Review of the Literature. Clinical Orthopaedics and Related Research 469(2): 574-583. DOI: 10.1007/s11999-010-1536-9.</w:t>
      </w:r>
    </w:p>
    <w:p w14:paraId="75D9F3D6" w14:textId="77777777" w:rsidR="00370A14" w:rsidRPr="00370A14" w:rsidRDefault="00E251E1" w:rsidP="00B749F9">
      <w:pPr>
        <w:pStyle w:val="Literatur"/>
      </w:pPr>
    </w:p>
    <w:p w14:paraId="456C5D24" w14:textId="77777777" w:rsidR="00370A14" w:rsidRPr="00370A14" w:rsidRDefault="00E251E1" w:rsidP="00B749F9">
      <w:pPr>
        <w:pStyle w:val="Literatur"/>
      </w:pPr>
      <w:r>
        <w:t>Kolisek, FR; Gilmore, KJ; Peterson, EK (2000): Slide and Flex, Tighten, Extend (SAFTE): A Safe, Convenient, Effective, and No-Cost Approach to Rehabilitation After Total Knee Arthroplasty. Journal of Arthroplasty 15(8): 1013-1016. DOI: 10.1054/arth.2000.16</w:t>
      </w:r>
      <w:r>
        <w:t>505.</w:t>
      </w:r>
    </w:p>
    <w:p w14:paraId="693E066B" w14:textId="77777777" w:rsidR="00370A14" w:rsidRPr="00370A14" w:rsidRDefault="00E251E1" w:rsidP="00B749F9">
      <w:pPr>
        <w:pStyle w:val="Literatur"/>
      </w:pPr>
    </w:p>
    <w:p w14:paraId="0B8916A2" w14:textId="77777777" w:rsidR="00370A14" w:rsidRPr="00370A14" w:rsidRDefault="00E251E1" w:rsidP="00B749F9">
      <w:pPr>
        <w:pStyle w:val="Literatur"/>
      </w:pPr>
      <w:r>
        <w:t>Kumar, PJ; McPherson, EJ; Dorr, LD; Wan, Z; Baldwin, K (1996): Rehabilitation after total knee arthroplasty: a comparison of 2 rehabilitation techniques. Clinical Orthopaedics and Related Research 331: 93-101.</w:t>
      </w:r>
    </w:p>
    <w:p w14:paraId="2535FD93" w14:textId="77777777" w:rsidR="00370A14" w:rsidRPr="00370A14" w:rsidRDefault="00E251E1" w:rsidP="00B749F9">
      <w:pPr>
        <w:pStyle w:val="Literatur"/>
      </w:pPr>
    </w:p>
    <w:p w14:paraId="234DB723" w14:textId="77777777" w:rsidR="00370A14" w:rsidRPr="00370A14" w:rsidRDefault="00E251E1" w:rsidP="00B749F9">
      <w:pPr>
        <w:pStyle w:val="Literatur"/>
      </w:pPr>
      <w:r>
        <w:t>Kwon, SK; Kang, YG; Kim, SJ; Chang, CB;</w:t>
      </w:r>
      <w:r>
        <w:t xml:space="preserve"> Seong, SC; Kim, TK (2010): Correlations Between Commonly Used Clinical Outcome Scales and Patient Satisfaction After Total Knee Arthroplasty. Journal of Arthroplasty 25(7): 1125-1130. DOI: 10.1016/j.arth.2009.10.015.</w:t>
      </w:r>
    </w:p>
    <w:p w14:paraId="77777F2C" w14:textId="77777777" w:rsidR="00370A14" w:rsidRPr="00370A14" w:rsidRDefault="00E251E1" w:rsidP="00B749F9">
      <w:pPr>
        <w:pStyle w:val="Literatur"/>
      </w:pPr>
    </w:p>
    <w:p w14:paraId="3E56A36F" w14:textId="77777777" w:rsidR="00370A14" w:rsidRPr="00370A14" w:rsidRDefault="00E251E1" w:rsidP="00B749F9">
      <w:pPr>
        <w:pStyle w:val="Literatur"/>
      </w:pPr>
      <w:r>
        <w:t>Lee, G-C; Lotke, PA (2011): Managemen</w:t>
      </w:r>
      <w:r>
        <w:t>t of Intraoperative Medial Collateral Ligament Injury During TKA. Clinical Orthopaedics and Related Research 469(1): 64-68. DOI: 10.1007/s11999-010-1502-6.</w:t>
      </w:r>
    </w:p>
    <w:p w14:paraId="1CC8BB42" w14:textId="77777777" w:rsidR="00370A14" w:rsidRPr="00370A14" w:rsidRDefault="00E251E1" w:rsidP="00B749F9">
      <w:pPr>
        <w:pStyle w:val="Literatur"/>
      </w:pPr>
    </w:p>
    <w:p w14:paraId="5BC495F6" w14:textId="77777777" w:rsidR="00370A14" w:rsidRPr="00370A14" w:rsidRDefault="00E251E1" w:rsidP="00B749F9">
      <w:pPr>
        <w:pStyle w:val="Literatur"/>
      </w:pPr>
      <w:r>
        <w:t>Lenssen, TAF; van Steyn, MJA; Crijns, YHF; Waltjé, EMH; Roox, GM; Geesink, RJT; et al. (2008): Effe</w:t>
      </w:r>
      <w:r>
        <w:t>ctiveness of prolonged use of continuous passive motion (CPM), as an adjunct to physiotherapy, after total knee arthroplasty. BMC: Musculoskeletal Disorders 9(1): 60. DOI: 10.1186/1471-2474-9-60.</w:t>
      </w:r>
    </w:p>
    <w:p w14:paraId="1FB9E70B" w14:textId="77777777" w:rsidR="00370A14" w:rsidRPr="00370A14" w:rsidRDefault="00E251E1" w:rsidP="00B749F9">
      <w:pPr>
        <w:pStyle w:val="Literatur"/>
      </w:pPr>
    </w:p>
    <w:p w14:paraId="39E16152" w14:textId="77777777" w:rsidR="00370A14" w:rsidRPr="00370A14" w:rsidRDefault="00E251E1" w:rsidP="00B749F9">
      <w:pPr>
        <w:pStyle w:val="Literatur"/>
      </w:pPr>
      <w:r>
        <w:t>Loughead, JM; Malhan, K; Mitchell, SY; Pinder, IM; McCaskie</w:t>
      </w:r>
      <w:r>
        <w:t>, AW; Deehan, DJ; et al. (2008): Outcome following knee arthroplasty beyond 15 years. Knee 15(2): 85-90. DOI: 10.1016/j.knee.2007.11.003.</w:t>
      </w:r>
    </w:p>
    <w:p w14:paraId="165F55D7" w14:textId="77777777" w:rsidR="00370A14" w:rsidRPr="00370A14" w:rsidRDefault="00E251E1" w:rsidP="00B749F9">
      <w:pPr>
        <w:pStyle w:val="Literatur"/>
      </w:pPr>
    </w:p>
    <w:p w14:paraId="626CE4C8" w14:textId="77777777" w:rsidR="00370A14" w:rsidRPr="00370A14" w:rsidRDefault="00E251E1" w:rsidP="00B749F9">
      <w:pPr>
        <w:pStyle w:val="Literatur"/>
      </w:pPr>
      <w:r>
        <w:t>Massin, P; Bonnin, M; Paratte, S; Vargas, R; Piriou, P; Deschamps, G (2011): Total knee replacement in post-traumatic</w:t>
      </w:r>
      <w:r>
        <w:t xml:space="preserve"> arthritic knees with limitation of flexion. OTSR – Orthopaedics &amp; Traumatology: Surgery &amp; Research 97(1): 28-33. DOI: 10.1016/j.otsr.2010.06.016.</w:t>
      </w:r>
    </w:p>
    <w:p w14:paraId="0691B808" w14:textId="77777777" w:rsidR="00370A14" w:rsidRPr="00370A14" w:rsidRDefault="00E251E1" w:rsidP="00B749F9">
      <w:pPr>
        <w:pStyle w:val="Literatur"/>
      </w:pPr>
    </w:p>
    <w:p w14:paraId="1F4DC98C" w14:textId="77777777" w:rsidR="00370A14" w:rsidRPr="00370A14" w:rsidRDefault="00E251E1" w:rsidP="00B749F9">
      <w:pPr>
        <w:pStyle w:val="Literatur"/>
      </w:pPr>
      <w:r>
        <w:t>Mclnnes, J; Larson, MG; Daltroy, LH; Brown, T; Fossel, AH; Eaton, HM; et al. (1992): A Controlled Evaluation</w:t>
      </w:r>
      <w:r>
        <w:t xml:space="preserve"> of Continuous Passive Motion in Patients Undergoing Total Knee Arthroplasty. JAMA – Journal of the American Medical Association 268(11): 1423-1428. DOI: 10.1001/jama.1992.03490110061030.</w:t>
      </w:r>
    </w:p>
    <w:p w14:paraId="0639D402" w14:textId="77777777" w:rsidR="00370A14" w:rsidRPr="00370A14" w:rsidRDefault="00E251E1" w:rsidP="00B749F9">
      <w:pPr>
        <w:pStyle w:val="Literatur"/>
      </w:pPr>
    </w:p>
    <w:p w14:paraId="73870386" w14:textId="77777777" w:rsidR="00370A14" w:rsidRPr="00370A14" w:rsidRDefault="00E251E1" w:rsidP="00B749F9">
      <w:pPr>
        <w:pStyle w:val="Literatur"/>
      </w:pPr>
      <w:r>
        <w:t>Miner, AL; Lingard, EA; Wright, EA; Sledge, CB; Katz, JN (2003): Kn</w:t>
      </w:r>
      <w:r>
        <w:t>ee range of motion after total knee arthroplasty: How important is this as an outcome measure? Journal of Arthroplasty 18(3): 286-294. DOI: 10.1054/arth.2003.50046.</w:t>
      </w:r>
    </w:p>
    <w:p w14:paraId="1D9F31BB" w14:textId="77777777" w:rsidR="00370A14" w:rsidRPr="00370A14" w:rsidRDefault="00E251E1" w:rsidP="00B749F9">
      <w:pPr>
        <w:pStyle w:val="Literatur"/>
      </w:pPr>
    </w:p>
    <w:p w14:paraId="7F4384C2" w14:textId="77777777" w:rsidR="00370A14" w:rsidRPr="00370A14" w:rsidRDefault="00E251E1" w:rsidP="00B749F9">
      <w:pPr>
        <w:pStyle w:val="Literatur"/>
      </w:pPr>
      <w:r>
        <w:t>Mizner, RL; Petterson, SC; Stevens, JE; Axe, MJ; Snyder-Mackler, L (2005a): Preoperative q</w:t>
      </w:r>
      <w:r>
        <w:t>uadriceps strength predicts functional ability one year after total knee arthroplasty. Journal of Rheumatology 32(8): 1533-1539.</w:t>
      </w:r>
    </w:p>
    <w:p w14:paraId="5C48FEA9" w14:textId="77777777" w:rsidR="00370A14" w:rsidRPr="00370A14" w:rsidRDefault="00E251E1" w:rsidP="00B749F9">
      <w:pPr>
        <w:pStyle w:val="Literatur"/>
      </w:pPr>
    </w:p>
    <w:p w14:paraId="775E80B8" w14:textId="77777777" w:rsidR="00370A14" w:rsidRPr="00370A14" w:rsidRDefault="00E251E1" w:rsidP="00B749F9">
      <w:pPr>
        <w:pStyle w:val="Literatur"/>
      </w:pPr>
      <w:r>
        <w:t>Mizner, RL; Petterson, SC; Snyder-Mackler, L (2005b): Quadriceps Strength and the Time Course of Functional Recovery After Tot</w:t>
      </w:r>
      <w:r>
        <w:t>al Knee Arthroplasty. JOSPT – Journal of Orthopaedic &amp; Sports Physical Therapy 35(7): 424-436. DOI: 10.2519/jospt.2005.35.7.424.</w:t>
      </w:r>
    </w:p>
    <w:p w14:paraId="7F7CFF30" w14:textId="77777777" w:rsidR="00370A14" w:rsidRPr="00370A14" w:rsidRDefault="00E251E1" w:rsidP="00B749F9">
      <w:pPr>
        <w:pStyle w:val="Literatur"/>
      </w:pPr>
    </w:p>
    <w:p w14:paraId="7956C773" w14:textId="77777777" w:rsidR="00370A14" w:rsidRPr="00370A14" w:rsidRDefault="00E251E1" w:rsidP="00B749F9">
      <w:pPr>
        <w:pStyle w:val="Literatur"/>
      </w:pPr>
      <w:r>
        <w:lastRenderedPageBreak/>
        <w:t>Moffet, H; Collet, J-P; Shapiro, SH; Paradis, G; Marquis, F; Roy, L (2004): Effectiveness of intensive rehabilitation on funct</w:t>
      </w:r>
      <w:r>
        <w:t>ional ability and quality of life after first total knee arthroplasty: a single-blind randomized controlled trial. Archives of Physical Medicine and Rehabilitation 85(4): 546-556. DOI: 10.1016/j.apmr.2003.08.080.</w:t>
      </w:r>
    </w:p>
    <w:p w14:paraId="112E8017" w14:textId="77777777" w:rsidR="00370A14" w:rsidRPr="00370A14" w:rsidRDefault="00E251E1" w:rsidP="00B749F9">
      <w:pPr>
        <w:pStyle w:val="Literatur"/>
      </w:pPr>
    </w:p>
    <w:p w14:paraId="3FF4A8D4" w14:textId="77777777" w:rsidR="00370A14" w:rsidRPr="00370A14" w:rsidRDefault="00E251E1" w:rsidP="00B749F9">
      <w:pPr>
        <w:pStyle w:val="Literatur"/>
      </w:pPr>
      <w:r>
        <w:t>Naylor, JM; Ko, V; Rougellis, S; Green, N;</w:t>
      </w:r>
      <w:r>
        <w:t xml:space="preserve"> Hackett, D; Magrath, A; et al. (2012): Is discharge knee range of motion a useful and relevant clinical indicator after total knee replacement? Part 1. Journal of Evaluation in Clinical Practice 18(3): 644-651. DOI: 10.1111/j.1365-2753.2011.01655.x.</w:t>
      </w:r>
    </w:p>
    <w:p w14:paraId="27FDA8E1" w14:textId="77777777" w:rsidR="00370A14" w:rsidRPr="00370A14" w:rsidRDefault="00E251E1" w:rsidP="00B749F9">
      <w:pPr>
        <w:pStyle w:val="Literatur"/>
      </w:pPr>
    </w:p>
    <w:p w14:paraId="49448DBD" w14:textId="77777777" w:rsidR="00370A14" w:rsidRPr="00370A14" w:rsidRDefault="00E251E1" w:rsidP="00B749F9">
      <w:pPr>
        <w:pStyle w:val="Literatur"/>
      </w:pPr>
      <w:r>
        <w:t xml:space="preserve">Oh, </w:t>
      </w:r>
      <w:r>
        <w:t>KJ; Pandher, DS; Lee, SH; Sung Joon, SD Jr.; Lee, ST (2009): Meta-Analysis Comparing Outcomes of Fixed-Bearing and Mobile-Bearing Prostheses in Total Knee Arthroplasty. Journal of Arthroplasty 24(6): 873-884. DOI: 10.1016/j.arth.2008.06.002.</w:t>
      </w:r>
    </w:p>
    <w:p w14:paraId="65FE68DE" w14:textId="77777777" w:rsidR="00370A14" w:rsidRPr="00370A14" w:rsidRDefault="00E251E1" w:rsidP="00B749F9">
      <w:pPr>
        <w:pStyle w:val="Literatur"/>
      </w:pPr>
    </w:p>
    <w:p w14:paraId="6C0A0B5A" w14:textId="77777777" w:rsidR="00370A14" w:rsidRPr="00370A14" w:rsidRDefault="00E251E1" w:rsidP="00B749F9">
      <w:pPr>
        <w:pStyle w:val="Literatur"/>
      </w:pPr>
      <w:r>
        <w:t>Petterson, SC; Mizner, RL; Stevens, JE; Raisis, L; Bodenstab, A; Newcomb, W; et al. (2009): Improved Function From Progressive Strengthening Interventions After Total Knee Arthroplasty: A Randomized Clinical Trial With an Imbedded Prospective Cohort. Arthr</w:t>
      </w:r>
      <w:r>
        <w:t>itis Care &amp; Research 61(2): 174-183. DOI: 10.1002/art.24167.</w:t>
      </w:r>
    </w:p>
    <w:p w14:paraId="58625B74" w14:textId="77777777" w:rsidR="00370A14" w:rsidRPr="00370A14" w:rsidRDefault="00E251E1" w:rsidP="00B749F9">
      <w:pPr>
        <w:pStyle w:val="Literatur"/>
      </w:pPr>
    </w:p>
    <w:p w14:paraId="505B5060" w14:textId="77777777" w:rsidR="00370A14" w:rsidRPr="00370A14" w:rsidRDefault="00E251E1" w:rsidP="00B749F9">
      <w:pPr>
        <w:pStyle w:val="Literatur"/>
      </w:pPr>
      <w:r>
        <w:t>Ritter, MA; Lutgring, JD; Davis, KE; Berend, ME (2008): The Effect of Postoperative Range of Motion on Functional Activities After Posterior Cruciate-Retaining Total Knee Arthroplasty. JB&amp;JS – J</w:t>
      </w:r>
      <w:r>
        <w:t>ournal of Bone &amp; Joint Surgery: American Volume 90-A(4): 777-784. DOI: 10.2106/jbjs.f.01022.</w:t>
      </w:r>
    </w:p>
    <w:p w14:paraId="5A27478B" w14:textId="77777777" w:rsidR="00370A14" w:rsidRPr="00370A14" w:rsidRDefault="00E251E1" w:rsidP="00B749F9">
      <w:pPr>
        <w:pStyle w:val="Literatur"/>
      </w:pPr>
    </w:p>
    <w:p w14:paraId="2FF08314" w14:textId="77777777" w:rsidR="00370A14" w:rsidRPr="00370A14" w:rsidRDefault="00E251E1" w:rsidP="00B749F9">
      <w:pPr>
        <w:pStyle w:val="Literatur"/>
      </w:pPr>
      <w:r>
        <w:t>Russell, TG; Buttrum, P; Wootton, R; Jull, GA (2011): Internet-Based Outpatient Telerehabilitation for Patients Following Total Knee Arthroplasty: A Randomized Co</w:t>
      </w:r>
      <w:r>
        <w:t>ntrolled Trial. JB&amp;JS – Journal of Bone &amp; Joint Surgery: American Volume 93-A(2): 113-120. DOI: 10.2106/jbjs.i.01375.</w:t>
      </w:r>
    </w:p>
    <w:p w14:paraId="38E1591A" w14:textId="77777777" w:rsidR="00370A14" w:rsidRPr="00370A14" w:rsidRDefault="00E251E1" w:rsidP="00B749F9">
      <w:pPr>
        <w:pStyle w:val="Literatur"/>
      </w:pPr>
    </w:p>
    <w:p w14:paraId="3824152F" w14:textId="77777777" w:rsidR="00370A14" w:rsidRPr="00370A14" w:rsidRDefault="00E251E1" w:rsidP="00B749F9">
      <w:pPr>
        <w:pStyle w:val="Literatur"/>
      </w:pPr>
      <w:r>
        <w:t>Topp, R; Swank, AM; Quesada, PM; Nyland, J; Malkani, A (2009): The Effect of Prehabilitation Exercise on Strength and Functioning After T</w:t>
      </w:r>
      <w:r>
        <w:t>otal Knee Arthroplasty. PM&amp;R – Journal of Injury, Function and Rehabilitation 1(8): 729-735. DOI: 10.1016/j.pmrj.2009.06.003.</w:t>
      </w:r>
    </w:p>
    <w:p w14:paraId="5B4D84A3" w14:textId="77777777" w:rsidR="00370A14" w:rsidRPr="00370A14" w:rsidRDefault="00E251E1" w:rsidP="00B749F9">
      <w:pPr>
        <w:pStyle w:val="Literatur"/>
      </w:pPr>
    </w:p>
    <w:p w14:paraId="47E655E1" w14:textId="77777777" w:rsidR="00370A14" w:rsidRPr="00370A14" w:rsidRDefault="00E251E1" w:rsidP="00B749F9">
      <w:pPr>
        <w:pStyle w:val="Literatur"/>
      </w:pPr>
      <w:r>
        <w:t>Zmistowski, B; Restrepo, C; Kahl, LK; Parvizi, J; Sharkey, PF (2011): Incidence and Reasons for Nonrevision Reoperation After Tot</w:t>
      </w:r>
      <w:r>
        <w:t>al Knee Arthroplasty. Clinical Orthopaedics and Related Research 469(1): 138-145. DOI: 10.1007/s11999-010-1558-3.</w:t>
      </w:r>
    </w:p>
    <w:p w14:paraId="6A796B75" w14:textId="77777777" w:rsidR="00E46E82" w:rsidRDefault="00E46E82">
      <w:pPr>
        <w:sectPr w:rsidR="00E46E82" w:rsidSect="00AA7698">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4F1C55B9" w14:textId="77777777" w:rsidR="006D1B0D" w:rsidRDefault="00E251E1" w:rsidP="0004540C">
      <w:pPr>
        <w:pStyle w:val="berschrift1ohneGliederung"/>
      </w:pPr>
      <w:bookmarkStart w:id="49" w:name="_Toc38893639"/>
      <w:r>
        <w:lastRenderedPageBreak/>
        <w:t>54028: Verhältnis der beobachteten zur erwarteten Rate (O/E) an Patientinnen und Patienten mit Gehunfähigkeit bei Entlassung</w:t>
      </w:r>
      <w:bookmarkEnd w:id="49"/>
    </w:p>
    <w:tbl>
      <w:tblPr>
        <w:tblStyle w:val="IQTIGStandard"/>
        <w:tblW w:w="5000" w:type="pct"/>
        <w:tblLook w:val="0480" w:firstRow="0" w:lastRow="0" w:firstColumn="1" w:lastColumn="0" w:noHBand="0" w:noVBand="1"/>
      </w:tblPr>
      <w:tblGrid>
        <w:gridCol w:w="1985"/>
        <w:gridCol w:w="7086"/>
      </w:tblGrid>
      <w:tr w:rsidR="00AF0AAF" w:rsidRPr="00743DF3" w14:paraId="7164797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D117B78" w14:textId="77777777" w:rsidR="00AF0AAF" w:rsidRPr="00743DF3" w:rsidRDefault="00E251E1" w:rsidP="002E7D86">
            <w:pPr>
              <w:pStyle w:val="Tabellenkopf"/>
            </w:pPr>
            <w:r>
              <w:t>Qualitätsz</w:t>
            </w:r>
            <w:r>
              <w:t>iel</w:t>
            </w:r>
          </w:p>
        </w:tc>
        <w:tc>
          <w:tcPr>
            <w:tcW w:w="3906" w:type="pct"/>
            <w:tcBorders>
              <w:top w:val="single" w:sz="8" w:space="0" w:color="005051"/>
              <w:left w:val="nil"/>
              <w:bottom w:val="single" w:sz="4" w:space="0" w:color="auto"/>
            </w:tcBorders>
          </w:tcPr>
          <w:p w14:paraId="72BA553A" w14:textId="77777777" w:rsidR="00AF0AAF" w:rsidRPr="00743DF3" w:rsidRDefault="00E251E1" w:rsidP="00152136">
            <w:pPr>
              <w:pStyle w:val="Tabellentext"/>
            </w:pPr>
            <w:r>
              <w:t>Selten Einschränkung des Gehens bei Entlassung</w:t>
            </w:r>
          </w:p>
        </w:tc>
      </w:tr>
    </w:tbl>
    <w:p w14:paraId="3694E3E9" w14:textId="77777777" w:rsidR="00AF0AAF" w:rsidRDefault="00E251E1" w:rsidP="00E40CDC">
      <w:pPr>
        <w:pStyle w:val="Absatzberschriftebene2nurinNavigation"/>
      </w:pPr>
      <w:r>
        <w:t>Hintergrund</w:t>
      </w:r>
    </w:p>
    <w:p w14:paraId="08F82A1B" w14:textId="77777777" w:rsidR="00370A14" w:rsidRPr="00370A14" w:rsidRDefault="00E251E1" w:rsidP="00A64D53">
      <w:pPr>
        <w:pStyle w:val="Standardlinksbndig"/>
      </w:pPr>
      <w:r>
        <w:t>Die Gehfähigkeit stellt eine Grundvoraussetzung für die selbstbestimmte Versorgung im häuslichen Umfeld dar. Patientinnen und Patienten sollten, sofern sie nicht aus der unmittelbaren Akutversorgung in eine weiterbehandelnde Einrichtung verlegt werden, ein</w:t>
      </w:r>
      <w:r>
        <w:t>e postoperative Gehfähigkeit erreicht haben, die es ihnen erlaubt, selbstständig (auch unter Einsatz von Gehhilfen) zu gehen. Die selbstständige Gehfähigkeit bildet eine wichtige Voraussetzung für die sich an die akut-stationäre Versorgung anschließende Re</w:t>
      </w:r>
      <w:r>
        <w:t>habilitationsmaßnahme. Grundsätzlich ist zu berücksichtigen, dass nicht alle Patientinnen und Patienten in gleichem Maße von einem Kniegelenkersatz profitieren (Lenssen et al. 2008). Gehfähigkeit und Gangsicherheit können durch verschiedene Faktoren beeinf</w:t>
      </w:r>
      <w:r>
        <w:t>lusst und unterschiedlich schnell erreicht werden (Gehrke und Arnold 2001). Die Rehabilitationsmedizinerin oder der Rehabilitationsmediziner erhebt in der Patientenanamnese das aktuelle Beschwerdebild, mögliche Komplikationen während des Krankenhausaufenth</w:t>
      </w:r>
      <w:r>
        <w:t xml:space="preserve">altes und untersucht die Patientin oder den Patienten eingehend mit Erfassung des Barthel-Index sowie des Staffelstein-Scores. Der Staffelstein-Score enthält unter anderem zu den Aktivitäten des täglichen Lebens die Angabe zur Gehstrecke in den Kategorien </w:t>
      </w:r>
      <w:r>
        <w:t xml:space="preserve">von "Immobil" bis "Unbegrenzt" sowie zu Gehhilfen in den Kategorien von "Keine" bis "Bettlägerig" (Heisel und Jerosch 2007a, Heisel und Jerosch 2007b). </w:t>
      </w:r>
      <w:r>
        <w:br/>
        <w:t xml:space="preserve"> </w:t>
      </w:r>
      <w:r>
        <w:br/>
        <w:t>Des Weiteren werden zu diesem Indikator folgende Literaturquellen im Abschlussbericht zur Knieendopro</w:t>
      </w:r>
      <w:r>
        <w:t xml:space="preserve">thesenversorgung des AQUA-Institutes (AQUA 2012) genannt: Alkire und Swank (2010), AQUA (2011a), AQUA (2011b), (Caveney und Caveney 1996), Chatterji et al. (2005), Coulter et al. (2009), Evgeniadis et al. (2008), Fisher et al. (2010), Hamel et al. (2008), </w:t>
      </w:r>
      <w:r>
        <w:t>Harmer et al. (2009), Heiberg et al. (2010), Husted et al. (2011), Kolisek et al. (2000), Kumar et al. (1996), Loughead et al. (2008), Mclnnes et al. (1992), Mizner et al. (2005a), Mizner et al. (2005b), Moffet et al. (2004), Oh et al. (2009), Petterson et</w:t>
      </w:r>
      <w:r>
        <w:t xml:space="preserve"> al. (2009), Ritter et al. (2008), Topp et al. (2009), BQS ([2009]).</w:t>
      </w:r>
    </w:p>
    <w:p w14:paraId="3373F3B9" w14:textId="77777777" w:rsidR="00E46E82" w:rsidRDefault="00E46E82">
      <w:pPr>
        <w:sectPr w:rsidR="00E46E82" w:rsidSect="000A3778">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0259D69A" w14:textId="77777777" w:rsidR="000F0644" w:rsidRDefault="00E251E1" w:rsidP="00447106">
      <w:pPr>
        <w:pStyle w:val="Absatzberschriftebene2nurinNavigation"/>
      </w:pPr>
      <w:r>
        <w:lastRenderedPageBreak/>
        <w:t>Verwendete Datenfelder</w:t>
      </w:r>
    </w:p>
    <w:p w14:paraId="4B8A95FB"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DACD81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EA89554" w14:textId="77777777" w:rsidR="000F0644" w:rsidRPr="009E2B0C" w:rsidRDefault="00E251E1" w:rsidP="000361A4">
            <w:pPr>
              <w:pStyle w:val="Tabellenkopf"/>
            </w:pPr>
            <w:r>
              <w:t>Item</w:t>
            </w:r>
          </w:p>
        </w:tc>
        <w:tc>
          <w:tcPr>
            <w:tcW w:w="1075" w:type="pct"/>
          </w:tcPr>
          <w:p w14:paraId="44758B83" w14:textId="77777777" w:rsidR="000F0644" w:rsidRPr="009E2B0C" w:rsidRDefault="00E251E1" w:rsidP="000361A4">
            <w:pPr>
              <w:pStyle w:val="Tabellenkopf"/>
            </w:pPr>
            <w:r>
              <w:t>Bezeichnung</w:t>
            </w:r>
          </w:p>
        </w:tc>
        <w:tc>
          <w:tcPr>
            <w:tcW w:w="326" w:type="pct"/>
          </w:tcPr>
          <w:p w14:paraId="6C75EBD1" w14:textId="77777777" w:rsidR="000F0644" w:rsidRPr="009E2B0C" w:rsidRDefault="00E251E1" w:rsidP="000361A4">
            <w:pPr>
              <w:pStyle w:val="Tabellenkopf"/>
            </w:pPr>
            <w:r>
              <w:t>M/K</w:t>
            </w:r>
          </w:p>
        </w:tc>
        <w:tc>
          <w:tcPr>
            <w:tcW w:w="1646" w:type="pct"/>
          </w:tcPr>
          <w:p w14:paraId="02E498DB" w14:textId="77777777" w:rsidR="000F0644" w:rsidRPr="009E2B0C" w:rsidRDefault="00E251E1" w:rsidP="000361A4">
            <w:pPr>
              <w:pStyle w:val="Tabellenkopf"/>
            </w:pPr>
            <w:r>
              <w:t>Schlüssel/Formel</w:t>
            </w:r>
          </w:p>
        </w:tc>
        <w:tc>
          <w:tcPr>
            <w:tcW w:w="1328" w:type="pct"/>
          </w:tcPr>
          <w:p w14:paraId="16C8BAA4" w14:textId="77777777" w:rsidR="000F0644" w:rsidRPr="009E2B0C" w:rsidRDefault="00E251E1" w:rsidP="000361A4">
            <w:pPr>
              <w:pStyle w:val="Tabellenkopf"/>
            </w:pPr>
            <w:r>
              <w:t>Feldname</w:t>
            </w:r>
            <w:r>
              <w:t xml:space="preserve">  </w:t>
            </w:r>
          </w:p>
        </w:tc>
      </w:tr>
      <w:tr w:rsidR="00275B01" w:rsidRPr="00743DF3" w14:paraId="779786D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EA7871" w14:textId="77777777" w:rsidR="000F0644" w:rsidRPr="00743DF3" w:rsidRDefault="00E251E1" w:rsidP="000361A4">
            <w:pPr>
              <w:pStyle w:val="Tabellentext"/>
            </w:pPr>
            <w:r>
              <w:t>15:B</w:t>
            </w:r>
          </w:p>
        </w:tc>
        <w:tc>
          <w:tcPr>
            <w:tcW w:w="1075" w:type="pct"/>
          </w:tcPr>
          <w:p w14:paraId="701B6695" w14:textId="77777777" w:rsidR="000F0644" w:rsidRPr="00743DF3" w:rsidRDefault="00E251E1" w:rsidP="000361A4">
            <w:pPr>
              <w:pStyle w:val="Tabellentext"/>
            </w:pPr>
            <w:r>
              <w:t>Gehstrecke</w:t>
            </w:r>
          </w:p>
        </w:tc>
        <w:tc>
          <w:tcPr>
            <w:tcW w:w="326" w:type="pct"/>
          </w:tcPr>
          <w:p w14:paraId="663B52AB" w14:textId="77777777" w:rsidR="000F0644" w:rsidRPr="00743DF3" w:rsidRDefault="00E251E1" w:rsidP="000361A4">
            <w:pPr>
              <w:pStyle w:val="Tabellentext"/>
            </w:pPr>
            <w:r>
              <w:t>M</w:t>
            </w:r>
          </w:p>
        </w:tc>
        <w:tc>
          <w:tcPr>
            <w:tcW w:w="1646" w:type="pct"/>
          </w:tcPr>
          <w:p w14:paraId="0CDF63BC" w14:textId="77777777" w:rsidR="000F0644" w:rsidRPr="00743DF3" w:rsidRDefault="00E251E1" w:rsidP="00177070">
            <w:pPr>
              <w:pStyle w:val="Tabellentext"/>
              <w:ind w:left="453" w:hanging="340"/>
            </w:pPr>
            <w:r>
              <w:t>1 =</w:t>
            </w:r>
            <w:r>
              <w:tab/>
              <w:t>unbegrenzt (&gt; 500m)</w:t>
            </w:r>
          </w:p>
          <w:p w14:paraId="7101CF34" w14:textId="77777777" w:rsidR="000F0644" w:rsidRPr="00743DF3" w:rsidRDefault="00E251E1" w:rsidP="00177070">
            <w:pPr>
              <w:pStyle w:val="Tabellentext"/>
              <w:ind w:left="453" w:hanging="340"/>
            </w:pPr>
            <w:r>
              <w:t>2 =</w:t>
            </w:r>
            <w:r>
              <w:tab/>
              <w:t>Gehen am Stück bis 500m möglich</w:t>
            </w:r>
          </w:p>
          <w:p w14:paraId="6D76E8A9" w14:textId="77777777" w:rsidR="000F0644" w:rsidRPr="00743DF3" w:rsidRDefault="00E251E1" w:rsidP="00177070">
            <w:pPr>
              <w:pStyle w:val="Tabellentext"/>
              <w:ind w:left="453" w:hanging="340"/>
            </w:pPr>
            <w:r>
              <w:t>3 =</w:t>
            </w:r>
            <w:r>
              <w:tab/>
              <w:t>auf der Stationsebene mobil (50m werden erreicht)</w:t>
            </w:r>
          </w:p>
          <w:p w14:paraId="05C89575" w14:textId="77777777" w:rsidR="000F0644" w:rsidRPr="00743DF3" w:rsidRDefault="00E251E1" w:rsidP="00177070">
            <w:pPr>
              <w:pStyle w:val="Tabellentext"/>
              <w:ind w:left="453" w:hanging="340"/>
            </w:pPr>
            <w:r>
              <w:t>4 =</w:t>
            </w:r>
            <w:r>
              <w:tab/>
              <w:t>im Zimmer mobil</w:t>
            </w:r>
          </w:p>
          <w:p w14:paraId="7B1A58EE" w14:textId="77777777" w:rsidR="000F0644" w:rsidRPr="00743DF3" w:rsidRDefault="00E251E1" w:rsidP="00177070">
            <w:pPr>
              <w:pStyle w:val="Tabellentext"/>
              <w:ind w:left="453" w:hanging="340"/>
            </w:pPr>
            <w:r>
              <w:t>5 =</w:t>
            </w:r>
            <w:r>
              <w:tab/>
              <w:t>immobil</w:t>
            </w:r>
          </w:p>
        </w:tc>
        <w:tc>
          <w:tcPr>
            <w:tcW w:w="1328" w:type="pct"/>
          </w:tcPr>
          <w:p w14:paraId="3CD2A1D7" w14:textId="77777777" w:rsidR="000F0644" w:rsidRPr="00743DF3" w:rsidRDefault="00E251E1" w:rsidP="000361A4">
            <w:pPr>
              <w:pStyle w:val="Tabellentext"/>
            </w:pPr>
            <w:r>
              <w:t>GEHSTRECKE</w:t>
            </w:r>
          </w:p>
        </w:tc>
      </w:tr>
      <w:tr w:rsidR="00275B01" w:rsidRPr="00743DF3" w14:paraId="44B2B18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1D398F" w14:textId="77777777" w:rsidR="000F0644" w:rsidRPr="00743DF3" w:rsidRDefault="00E251E1" w:rsidP="000361A4">
            <w:pPr>
              <w:pStyle w:val="Tabellentext"/>
            </w:pPr>
            <w:r>
              <w:t>16:B</w:t>
            </w:r>
          </w:p>
        </w:tc>
        <w:tc>
          <w:tcPr>
            <w:tcW w:w="1075" w:type="pct"/>
          </w:tcPr>
          <w:p w14:paraId="7B35C6D6" w14:textId="77777777" w:rsidR="000F0644" w:rsidRPr="00743DF3" w:rsidRDefault="00E251E1" w:rsidP="000361A4">
            <w:pPr>
              <w:pStyle w:val="Tabellentext"/>
            </w:pPr>
            <w:r>
              <w:t>Gehhilfen</w:t>
            </w:r>
          </w:p>
        </w:tc>
        <w:tc>
          <w:tcPr>
            <w:tcW w:w="326" w:type="pct"/>
          </w:tcPr>
          <w:p w14:paraId="591A002B" w14:textId="77777777" w:rsidR="000F0644" w:rsidRPr="00743DF3" w:rsidRDefault="00E251E1" w:rsidP="000361A4">
            <w:pPr>
              <w:pStyle w:val="Tabellentext"/>
            </w:pPr>
            <w:r>
              <w:t>M</w:t>
            </w:r>
          </w:p>
        </w:tc>
        <w:tc>
          <w:tcPr>
            <w:tcW w:w="1646" w:type="pct"/>
          </w:tcPr>
          <w:p w14:paraId="55855859" w14:textId="77777777" w:rsidR="000F0644" w:rsidRPr="00743DF3" w:rsidRDefault="00E251E1" w:rsidP="00177070">
            <w:pPr>
              <w:pStyle w:val="Tabellentext"/>
              <w:ind w:left="453" w:hanging="340"/>
            </w:pPr>
            <w:r>
              <w:t>0 =</w:t>
            </w:r>
            <w:r>
              <w:tab/>
              <w:t>keine</w:t>
            </w:r>
          </w:p>
          <w:p w14:paraId="779B294B" w14:textId="77777777" w:rsidR="000F0644" w:rsidRPr="00743DF3" w:rsidRDefault="00E251E1" w:rsidP="00177070">
            <w:pPr>
              <w:pStyle w:val="Tabellentext"/>
              <w:ind w:left="453" w:hanging="340"/>
            </w:pPr>
            <w:r>
              <w:t>1 =</w:t>
            </w:r>
            <w:r>
              <w:tab/>
              <w:t>Unterarmgehstützen/​Gehstock</w:t>
            </w:r>
          </w:p>
          <w:p w14:paraId="168C0FB8" w14:textId="77777777" w:rsidR="000F0644" w:rsidRPr="00743DF3" w:rsidRDefault="00E251E1" w:rsidP="00177070">
            <w:pPr>
              <w:pStyle w:val="Tabellentext"/>
              <w:ind w:left="453" w:hanging="340"/>
            </w:pPr>
            <w:r>
              <w:t>2 =</w:t>
            </w:r>
            <w:r>
              <w:tab/>
              <w:t>Rollator/​Gehbock</w:t>
            </w:r>
          </w:p>
          <w:p w14:paraId="1643C7DC" w14:textId="77777777" w:rsidR="000F0644" w:rsidRPr="00743DF3" w:rsidRDefault="00E251E1" w:rsidP="00177070">
            <w:pPr>
              <w:pStyle w:val="Tabellentext"/>
              <w:ind w:left="453" w:hanging="340"/>
            </w:pPr>
            <w:r>
              <w:t>3 =</w:t>
            </w:r>
            <w:r>
              <w:tab/>
              <w:t>Rollstuhl</w:t>
            </w:r>
          </w:p>
          <w:p w14:paraId="4156F75F" w14:textId="77777777" w:rsidR="000F0644" w:rsidRPr="00743DF3" w:rsidRDefault="00E251E1" w:rsidP="00177070">
            <w:pPr>
              <w:pStyle w:val="Tabellentext"/>
              <w:ind w:left="453" w:hanging="340"/>
            </w:pPr>
            <w:r>
              <w:t>4 =</w:t>
            </w:r>
            <w:r>
              <w:tab/>
              <w:t>bettlägerig</w:t>
            </w:r>
          </w:p>
        </w:tc>
        <w:tc>
          <w:tcPr>
            <w:tcW w:w="1328" w:type="pct"/>
          </w:tcPr>
          <w:p w14:paraId="405CD70C" w14:textId="77777777" w:rsidR="000F0644" w:rsidRPr="00743DF3" w:rsidRDefault="00E251E1" w:rsidP="000361A4">
            <w:pPr>
              <w:pStyle w:val="Tabellentext"/>
            </w:pPr>
            <w:r>
              <w:t>GEHHILFEN</w:t>
            </w:r>
          </w:p>
        </w:tc>
      </w:tr>
      <w:tr w:rsidR="00275B01" w:rsidRPr="00743DF3" w14:paraId="25CF75F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651CE3B" w14:textId="77777777" w:rsidR="000F0644" w:rsidRPr="00743DF3" w:rsidRDefault="00E251E1" w:rsidP="000361A4">
            <w:pPr>
              <w:pStyle w:val="Tabellentext"/>
            </w:pPr>
            <w:r>
              <w:t>18:PROZ</w:t>
            </w:r>
          </w:p>
        </w:tc>
        <w:tc>
          <w:tcPr>
            <w:tcW w:w="1075" w:type="pct"/>
          </w:tcPr>
          <w:p w14:paraId="5B6171C4" w14:textId="77777777" w:rsidR="000F0644" w:rsidRPr="00743DF3" w:rsidRDefault="00E251E1" w:rsidP="000361A4">
            <w:pPr>
              <w:pStyle w:val="Tabellentext"/>
            </w:pPr>
            <w:r>
              <w:t>Wievielter knieendoprothetischer Eingriff während dieses Aufenthaltes?</w:t>
            </w:r>
          </w:p>
        </w:tc>
        <w:tc>
          <w:tcPr>
            <w:tcW w:w="326" w:type="pct"/>
          </w:tcPr>
          <w:p w14:paraId="44565F38" w14:textId="77777777" w:rsidR="000F0644" w:rsidRPr="00743DF3" w:rsidRDefault="00E251E1" w:rsidP="000361A4">
            <w:pPr>
              <w:pStyle w:val="Tabellentext"/>
            </w:pPr>
            <w:r>
              <w:t>M</w:t>
            </w:r>
          </w:p>
        </w:tc>
        <w:tc>
          <w:tcPr>
            <w:tcW w:w="1646" w:type="pct"/>
          </w:tcPr>
          <w:p w14:paraId="408FBA37" w14:textId="77777777" w:rsidR="000F0644" w:rsidRPr="00743DF3" w:rsidRDefault="00E251E1" w:rsidP="00177070">
            <w:pPr>
              <w:pStyle w:val="Tabellentext"/>
              <w:ind w:left="453" w:hanging="340"/>
            </w:pPr>
            <w:r>
              <w:t>-</w:t>
            </w:r>
          </w:p>
        </w:tc>
        <w:tc>
          <w:tcPr>
            <w:tcW w:w="1328" w:type="pct"/>
          </w:tcPr>
          <w:p w14:paraId="64E7A5C5" w14:textId="77777777" w:rsidR="000F0644" w:rsidRPr="00743DF3" w:rsidRDefault="00E251E1" w:rsidP="000361A4">
            <w:pPr>
              <w:pStyle w:val="Tabellentext"/>
            </w:pPr>
            <w:r>
              <w:t>LFDNREINGRIFF</w:t>
            </w:r>
          </w:p>
        </w:tc>
      </w:tr>
      <w:tr w:rsidR="00275B01" w:rsidRPr="00743DF3" w14:paraId="753B2D9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EC96AA" w14:textId="77777777" w:rsidR="000F0644" w:rsidRPr="00743DF3" w:rsidRDefault="00E251E1" w:rsidP="000361A4">
            <w:pPr>
              <w:pStyle w:val="Tabellentext"/>
            </w:pPr>
            <w:r>
              <w:t>22:PROZ</w:t>
            </w:r>
          </w:p>
        </w:tc>
        <w:tc>
          <w:tcPr>
            <w:tcW w:w="1075" w:type="pct"/>
          </w:tcPr>
          <w:p w14:paraId="695CB1C0" w14:textId="77777777" w:rsidR="000F0644" w:rsidRPr="00743DF3" w:rsidRDefault="00E251E1" w:rsidP="000361A4">
            <w:pPr>
              <w:pStyle w:val="Tabellentext"/>
            </w:pPr>
            <w:r>
              <w:t>Einstufung nach ASA-Klassifikation</w:t>
            </w:r>
          </w:p>
        </w:tc>
        <w:tc>
          <w:tcPr>
            <w:tcW w:w="326" w:type="pct"/>
          </w:tcPr>
          <w:p w14:paraId="241C0338" w14:textId="77777777" w:rsidR="000F0644" w:rsidRPr="00743DF3" w:rsidRDefault="00E251E1" w:rsidP="000361A4">
            <w:pPr>
              <w:pStyle w:val="Tabellentext"/>
            </w:pPr>
            <w:r>
              <w:t>M</w:t>
            </w:r>
          </w:p>
        </w:tc>
        <w:tc>
          <w:tcPr>
            <w:tcW w:w="1646" w:type="pct"/>
          </w:tcPr>
          <w:p w14:paraId="61B44778" w14:textId="77777777" w:rsidR="000F0644" w:rsidRPr="00743DF3" w:rsidRDefault="00E251E1" w:rsidP="00177070">
            <w:pPr>
              <w:pStyle w:val="Tabellentext"/>
              <w:ind w:left="453" w:hanging="340"/>
            </w:pPr>
            <w:r>
              <w:t>1 =</w:t>
            </w:r>
            <w:r>
              <w:tab/>
              <w:t>normaler, gesunder Patient</w:t>
            </w:r>
          </w:p>
          <w:p w14:paraId="5C26B569" w14:textId="77777777" w:rsidR="000F0644" w:rsidRPr="00743DF3" w:rsidRDefault="00E251E1" w:rsidP="00177070">
            <w:pPr>
              <w:pStyle w:val="Tabellentext"/>
              <w:ind w:left="453" w:hanging="340"/>
            </w:pPr>
            <w:r>
              <w:t>2 =</w:t>
            </w:r>
            <w:r>
              <w:tab/>
              <w:t>Patient mit leichter Allgemeinerkrankung</w:t>
            </w:r>
          </w:p>
          <w:p w14:paraId="540A6FC9" w14:textId="77777777" w:rsidR="000F0644" w:rsidRPr="00743DF3" w:rsidRDefault="00E251E1" w:rsidP="00177070">
            <w:pPr>
              <w:pStyle w:val="Tabellentext"/>
              <w:ind w:left="453" w:hanging="340"/>
            </w:pPr>
            <w:r>
              <w:t>3 =</w:t>
            </w:r>
            <w:r>
              <w:tab/>
              <w:t>Patient mit schwerer Allgemeinerkrankung</w:t>
            </w:r>
          </w:p>
          <w:p w14:paraId="2F6F486A" w14:textId="77777777" w:rsidR="000F0644" w:rsidRPr="00743DF3" w:rsidRDefault="00E251E1" w:rsidP="00177070">
            <w:pPr>
              <w:pStyle w:val="Tabellentext"/>
              <w:ind w:left="453" w:hanging="340"/>
            </w:pPr>
            <w:r>
              <w:t>4 =</w:t>
            </w:r>
            <w:r>
              <w:tab/>
              <w:t>Patient mit schwerer Allgemeinerkrankung, die eine ständige Lebensbedrohung darstellt</w:t>
            </w:r>
          </w:p>
          <w:p w14:paraId="5B39CE8B" w14:textId="77777777" w:rsidR="000F0644" w:rsidRPr="00743DF3" w:rsidRDefault="00E251E1" w:rsidP="00177070">
            <w:pPr>
              <w:pStyle w:val="Tabellentext"/>
              <w:ind w:left="453" w:hanging="340"/>
            </w:pPr>
            <w:r>
              <w:t>5 =</w:t>
            </w:r>
            <w:r>
              <w:tab/>
              <w:t>moribunder Patient, von dem nicht erwartet wird, dass er ohne Operation überlebt</w:t>
            </w:r>
          </w:p>
        </w:tc>
        <w:tc>
          <w:tcPr>
            <w:tcW w:w="1328" w:type="pct"/>
          </w:tcPr>
          <w:p w14:paraId="53B581A3" w14:textId="77777777" w:rsidR="000F0644" w:rsidRPr="00743DF3" w:rsidRDefault="00E251E1" w:rsidP="000361A4">
            <w:pPr>
              <w:pStyle w:val="Tabellentext"/>
            </w:pPr>
            <w:r>
              <w:t>ASA</w:t>
            </w:r>
          </w:p>
        </w:tc>
      </w:tr>
      <w:tr w:rsidR="00275B01" w:rsidRPr="00743DF3" w14:paraId="17165FE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500E55" w14:textId="77777777" w:rsidR="000F0644" w:rsidRPr="00743DF3" w:rsidRDefault="00E251E1" w:rsidP="000361A4">
            <w:pPr>
              <w:pStyle w:val="Tabellentext"/>
            </w:pPr>
            <w:r>
              <w:t>23:PROZ</w:t>
            </w:r>
          </w:p>
        </w:tc>
        <w:tc>
          <w:tcPr>
            <w:tcW w:w="1075" w:type="pct"/>
          </w:tcPr>
          <w:p w14:paraId="6C42BA0E" w14:textId="77777777" w:rsidR="000F0644" w:rsidRPr="00743DF3" w:rsidRDefault="00E251E1" w:rsidP="000361A4">
            <w:pPr>
              <w:pStyle w:val="Tabellentext"/>
            </w:pPr>
            <w:r>
              <w:t>Wundkontaminationsklas</w:t>
            </w:r>
            <w:r>
              <w:t>sifikation</w:t>
            </w:r>
          </w:p>
        </w:tc>
        <w:tc>
          <w:tcPr>
            <w:tcW w:w="326" w:type="pct"/>
          </w:tcPr>
          <w:p w14:paraId="56E88992" w14:textId="77777777" w:rsidR="000F0644" w:rsidRPr="00743DF3" w:rsidRDefault="00E251E1" w:rsidP="000361A4">
            <w:pPr>
              <w:pStyle w:val="Tabellentext"/>
            </w:pPr>
            <w:r>
              <w:t>M</w:t>
            </w:r>
          </w:p>
        </w:tc>
        <w:tc>
          <w:tcPr>
            <w:tcW w:w="1646" w:type="pct"/>
          </w:tcPr>
          <w:p w14:paraId="31F281D4" w14:textId="77777777" w:rsidR="000F0644" w:rsidRPr="00743DF3" w:rsidRDefault="00E251E1" w:rsidP="00177070">
            <w:pPr>
              <w:pStyle w:val="Tabellentext"/>
              <w:ind w:left="453" w:hanging="340"/>
            </w:pPr>
            <w:r>
              <w:t>1 =</w:t>
            </w:r>
            <w:r>
              <w:tab/>
              <w:t>aseptische Eingriffe</w:t>
            </w:r>
          </w:p>
          <w:p w14:paraId="3F6B690C" w14:textId="77777777" w:rsidR="000F0644" w:rsidRPr="00743DF3" w:rsidRDefault="00E251E1" w:rsidP="00177070">
            <w:pPr>
              <w:pStyle w:val="Tabellentext"/>
              <w:ind w:left="453" w:hanging="340"/>
            </w:pPr>
            <w:r>
              <w:t>2 =</w:t>
            </w:r>
            <w:r>
              <w:tab/>
              <w:t>bedingt aseptische Eingriffe</w:t>
            </w:r>
          </w:p>
          <w:p w14:paraId="16A9D2B2" w14:textId="77777777" w:rsidR="000F0644" w:rsidRPr="00743DF3" w:rsidRDefault="00E251E1" w:rsidP="00177070">
            <w:pPr>
              <w:pStyle w:val="Tabellentext"/>
              <w:ind w:left="453" w:hanging="340"/>
            </w:pPr>
            <w:r>
              <w:t>3 =</w:t>
            </w:r>
            <w:r>
              <w:tab/>
              <w:t>kontaminierte Eingriffe</w:t>
            </w:r>
          </w:p>
          <w:p w14:paraId="0C04A845" w14:textId="77777777" w:rsidR="000F0644" w:rsidRPr="00743DF3" w:rsidRDefault="00E251E1" w:rsidP="00177070">
            <w:pPr>
              <w:pStyle w:val="Tabellentext"/>
              <w:ind w:left="453" w:hanging="340"/>
            </w:pPr>
            <w:r>
              <w:t>4 =</w:t>
            </w:r>
            <w:r>
              <w:tab/>
              <w:t>septische Eingriffe</w:t>
            </w:r>
          </w:p>
        </w:tc>
        <w:tc>
          <w:tcPr>
            <w:tcW w:w="1328" w:type="pct"/>
          </w:tcPr>
          <w:p w14:paraId="29B81BFC" w14:textId="77777777" w:rsidR="000F0644" w:rsidRPr="00743DF3" w:rsidRDefault="00E251E1" w:rsidP="000361A4">
            <w:pPr>
              <w:pStyle w:val="Tabellentext"/>
            </w:pPr>
            <w:r>
              <w:t>PRAEOPCDC</w:t>
            </w:r>
          </w:p>
        </w:tc>
      </w:tr>
      <w:tr w:rsidR="00275B01" w:rsidRPr="00743DF3" w14:paraId="25698E7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68D93C" w14:textId="77777777" w:rsidR="000F0644" w:rsidRPr="00743DF3" w:rsidRDefault="00E251E1" w:rsidP="000361A4">
            <w:pPr>
              <w:pStyle w:val="Tabellentext"/>
            </w:pPr>
            <w:r>
              <w:t>24:PROZ</w:t>
            </w:r>
          </w:p>
        </w:tc>
        <w:tc>
          <w:tcPr>
            <w:tcW w:w="1075" w:type="pct"/>
          </w:tcPr>
          <w:p w14:paraId="6162A9DD" w14:textId="77777777" w:rsidR="000F0644" w:rsidRPr="00743DF3" w:rsidRDefault="00E251E1" w:rsidP="000361A4">
            <w:pPr>
              <w:pStyle w:val="Tabellentext"/>
            </w:pPr>
            <w:r>
              <w:t>Art des Eingriffs</w:t>
            </w:r>
          </w:p>
        </w:tc>
        <w:tc>
          <w:tcPr>
            <w:tcW w:w="326" w:type="pct"/>
          </w:tcPr>
          <w:p w14:paraId="211B5FAD" w14:textId="77777777" w:rsidR="000F0644" w:rsidRPr="00743DF3" w:rsidRDefault="00E251E1" w:rsidP="000361A4">
            <w:pPr>
              <w:pStyle w:val="Tabellentext"/>
            </w:pPr>
            <w:r>
              <w:t>M</w:t>
            </w:r>
          </w:p>
        </w:tc>
        <w:tc>
          <w:tcPr>
            <w:tcW w:w="1646" w:type="pct"/>
          </w:tcPr>
          <w:p w14:paraId="323221E7" w14:textId="77777777" w:rsidR="000F0644" w:rsidRPr="00743DF3" w:rsidRDefault="00E251E1" w:rsidP="00177070">
            <w:pPr>
              <w:pStyle w:val="Tabellentext"/>
              <w:ind w:left="453" w:hanging="340"/>
            </w:pPr>
            <w:r>
              <w:t>1 =</w:t>
            </w:r>
            <w:r>
              <w:tab/>
              <w:t>elektive Knie-Endoprothesen-Erstimplantation</w:t>
            </w:r>
          </w:p>
          <w:p w14:paraId="484B5B48" w14:textId="77777777" w:rsidR="000F0644" w:rsidRPr="00743DF3" w:rsidRDefault="00E251E1" w:rsidP="00177070">
            <w:pPr>
              <w:pStyle w:val="Tabellentext"/>
              <w:ind w:left="453" w:hanging="340"/>
            </w:pPr>
            <w:r>
              <w:t>2 =</w:t>
            </w:r>
            <w:r>
              <w:tab/>
              <w:t xml:space="preserve">einzeitiger Wechsel bzw. </w:t>
            </w:r>
            <w:r>
              <w:t>Komponentenwechsel</w:t>
            </w:r>
          </w:p>
          <w:p w14:paraId="0DF9B41F" w14:textId="77777777" w:rsidR="000F0644" w:rsidRPr="00743DF3" w:rsidRDefault="00E251E1" w:rsidP="00177070">
            <w:pPr>
              <w:pStyle w:val="Tabellentext"/>
              <w:ind w:left="453" w:hanging="340"/>
            </w:pPr>
            <w:r>
              <w:t>3 =</w:t>
            </w:r>
            <w:r>
              <w:tab/>
              <w:t>Reimplantationen im Rahmen eines zweizeitigen Wechsels bzw. Komponentenwechsels</w:t>
            </w:r>
          </w:p>
        </w:tc>
        <w:tc>
          <w:tcPr>
            <w:tcW w:w="1328" w:type="pct"/>
          </w:tcPr>
          <w:p w14:paraId="3F7FD05E" w14:textId="77777777" w:rsidR="000F0644" w:rsidRPr="00743DF3" w:rsidRDefault="00E251E1" w:rsidP="000361A4">
            <w:pPr>
              <w:pStyle w:val="Tabellentext"/>
            </w:pPr>
            <w:r>
              <w:t>ARTEINGRIFFKNIE</w:t>
            </w:r>
          </w:p>
        </w:tc>
      </w:tr>
      <w:tr w:rsidR="00275B01" w:rsidRPr="00743DF3" w14:paraId="14681E5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8AA59F" w14:textId="77777777" w:rsidR="000F0644" w:rsidRPr="00743DF3" w:rsidRDefault="00E251E1" w:rsidP="000361A4">
            <w:pPr>
              <w:pStyle w:val="Tabellentext"/>
            </w:pPr>
            <w:r>
              <w:t>35:E</w:t>
            </w:r>
          </w:p>
        </w:tc>
        <w:tc>
          <w:tcPr>
            <w:tcW w:w="1075" w:type="pct"/>
          </w:tcPr>
          <w:p w14:paraId="2B00A86B" w14:textId="77777777" w:rsidR="000F0644" w:rsidRPr="00743DF3" w:rsidRDefault="00E251E1" w:rsidP="000361A4">
            <w:pPr>
              <w:pStyle w:val="Tabellentext"/>
            </w:pPr>
            <w:r>
              <w:t>Wurde die Implantation einer unikondylären Schlittenprothese durchgeführt?</w:t>
            </w:r>
          </w:p>
        </w:tc>
        <w:tc>
          <w:tcPr>
            <w:tcW w:w="326" w:type="pct"/>
          </w:tcPr>
          <w:p w14:paraId="5349DAAD" w14:textId="77777777" w:rsidR="000F0644" w:rsidRPr="00743DF3" w:rsidRDefault="00E251E1" w:rsidP="000361A4">
            <w:pPr>
              <w:pStyle w:val="Tabellentext"/>
            </w:pPr>
            <w:r>
              <w:t>M</w:t>
            </w:r>
          </w:p>
        </w:tc>
        <w:tc>
          <w:tcPr>
            <w:tcW w:w="1646" w:type="pct"/>
          </w:tcPr>
          <w:p w14:paraId="5356F577" w14:textId="77777777" w:rsidR="000F0644" w:rsidRPr="00743DF3" w:rsidRDefault="00E251E1" w:rsidP="00177070">
            <w:pPr>
              <w:pStyle w:val="Tabellentext"/>
              <w:ind w:left="453" w:hanging="340"/>
            </w:pPr>
            <w:r>
              <w:t>0 =</w:t>
            </w:r>
            <w:r>
              <w:tab/>
              <w:t>nein</w:t>
            </w:r>
          </w:p>
          <w:p w14:paraId="4A13AF2C" w14:textId="77777777" w:rsidR="000F0644" w:rsidRPr="00743DF3" w:rsidRDefault="00E251E1" w:rsidP="00177070">
            <w:pPr>
              <w:pStyle w:val="Tabellentext"/>
              <w:ind w:left="453" w:hanging="340"/>
            </w:pPr>
            <w:r>
              <w:t>1 =</w:t>
            </w:r>
            <w:r>
              <w:tab/>
              <w:t>ja</w:t>
            </w:r>
          </w:p>
        </w:tc>
        <w:tc>
          <w:tcPr>
            <w:tcW w:w="1328" w:type="pct"/>
          </w:tcPr>
          <w:p w14:paraId="7033F5C3" w14:textId="77777777" w:rsidR="000F0644" w:rsidRPr="00743DF3" w:rsidRDefault="00E251E1" w:rsidP="000361A4">
            <w:pPr>
              <w:pStyle w:val="Tabellentext"/>
            </w:pPr>
            <w:r>
              <w:t>KNIESCHLITTEN</w:t>
            </w:r>
          </w:p>
        </w:tc>
      </w:tr>
      <w:tr w:rsidR="00275B01" w:rsidRPr="00743DF3" w14:paraId="7AA537E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5FF997" w14:textId="77777777" w:rsidR="000F0644" w:rsidRPr="00743DF3" w:rsidRDefault="00E251E1" w:rsidP="000361A4">
            <w:pPr>
              <w:pStyle w:val="Tabellentext"/>
            </w:pPr>
            <w:r>
              <w:t>41:W</w:t>
            </w:r>
          </w:p>
        </w:tc>
        <w:tc>
          <w:tcPr>
            <w:tcW w:w="1075" w:type="pct"/>
          </w:tcPr>
          <w:p w14:paraId="71F712D5" w14:textId="77777777" w:rsidR="000F0644" w:rsidRPr="00743DF3" w:rsidRDefault="00E251E1" w:rsidP="000361A4">
            <w:pPr>
              <w:pStyle w:val="Tabellentext"/>
            </w:pPr>
            <w:r>
              <w:t>positive Entzündun</w:t>
            </w:r>
            <w:r>
              <w:t xml:space="preserve">gszeichen im Labor vor </w:t>
            </w:r>
            <w:r>
              <w:lastRenderedPageBreak/>
              <w:t>der Prothesenexplantation (BSG, CRP, Leukozyten)</w:t>
            </w:r>
          </w:p>
        </w:tc>
        <w:tc>
          <w:tcPr>
            <w:tcW w:w="326" w:type="pct"/>
          </w:tcPr>
          <w:p w14:paraId="2E9A74AF" w14:textId="77777777" w:rsidR="000F0644" w:rsidRPr="00743DF3" w:rsidRDefault="00E251E1" w:rsidP="000361A4">
            <w:pPr>
              <w:pStyle w:val="Tabellentext"/>
            </w:pPr>
            <w:r>
              <w:lastRenderedPageBreak/>
              <w:t>M</w:t>
            </w:r>
          </w:p>
        </w:tc>
        <w:tc>
          <w:tcPr>
            <w:tcW w:w="1646" w:type="pct"/>
          </w:tcPr>
          <w:p w14:paraId="767B286D" w14:textId="77777777" w:rsidR="000F0644" w:rsidRPr="00743DF3" w:rsidRDefault="00E251E1" w:rsidP="00177070">
            <w:pPr>
              <w:pStyle w:val="Tabellentext"/>
              <w:ind w:left="453" w:hanging="340"/>
            </w:pPr>
            <w:r>
              <w:t>0 =</w:t>
            </w:r>
            <w:r>
              <w:tab/>
              <w:t>nein</w:t>
            </w:r>
          </w:p>
          <w:p w14:paraId="6DCAC90B" w14:textId="77777777" w:rsidR="000F0644" w:rsidRPr="00743DF3" w:rsidRDefault="00E251E1" w:rsidP="00177070">
            <w:pPr>
              <w:pStyle w:val="Tabellentext"/>
              <w:ind w:left="453" w:hanging="340"/>
            </w:pPr>
            <w:r>
              <w:t>1 =</w:t>
            </w:r>
            <w:r>
              <w:tab/>
              <w:t>ja</w:t>
            </w:r>
          </w:p>
        </w:tc>
        <w:tc>
          <w:tcPr>
            <w:tcW w:w="1328" w:type="pct"/>
          </w:tcPr>
          <w:p w14:paraId="178F971F" w14:textId="77777777" w:rsidR="000F0644" w:rsidRPr="00743DF3" w:rsidRDefault="00E251E1" w:rsidP="000361A4">
            <w:pPr>
              <w:pStyle w:val="Tabellentext"/>
            </w:pPr>
            <w:r>
              <w:t>ENTZZEICHEN</w:t>
            </w:r>
          </w:p>
        </w:tc>
      </w:tr>
      <w:tr w:rsidR="00275B01" w:rsidRPr="00743DF3" w14:paraId="5A6D796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5FA417" w14:textId="77777777" w:rsidR="000F0644" w:rsidRPr="00743DF3" w:rsidRDefault="00E251E1" w:rsidP="000361A4">
            <w:pPr>
              <w:pStyle w:val="Tabellentext"/>
            </w:pPr>
            <w:r>
              <w:t>44.9:W</w:t>
            </w:r>
          </w:p>
        </w:tc>
        <w:tc>
          <w:tcPr>
            <w:tcW w:w="1075" w:type="pct"/>
          </w:tcPr>
          <w:p w14:paraId="0326DF4D" w14:textId="77777777" w:rsidR="000F0644" w:rsidRPr="00743DF3" w:rsidRDefault="00E251E1" w:rsidP="000361A4">
            <w:pPr>
              <w:pStyle w:val="Tabellentext"/>
            </w:pPr>
            <w:r>
              <w:t>periprothetische Fraktur</w:t>
            </w:r>
          </w:p>
        </w:tc>
        <w:tc>
          <w:tcPr>
            <w:tcW w:w="326" w:type="pct"/>
          </w:tcPr>
          <w:p w14:paraId="05513164" w14:textId="77777777" w:rsidR="000F0644" w:rsidRPr="00743DF3" w:rsidRDefault="00E251E1" w:rsidP="000361A4">
            <w:pPr>
              <w:pStyle w:val="Tabellentext"/>
            </w:pPr>
            <w:r>
              <w:t>K</w:t>
            </w:r>
          </w:p>
        </w:tc>
        <w:tc>
          <w:tcPr>
            <w:tcW w:w="1646" w:type="pct"/>
          </w:tcPr>
          <w:p w14:paraId="16E08773" w14:textId="77777777" w:rsidR="000F0644" w:rsidRPr="00743DF3" w:rsidRDefault="00E251E1" w:rsidP="00177070">
            <w:pPr>
              <w:pStyle w:val="Tabellentext"/>
              <w:ind w:left="453" w:hanging="340"/>
            </w:pPr>
            <w:r>
              <w:t>1 =</w:t>
            </w:r>
            <w:r>
              <w:tab/>
              <w:t>ja</w:t>
            </w:r>
          </w:p>
        </w:tc>
        <w:tc>
          <w:tcPr>
            <w:tcW w:w="1328" w:type="pct"/>
          </w:tcPr>
          <w:p w14:paraId="3EB90123" w14:textId="77777777" w:rsidR="000F0644" w:rsidRPr="00743DF3" w:rsidRDefault="00E251E1" w:rsidP="000361A4">
            <w:pPr>
              <w:pStyle w:val="Tabellentext"/>
            </w:pPr>
            <w:r>
              <w:t>PERIFRAKTUR</w:t>
            </w:r>
          </w:p>
        </w:tc>
      </w:tr>
      <w:tr w:rsidR="00275B01" w:rsidRPr="00743DF3" w14:paraId="607CEA5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D7A3A3" w14:textId="77777777" w:rsidR="000F0644" w:rsidRPr="00743DF3" w:rsidRDefault="00E251E1" w:rsidP="000361A4">
            <w:pPr>
              <w:pStyle w:val="Tabellentext"/>
            </w:pPr>
            <w:r>
              <w:t>56:B</w:t>
            </w:r>
          </w:p>
        </w:tc>
        <w:tc>
          <w:tcPr>
            <w:tcW w:w="1075" w:type="pct"/>
          </w:tcPr>
          <w:p w14:paraId="4FAD6CAB" w14:textId="77777777" w:rsidR="000F0644" w:rsidRPr="00743DF3" w:rsidRDefault="00E251E1" w:rsidP="000361A4">
            <w:pPr>
              <w:pStyle w:val="Tabellentext"/>
            </w:pPr>
            <w:r>
              <w:t>Gehstrecke bei Entlassung</w:t>
            </w:r>
          </w:p>
        </w:tc>
        <w:tc>
          <w:tcPr>
            <w:tcW w:w="326" w:type="pct"/>
          </w:tcPr>
          <w:p w14:paraId="4B2ECEC3" w14:textId="77777777" w:rsidR="000F0644" w:rsidRPr="00743DF3" w:rsidRDefault="00E251E1" w:rsidP="000361A4">
            <w:pPr>
              <w:pStyle w:val="Tabellentext"/>
            </w:pPr>
            <w:r>
              <w:t>K</w:t>
            </w:r>
          </w:p>
        </w:tc>
        <w:tc>
          <w:tcPr>
            <w:tcW w:w="1646" w:type="pct"/>
          </w:tcPr>
          <w:p w14:paraId="5DBEE53B" w14:textId="77777777" w:rsidR="000F0644" w:rsidRPr="00743DF3" w:rsidRDefault="00E251E1" w:rsidP="00177070">
            <w:pPr>
              <w:pStyle w:val="Tabellentext"/>
              <w:ind w:left="453" w:hanging="340"/>
            </w:pPr>
            <w:r>
              <w:t>1 =</w:t>
            </w:r>
            <w:r>
              <w:tab/>
              <w:t>unbegrenzt (&gt; 500m)</w:t>
            </w:r>
          </w:p>
          <w:p w14:paraId="7F6CF2D4" w14:textId="77777777" w:rsidR="000F0644" w:rsidRPr="00743DF3" w:rsidRDefault="00E251E1" w:rsidP="00177070">
            <w:pPr>
              <w:pStyle w:val="Tabellentext"/>
              <w:ind w:left="453" w:hanging="340"/>
            </w:pPr>
            <w:r>
              <w:t>2 =</w:t>
            </w:r>
            <w:r>
              <w:tab/>
              <w:t>Gehen am Stück bis 500m möglich</w:t>
            </w:r>
          </w:p>
          <w:p w14:paraId="11ACAC86" w14:textId="77777777" w:rsidR="000F0644" w:rsidRPr="00743DF3" w:rsidRDefault="00E251E1" w:rsidP="00177070">
            <w:pPr>
              <w:pStyle w:val="Tabellentext"/>
              <w:ind w:left="453" w:hanging="340"/>
            </w:pPr>
            <w:r>
              <w:t>3 =</w:t>
            </w:r>
            <w:r>
              <w:tab/>
            </w:r>
            <w:r>
              <w:t>auf der Stationsebene mobil (50m werden erreicht)</w:t>
            </w:r>
          </w:p>
          <w:p w14:paraId="28634DBF" w14:textId="77777777" w:rsidR="000F0644" w:rsidRPr="00743DF3" w:rsidRDefault="00E251E1" w:rsidP="00177070">
            <w:pPr>
              <w:pStyle w:val="Tabellentext"/>
              <w:ind w:left="453" w:hanging="340"/>
            </w:pPr>
            <w:r>
              <w:t>4 =</w:t>
            </w:r>
            <w:r>
              <w:tab/>
              <w:t>im Zimmer mobil</w:t>
            </w:r>
          </w:p>
          <w:p w14:paraId="04AA73A7" w14:textId="77777777" w:rsidR="000F0644" w:rsidRPr="00743DF3" w:rsidRDefault="00E251E1" w:rsidP="00177070">
            <w:pPr>
              <w:pStyle w:val="Tabellentext"/>
              <w:ind w:left="453" w:hanging="340"/>
            </w:pPr>
            <w:r>
              <w:t>5 =</w:t>
            </w:r>
            <w:r>
              <w:tab/>
              <w:t>immobil</w:t>
            </w:r>
          </w:p>
        </w:tc>
        <w:tc>
          <w:tcPr>
            <w:tcW w:w="1328" w:type="pct"/>
          </w:tcPr>
          <w:p w14:paraId="1A238A4A" w14:textId="77777777" w:rsidR="000F0644" w:rsidRPr="00743DF3" w:rsidRDefault="00E251E1" w:rsidP="000361A4">
            <w:pPr>
              <w:pStyle w:val="Tabellentext"/>
            </w:pPr>
            <w:r>
              <w:t>GEHSTRECKEENTL</w:t>
            </w:r>
          </w:p>
        </w:tc>
      </w:tr>
      <w:tr w:rsidR="00275B01" w:rsidRPr="00743DF3" w14:paraId="7C712D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36BA96" w14:textId="77777777" w:rsidR="000F0644" w:rsidRPr="00743DF3" w:rsidRDefault="00E251E1" w:rsidP="000361A4">
            <w:pPr>
              <w:pStyle w:val="Tabellentext"/>
            </w:pPr>
            <w:r>
              <w:t>57:B</w:t>
            </w:r>
          </w:p>
        </w:tc>
        <w:tc>
          <w:tcPr>
            <w:tcW w:w="1075" w:type="pct"/>
          </w:tcPr>
          <w:p w14:paraId="55A0E20F" w14:textId="77777777" w:rsidR="000F0644" w:rsidRPr="00743DF3" w:rsidRDefault="00E251E1" w:rsidP="000361A4">
            <w:pPr>
              <w:pStyle w:val="Tabellentext"/>
            </w:pPr>
            <w:r>
              <w:t>Gehhilfen bei Entlassung</w:t>
            </w:r>
          </w:p>
        </w:tc>
        <w:tc>
          <w:tcPr>
            <w:tcW w:w="326" w:type="pct"/>
          </w:tcPr>
          <w:p w14:paraId="180D43ED" w14:textId="77777777" w:rsidR="000F0644" w:rsidRPr="00743DF3" w:rsidRDefault="00E251E1" w:rsidP="000361A4">
            <w:pPr>
              <w:pStyle w:val="Tabellentext"/>
            </w:pPr>
            <w:r>
              <w:t>K</w:t>
            </w:r>
          </w:p>
        </w:tc>
        <w:tc>
          <w:tcPr>
            <w:tcW w:w="1646" w:type="pct"/>
          </w:tcPr>
          <w:p w14:paraId="4FF392D8" w14:textId="77777777" w:rsidR="000F0644" w:rsidRPr="00743DF3" w:rsidRDefault="00E251E1" w:rsidP="00177070">
            <w:pPr>
              <w:pStyle w:val="Tabellentext"/>
              <w:ind w:left="453" w:hanging="340"/>
            </w:pPr>
            <w:r>
              <w:t>0 =</w:t>
            </w:r>
            <w:r>
              <w:tab/>
              <w:t>keine</w:t>
            </w:r>
          </w:p>
          <w:p w14:paraId="4E5547B4" w14:textId="77777777" w:rsidR="000F0644" w:rsidRPr="00743DF3" w:rsidRDefault="00E251E1" w:rsidP="00177070">
            <w:pPr>
              <w:pStyle w:val="Tabellentext"/>
              <w:ind w:left="453" w:hanging="340"/>
            </w:pPr>
            <w:r>
              <w:t>1 =</w:t>
            </w:r>
            <w:r>
              <w:tab/>
              <w:t>Unterarmgehstützen/​Gehstock</w:t>
            </w:r>
          </w:p>
          <w:p w14:paraId="38AC990F" w14:textId="77777777" w:rsidR="000F0644" w:rsidRPr="00743DF3" w:rsidRDefault="00E251E1" w:rsidP="00177070">
            <w:pPr>
              <w:pStyle w:val="Tabellentext"/>
              <w:ind w:left="453" w:hanging="340"/>
            </w:pPr>
            <w:r>
              <w:t>2 =</w:t>
            </w:r>
            <w:r>
              <w:tab/>
              <w:t>Rollator/​Gehbock</w:t>
            </w:r>
          </w:p>
          <w:p w14:paraId="5078B807" w14:textId="77777777" w:rsidR="000F0644" w:rsidRPr="00743DF3" w:rsidRDefault="00E251E1" w:rsidP="00177070">
            <w:pPr>
              <w:pStyle w:val="Tabellentext"/>
              <w:ind w:left="453" w:hanging="340"/>
            </w:pPr>
            <w:r>
              <w:t>3 =</w:t>
            </w:r>
            <w:r>
              <w:tab/>
              <w:t>Rollstuhl</w:t>
            </w:r>
          </w:p>
          <w:p w14:paraId="4238CDBE" w14:textId="77777777" w:rsidR="000F0644" w:rsidRPr="00743DF3" w:rsidRDefault="00E251E1" w:rsidP="00177070">
            <w:pPr>
              <w:pStyle w:val="Tabellentext"/>
              <w:ind w:left="453" w:hanging="340"/>
            </w:pPr>
            <w:r>
              <w:t>4 =</w:t>
            </w:r>
            <w:r>
              <w:tab/>
              <w:t>bettlägerig</w:t>
            </w:r>
          </w:p>
        </w:tc>
        <w:tc>
          <w:tcPr>
            <w:tcW w:w="1328" w:type="pct"/>
          </w:tcPr>
          <w:p w14:paraId="1839CCC4" w14:textId="77777777" w:rsidR="000F0644" w:rsidRPr="00743DF3" w:rsidRDefault="00E251E1" w:rsidP="000361A4">
            <w:pPr>
              <w:pStyle w:val="Tabellentext"/>
            </w:pPr>
            <w:r>
              <w:t>GEHHILFEENTL</w:t>
            </w:r>
          </w:p>
        </w:tc>
      </w:tr>
      <w:tr w:rsidR="00275B01" w:rsidRPr="00743DF3" w14:paraId="0D2D481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E7BD15" w14:textId="77777777" w:rsidR="000F0644" w:rsidRPr="00743DF3" w:rsidRDefault="00E251E1" w:rsidP="000361A4">
            <w:pPr>
              <w:pStyle w:val="Tabellentext"/>
            </w:pPr>
            <w:r>
              <w:t>59:B</w:t>
            </w:r>
          </w:p>
        </w:tc>
        <w:tc>
          <w:tcPr>
            <w:tcW w:w="1075" w:type="pct"/>
          </w:tcPr>
          <w:p w14:paraId="014DA16E" w14:textId="77777777" w:rsidR="000F0644" w:rsidRPr="00743DF3" w:rsidRDefault="00E251E1" w:rsidP="000361A4">
            <w:pPr>
              <w:pStyle w:val="Tabellentext"/>
            </w:pPr>
            <w:r>
              <w:t>Entlassungsgrund</w:t>
            </w:r>
          </w:p>
        </w:tc>
        <w:tc>
          <w:tcPr>
            <w:tcW w:w="326" w:type="pct"/>
          </w:tcPr>
          <w:p w14:paraId="1A36A16D" w14:textId="77777777" w:rsidR="000F0644" w:rsidRPr="00743DF3" w:rsidRDefault="00E251E1" w:rsidP="000361A4">
            <w:pPr>
              <w:pStyle w:val="Tabellentext"/>
            </w:pPr>
            <w:r>
              <w:t>M</w:t>
            </w:r>
          </w:p>
        </w:tc>
        <w:tc>
          <w:tcPr>
            <w:tcW w:w="1646" w:type="pct"/>
          </w:tcPr>
          <w:p w14:paraId="3CDB895F" w14:textId="77777777" w:rsidR="000F0644" w:rsidRPr="00743DF3" w:rsidRDefault="00E251E1" w:rsidP="00177070">
            <w:pPr>
              <w:pStyle w:val="Tabellentext"/>
              <w:ind w:left="453" w:hanging="340"/>
            </w:pPr>
            <w:r>
              <w:t>s. Anhang: EntlGrund</w:t>
            </w:r>
          </w:p>
        </w:tc>
        <w:tc>
          <w:tcPr>
            <w:tcW w:w="1328" w:type="pct"/>
          </w:tcPr>
          <w:p w14:paraId="4D31DE63" w14:textId="77777777" w:rsidR="000F0644" w:rsidRPr="00743DF3" w:rsidRDefault="00E251E1" w:rsidP="000361A4">
            <w:pPr>
              <w:pStyle w:val="Tabellentext"/>
            </w:pPr>
            <w:r>
              <w:t>ENTLGRUND</w:t>
            </w:r>
          </w:p>
        </w:tc>
      </w:tr>
      <w:tr w:rsidR="00275B01" w:rsidRPr="00743DF3" w14:paraId="0B286D1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D33892D" w14:textId="77777777" w:rsidR="000F0644" w:rsidRPr="00743DF3" w:rsidRDefault="00E251E1" w:rsidP="000361A4">
            <w:pPr>
              <w:pStyle w:val="Tabellentext"/>
            </w:pPr>
            <w:r>
              <w:t>EF*</w:t>
            </w:r>
          </w:p>
        </w:tc>
        <w:tc>
          <w:tcPr>
            <w:tcW w:w="1075" w:type="pct"/>
          </w:tcPr>
          <w:p w14:paraId="5D224FA0" w14:textId="77777777" w:rsidR="000F0644" w:rsidRPr="00743DF3" w:rsidRDefault="00E251E1" w:rsidP="000361A4">
            <w:pPr>
              <w:pStyle w:val="Tabellentext"/>
            </w:pPr>
            <w:r>
              <w:t>Patientenalter am Aufnahmetag in Jahren</w:t>
            </w:r>
          </w:p>
        </w:tc>
        <w:tc>
          <w:tcPr>
            <w:tcW w:w="326" w:type="pct"/>
          </w:tcPr>
          <w:p w14:paraId="08558385" w14:textId="77777777" w:rsidR="000F0644" w:rsidRPr="00743DF3" w:rsidRDefault="00E251E1" w:rsidP="000361A4">
            <w:pPr>
              <w:pStyle w:val="Tabellentext"/>
            </w:pPr>
            <w:r>
              <w:t>-</w:t>
            </w:r>
          </w:p>
        </w:tc>
        <w:tc>
          <w:tcPr>
            <w:tcW w:w="1646" w:type="pct"/>
          </w:tcPr>
          <w:p w14:paraId="53A3495A" w14:textId="77777777" w:rsidR="000F0644" w:rsidRPr="00743DF3" w:rsidRDefault="00E251E1" w:rsidP="00177070">
            <w:pPr>
              <w:pStyle w:val="Tabellentext"/>
              <w:ind w:left="453" w:hanging="340"/>
            </w:pPr>
            <w:r>
              <w:t>alter(GEBDATUM;AUFNDATUM)</w:t>
            </w:r>
          </w:p>
        </w:tc>
        <w:tc>
          <w:tcPr>
            <w:tcW w:w="1328" w:type="pct"/>
          </w:tcPr>
          <w:p w14:paraId="3A41D8D6" w14:textId="77777777" w:rsidR="000F0644" w:rsidRPr="00743DF3" w:rsidRDefault="00E251E1" w:rsidP="000361A4">
            <w:pPr>
              <w:pStyle w:val="Tabellentext"/>
            </w:pPr>
            <w:r>
              <w:t>alter</w:t>
            </w:r>
          </w:p>
        </w:tc>
      </w:tr>
      <w:tr w:rsidR="00275B01" w:rsidRPr="00743DF3" w14:paraId="1B62257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8EE2C61" w14:textId="77777777" w:rsidR="000F0644" w:rsidRPr="00743DF3" w:rsidRDefault="00E251E1" w:rsidP="000361A4">
            <w:pPr>
              <w:pStyle w:val="Tabellentext"/>
            </w:pPr>
            <w:r>
              <w:t>EF*</w:t>
            </w:r>
          </w:p>
        </w:tc>
        <w:tc>
          <w:tcPr>
            <w:tcW w:w="1075" w:type="pct"/>
          </w:tcPr>
          <w:p w14:paraId="542945FA" w14:textId="77777777" w:rsidR="000F0644" w:rsidRPr="00743DF3" w:rsidRDefault="00E251E1" w:rsidP="000361A4">
            <w:pPr>
              <w:pStyle w:val="Tabellentext"/>
            </w:pPr>
            <w:r>
              <w:t>Postoperative Verweildauer: Differenz in Tagen</w:t>
            </w:r>
          </w:p>
        </w:tc>
        <w:tc>
          <w:tcPr>
            <w:tcW w:w="326" w:type="pct"/>
          </w:tcPr>
          <w:p w14:paraId="4E6E5F43" w14:textId="77777777" w:rsidR="000F0644" w:rsidRPr="00743DF3" w:rsidRDefault="00E251E1" w:rsidP="000361A4">
            <w:pPr>
              <w:pStyle w:val="Tabellentext"/>
            </w:pPr>
            <w:r>
              <w:t>-</w:t>
            </w:r>
          </w:p>
        </w:tc>
        <w:tc>
          <w:tcPr>
            <w:tcW w:w="1646" w:type="pct"/>
          </w:tcPr>
          <w:p w14:paraId="7B496634" w14:textId="77777777" w:rsidR="000F0644" w:rsidRPr="00743DF3" w:rsidRDefault="00E251E1" w:rsidP="00177070">
            <w:pPr>
              <w:pStyle w:val="Tabellentext"/>
              <w:ind w:left="453" w:hanging="340"/>
            </w:pPr>
            <w:r>
              <w:t>ENTLDATUM - OPDATUM</w:t>
            </w:r>
          </w:p>
        </w:tc>
        <w:tc>
          <w:tcPr>
            <w:tcW w:w="1328" w:type="pct"/>
          </w:tcPr>
          <w:p w14:paraId="49E2C310" w14:textId="77777777" w:rsidR="000F0644" w:rsidRPr="00743DF3" w:rsidRDefault="00E251E1" w:rsidP="000361A4">
            <w:pPr>
              <w:pStyle w:val="Tabellentext"/>
            </w:pPr>
            <w:r>
              <w:t>poopvwdauer</w:t>
            </w:r>
          </w:p>
        </w:tc>
      </w:tr>
    </w:tbl>
    <w:p w14:paraId="1F44FCBC" w14:textId="77777777" w:rsidR="00A53F02" w:rsidRDefault="00E251E1" w:rsidP="00A53F02">
      <w:pPr>
        <w:spacing w:after="0"/>
        <w:rPr>
          <w:sz w:val="14"/>
          <w:szCs w:val="14"/>
        </w:rPr>
      </w:pPr>
      <w:r w:rsidRPr="003021AF">
        <w:rPr>
          <w:sz w:val="14"/>
          <w:szCs w:val="14"/>
        </w:rPr>
        <w:t>*Ersatzfeld im Exportformat</w:t>
      </w:r>
    </w:p>
    <w:p w14:paraId="34A08759" w14:textId="77777777" w:rsidR="00E46E82" w:rsidRDefault="00E46E82">
      <w:pPr>
        <w:sectPr w:rsidR="00E46E82" w:rsidSect="00163BAC">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0D752D03" w14:textId="77777777" w:rsidR="0094520C" w:rsidRDefault="00E251E1"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59E8D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4C9119" w14:textId="77777777" w:rsidR="000517F0" w:rsidRPr="000517F0" w:rsidRDefault="00E251E1" w:rsidP="009A4847">
            <w:pPr>
              <w:pStyle w:val="Tabellenkopf"/>
            </w:pPr>
            <w:r>
              <w:t>ID</w:t>
            </w:r>
          </w:p>
        </w:tc>
        <w:tc>
          <w:tcPr>
            <w:tcW w:w="5885" w:type="dxa"/>
          </w:tcPr>
          <w:p w14:paraId="0B675117"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54028</w:t>
            </w:r>
          </w:p>
        </w:tc>
      </w:tr>
      <w:tr w:rsidR="000955B5" w14:paraId="2BE3B2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9950E0" w14:textId="77777777" w:rsidR="000955B5" w:rsidRDefault="00E251E1" w:rsidP="009A4847">
            <w:pPr>
              <w:pStyle w:val="Tabellenkopf"/>
            </w:pPr>
            <w:r>
              <w:t>Bezeichnung</w:t>
            </w:r>
          </w:p>
        </w:tc>
        <w:tc>
          <w:tcPr>
            <w:tcW w:w="5885" w:type="dxa"/>
          </w:tcPr>
          <w:p w14:paraId="5AC0A76C"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Gehunfähigkeit bei Entlassung</w:t>
            </w:r>
          </w:p>
        </w:tc>
      </w:tr>
      <w:tr w:rsidR="000955B5" w14:paraId="1D68B3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40D16B" w14:textId="77777777" w:rsidR="000955B5" w:rsidRDefault="00E251E1" w:rsidP="009A4847">
            <w:pPr>
              <w:pStyle w:val="Tabellenkopf"/>
            </w:pPr>
            <w:r>
              <w:t>Indikator</w:t>
            </w:r>
            <w:r>
              <w:t>typ</w:t>
            </w:r>
          </w:p>
        </w:tc>
        <w:tc>
          <w:tcPr>
            <w:tcW w:w="5885" w:type="dxa"/>
          </w:tcPr>
          <w:p w14:paraId="26AEDD33"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5758A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BB7517" w14:textId="77777777" w:rsidR="000955B5" w:rsidRDefault="00E251E1" w:rsidP="000955B5">
            <w:pPr>
              <w:pStyle w:val="Tabellenkopf"/>
            </w:pPr>
            <w:r>
              <w:t>Art des Wertes</w:t>
            </w:r>
          </w:p>
        </w:tc>
        <w:tc>
          <w:tcPr>
            <w:tcW w:w="5885" w:type="dxa"/>
          </w:tcPr>
          <w:p w14:paraId="3687DEA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065F7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56F3A8" w14:textId="77777777" w:rsidR="000955B5" w:rsidRDefault="00E251E1" w:rsidP="000955B5">
            <w:pPr>
              <w:pStyle w:val="Tabellenkopf"/>
            </w:pPr>
            <w:r>
              <w:t>Bezug zum Verfahren</w:t>
            </w:r>
          </w:p>
        </w:tc>
        <w:tc>
          <w:tcPr>
            <w:tcW w:w="5885" w:type="dxa"/>
          </w:tcPr>
          <w:p w14:paraId="77CE4CD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7AAD3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D4897F" w14:textId="77777777" w:rsidR="000955B5" w:rsidRDefault="00E251E1" w:rsidP="000955B5">
            <w:pPr>
              <w:pStyle w:val="Tabellenkopf"/>
            </w:pPr>
            <w:r>
              <w:t>Berechnun</w:t>
            </w:r>
            <w:r>
              <w:t>gsart</w:t>
            </w:r>
          </w:p>
        </w:tc>
        <w:tc>
          <w:tcPr>
            <w:tcW w:w="5885" w:type="dxa"/>
          </w:tcPr>
          <w:p w14:paraId="4EAB961E"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6388EC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8427C3" w14:textId="77777777" w:rsidR="000955B5" w:rsidRDefault="00E251E1" w:rsidP="000955B5">
            <w:pPr>
              <w:pStyle w:val="Tabellenkopf"/>
            </w:pPr>
            <w:r>
              <w:t>Referenzbereich 2019</w:t>
            </w:r>
          </w:p>
        </w:tc>
        <w:tc>
          <w:tcPr>
            <w:tcW w:w="5885" w:type="dxa"/>
          </w:tcPr>
          <w:p w14:paraId="6BF650DC" w14:textId="777859BD"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50" w:author="IQTIG" w:date="2020-04-27T15:05:00Z">
              <w:r w:rsidR="00157B77">
                <w:delText>x</w:delText>
              </w:r>
            </w:del>
            <w:ins w:id="51" w:author="IQTIG" w:date="2020-04-27T15:05:00Z">
              <w:r>
                <w:t>4,24</w:t>
              </w:r>
            </w:ins>
            <w:r>
              <w:t xml:space="preserve"> (95. Perzentil)</w:t>
            </w:r>
          </w:p>
        </w:tc>
      </w:tr>
      <w:tr w:rsidR="000955B5" w14:paraId="3151DD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F054A7" w14:textId="77777777" w:rsidR="000955B5" w:rsidRDefault="00E251E1" w:rsidP="00CA48E9">
            <w:pPr>
              <w:pStyle w:val="Tabellenkopf"/>
            </w:pPr>
            <w:r w:rsidRPr="00E37ACC">
              <w:t xml:space="preserve">Referenzbereich </w:t>
            </w:r>
            <w:r>
              <w:t>2018</w:t>
            </w:r>
          </w:p>
        </w:tc>
        <w:tc>
          <w:tcPr>
            <w:tcW w:w="5885" w:type="dxa"/>
          </w:tcPr>
          <w:p w14:paraId="1CEC53A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3,79 (95. Perzentil)</w:t>
            </w:r>
          </w:p>
        </w:tc>
      </w:tr>
      <w:tr w:rsidR="000955B5" w14:paraId="07A560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BE5F8C" w14:textId="77777777" w:rsidR="000955B5" w:rsidRDefault="00E251E1" w:rsidP="000955B5">
            <w:pPr>
              <w:pStyle w:val="Tabellenkopf"/>
            </w:pPr>
            <w:r>
              <w:t>Erläuterung zum Referenzbereich 2019</w:t>
            </w:r>
          </w:p>
        </w:tc>
        <w:tc>
          <w:tcPr>
            <w:tcW w:w="5885" w:type="dxa"/>
          </w:tcPr>
          <w:p w14:paraId="1E644485"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6918E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7FAB68" w14:textId="77777777" w:rsidR="000955B5" w:rsidRDefault="00E251E1" w:rsidP="000955B5">
            <w:pPr>
              <w:pStyle w:val="Tabellenkopf"/>
            </w:pPr>
            <w:r>
              <w:t>Erläuterung zum Strukturierten Dialog bzw. Stellungnahmeverfahren 2019</w:t>
            </w:r>
          </w:p>
        </w:tc>
        <w:tc>
          <w:tcPr>
            <w:tcW w:w="5885" w:type="dxa"/>
          </w:tcPr>
          <w:p w14:paraId="32DF9630"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40EAF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0FB1AB" w14:textId="77777777" w:rsidR="000955B5" w:rsidRDefault="00E251E1" w:rsidP="000955B5">
            <w:pPr>
              <w:pStyle w:val="Tabellenkopf"/>
            </w:pPr>
            <w:r w:rsidRPr="00E37ACC">
              <w:t>Methode der Risikoadjustierung</w:t>
            </w:r>
          </w:p>
        </w:tc>
        <w:tc>
          <w:tcPr>
            <w:tcW w:w="5885" w:type="dxa"/>
          </w:tcPr>
          <w:p w14:paraId="4A1FE12F"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6F92A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7A27C2" w14:textId="77777777" w:rsidR="000955B5" w:rsidRPr="00E37ACC" w:rsidRDefault="00E251E1" w:rsidP="000955B5">
            <w:pPr>
              <w:pStyle w:val="Tabellenkopf"/>
            </w:pPr>
            <w:r>
              <w:t>Erläuterung der Risikoadjustierung</w:t>
            </w:r>
          </w:p>
        </w:tc>
        <w:tc>
          <w:tcPr>
            <w:tcW w:w="5885" w:type="dxa"/>
          </w:tcPr>
          <w:p w14:paraId="2353F560"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Im QS-Verfahren zur Knieendoprothesenversorgung werden für die Indikatorengruppe „Gehunfähigkeit bei Entlassung“ die verschiedenen Eingriffsarten Knieendoprothesen-Erstimplantation und Reimplantation im Rahmen eines ein- oder zweizeitigen Wechsels zusammen</w:t>
            </w:r>
            <w:r>
              <w:t xml:space="preserve"> abgebildet. Für eine adäquate Risikoadjustierung dieser verschiedenen Patientengruppen wird ein logistisches Regressionsmodell verwendet. In diesem Regressionsmodell treten vier Arten von Risikofaktoren auf: </w:t>
            </w:r>
            <w:r>
              <w:br/>
              <w:t xml:space="preserve">a) Gemeinsame Risikofaktoren, welche auf alle </w:t>
            </w:r>
            <w:r>
              <w:t xml:space="preserve">Patientengruppen zutreffen (etwa Alter und Geschlecht) </w:t>
            </w:r>
            <w:r>
              <w:br/>
              <w:t xml:space="preserve">b) Die Art des Eingriffs als Risikofaktor </w:t>
            </w:r>
            <w:r>
              <w:br/>
              <w:t>c) Statistische Interaktionen zwischen der Art des Eingriffs und den gemeinsamen Risikofaktoren, welche eine gruppenspezifische Einflussstärke der gemeinsame</w:t>
            </w:r>
            <w:r>
              <w:t xml:space="preserve">n Risikofaktoren ermöglichen </w:t>
            </w:r>
            <w:r>
              <w:br/>
              <w:t xml:space="preserve">d) Gruppenspezifische Risikofaktoren, welche nur auf bestimmte Eingriffsarten zutreffen (etwa Entzündungszeichen vor einer Reimplantation) </w:t>
            </w:r>
            <w:r>
              <w:br/>
              <w:t xml:space="preserve"> </w:t>
            </w:r>
            <w:r>
              <w:br/>
              <w:t>Bei mehreren Eingriffen innerhalb eines Krankenhausaufenthaltes fließen in die Risik</w:t>
            </w:r>
            <w:r>
              <w:t>oadjustierung die Risikofaktoren vor dem ersten Eingriff ein.</w:t>
            </w:r>
          </w:p>
        </w:tc>
      </w:tr>
      <w:tr w:rsidR="000955B5" w14:paraId="66AA15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E75F00" w14:textId="77777777" w:rsidR="000955B5" w:rsidRPr="00E37ACC" w:rsidRDefault="00E251E1" w:rsidP="000955B5">
            <w:pPr>
              <w:pStyle w:val="Tabellenkopf"/>
            </w:pPr>
            <w:r w:rsidRPr="00E37ACC">
              <w:t>Rechenregeln</w:t>
            </w:r>
          </w:p>
        </w:tc>
        <w:tc>
          <w:tcPr>
            <w:tcW w:w="5885" w:type="dxa"/>
          </w:tcPr>
          <w:p w14:paraId="6A3484A0"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BD0D140"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die bei der Entlassung nicht selbstständig gehfähig waren</w:t>
            </w:r>
          </w:p>
          <w:p w14:paraId="14F8905E"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EC73367"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mit elektiver Knieendoprothesen-Ers</w:t>
            </w:r>
            <w:r>
              <w:t>timplantation oder einem Knieendoprothesen-Wechsel bzw. -Komponentenwechsel, die bei der Aufnahme gehfähig waren und lebend entlassen wurden</w:t>
            </w:r>
          </w:p>
          <w:p w14:paraId="5B0BB44F"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B1115E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Patienten mit Gehunfähigkeit bei Entlassung</w:t>
            </w:r>
          </w:p>
          <w:p w14:paraId="0981817B"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8510142" w14:textId="5F178DF0" w:rsidR="000955B5" w:rsidRPr="00715CCE"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Patientinnen und Patienten mit Gehunfähigkeit bei Entlassung, risikoadjustiert nach logistischem KEP-Score für den Indikator mit der </w:t>
            </w:r>
            <w:del w:id="52" w:author="IQTIG" w:date="2020-04-27T15:05:00Z">
              <w:r w:rsidR="00157B77">
                <w:rPr>
                  <w:rStyle w:val="Fett"/>
                  <w:b w:val="0"/>
                  <w:bCs w:val="0"/>
                </w:rPr>
                <w:delText>QI-</w:delText>
              </w:r>
            </w:del>
            <w:r>
              <w:rPr>
                <w:rStyle w:val="Fett"/>
                <w:b w:val="0"/>
                <w:bCs w:val="0"/>
              </w:rPr>
              <w:t>ID 54028</w:t>
            </w:r>
          </w:p>
        </w:tc>
      </w:tr>
      <w:tr w:rsidR="000955B5" w14:paraId="4C55AC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18BE01" w14:textId="77777777" w:rsidR="000955B5" w:rsidRPr="00E37ACC" w:rsidRDefault="00E251E1" w:rsidP="000955B5">
            <w:pPr>
              <w:pStyle w:val="Tabellenkopf"/>
            </w:pPr>
            <w:r w:rsidRPr="00E37ACC">
              <w:lastRenderedPageBreak/>
              <w:t>Erläuterung der Rechenregel</w:t>
            </w:r>
          </w:p>
        </w:tc>
        <w:tc>
          <w:tcPr>
            <w:tcW w:w="5885" w:type="dxa"/>
          </w:tcPr>
          <w:p w14:paraId="1E3E0515"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Gehunfähigkeit bedeutet, dass die Patientin oder der Patient nicht </w:t>
            </w:r>
            <w:r>
              <w:t>in der Lage ist, mindestens 50 Meter zurückzulegen (auch nicht in Begleitung oder mit Gehhilfe) oder sich im Rollstuhl fortbewegt oder bei Entlassung bettlägerig ist.</w:t>
            </w:r>
          </w:p>
        </w:tc>
      </w:tr>
      <w:tr w:rsidR="000955B5" w14:paraId="2289AC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C79B58" w14:textId="77777777" w:rsidR="000955B5" w:rsidRPr="00E37ACC" w:rsidRDefault="00E251E1" w:rsidP="000955B5">
            <w:pPr>
              <w:pStyle w:val="Tabellenkopf"/>
            </w:pPr>
            <w:r w:rsidRPr="00E37ACC">
              <w:t>Teildatensatzbezug</w:t>
            </w:r>
          </w:p>
        </w:tc>
        <w:tc>
          <w:tcPr>
            <w:tcW w:w="5885" w:type="dxa"/>
          </w:tcPr>
          <w:p w14:paraId="3D9F4793"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010599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AFF78D" w14:textId="77777777" w:rsidR="000955B5" w:rsidRPr="00E37ACC" w:rsidRDefault="00E251E1" w:rsidP="000955B5">
            <w:pPr>
              <w:pStyle w:val="Tabellenkopf"/>
            </w:pPr>
            <w:r w:rsidRPr="00E37ACC">
              <w:t>Zähler (Formel)</w:t>
            </w:r>
          </w:p>
        </w:tc>
        <w:tc>
          <w:tcPr>
            <w:tcW w:w="5885" w:type="dxa"/>
          </w:tcPr>
          <w:p w14:paraId="77B8A101" w14:textId="77777777"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O_54028</w:t>
            </w:r>
          </w:p>
        </w:tc>
      </w:tr>
      <w:tr w:rsidR="00CA3AE5" w14:paraId="211B70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EB143C" w14:textId="77777777" w:rsidR="00CA3AE5" w:rsidRPr="00E37ACC" w:rsidRDefault="00E251E1" w:rsidP="00CA3AE5">
            <w:pPr>
              <w:pStyle w:val="Tabellenkopf"/>
            </w:pPr>
            <w:r w:rsidRPr="00E37ACC">
              <w:t>Nenner (Formel)</w:t>
            </w:r>
          </w:p>
        </w:tc>
        <w:tc>
          <w:tcPr>
            <w:tcW w:w="5885" w:type="dxa"/>
          </w:tcPr>
          <w:p w14:paraId="2B7420CF" w14:textId="77777777"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E_54028</w:t>
            </w:r>
          </w:p>
        </w:tc>
      </w:tr>
      <w:tr w:rsidR="00CA3AE5" w14:paraId="1A14E43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4B4ED86" w14:textId="77777777" w:rsidR="00CA3AE5" w:rsidRPr="00E37ACC" w:rsidRDefault="00E251E1"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1136F4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C09050C" w14:textId="77777777" w:rsidR="00CA3AE5" w:rsidRPr="00A20477" w:rsidRDefault="00E251E1" w:rsidP="00CA3AE5">
                  <w:pPr>
                    <w:pStyle w:val="Tabellenkopf"/>
                    <w:rPr>
                      <w:szCs w:val="18"/>
                    </w:rPr>
                  </w:pPr>
                  <w:r>
                    <w:rPr>
                      <w:szCs w:val="18"/>
                    </w:rPr>
                    <w:t>O (observed)</w:t>
                  </w:r>
                </w:p>
              </w:tc>
            </w:tr>
            <w:tr w:rsidR="00CA3AE5" w:rsidRPr="00743DF3" w14:paraId="761E321A" w14:textId="77777777" w:rsidTr="00D34D7F">
              <w:tc>
                <w:tcPr>
                  <w:tcW w:w="2125" w:type="dxa"/>
                  <w:tcBorders>
                    <w:top w:val="single" w:sz="4" w:space="0" w:color="BFBFBF" w:themeColor="background1" w:themeShade="BF"/>
                  </w:tcBorders>
                  <w:vAlign w:val="center"/>
                </w:tcPr>
                <w:p w14:paraId="019FFEE9" w14:textId="77777777" w:rsidR="00CA3AE5" w:rsidRDefault="00E251E1"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202F281" w14:textId="77777777" w:rsidR="00CA3AE5" w:rsidRPr="00CD53BC" w:rsidRDefault="00E251E1" w:rsidP="004217A9">
                  <w:pPr>
                    <w:pStyle w:val="Tabellentext"/>
                    <w:rPr>
                      <w:szCs w:val="18"/>
                    </w:rPr>
                  </w:pPr>
                  <w:r>
                    <w:rPr>
                      <w:szCs w:val="18"/>
                    </w:rPr>
                    <w:t>Kalkulatorische Kennzahl</w:t>
                  </w:r>
                </w:p>
              </w:tc>
            </w:tr>
            <w:tr w:rsidR="00CA3AE5" w:rsidRPr="00743DF3" w14:paraId="28D91EF7" w14:textId="77777777" w:rsidTr="00D34D7F">
              <w:tc>
                <w:tcPr>
                  <w:tcW w:w="2125" w:type="dxa"/>
                  <w:vAlign w:val="center"/>
                </w:tcPr>
                <w:p w14:paraId="7F7502C2" w14:textId="25AD1352" w:rsidR="00CA3AE5" w:rsidRPr="00A20477" w:rsidRDefault="00157B77" w:rsidP="00CA3AE5">
                  <w:pPr>
                    <w:pStyle w:val="Tabellentext"/>
                    <w:rPr>
                      <w:szCs w:val="18"/>
                    </w:rPr>
                  </w:pPr>
                  <w:del w:id="53" w:author="IQTIG" w:date="2020-04-27T15:05:00Z">
                    <w:r>
                      <w:rPr>
                        <w:szCs w:val="18"/>
                      </w:rPr>
                      <w:delText>Kennzahl-</w:delText>
                    </w:r>
                  </w:del>
                  <w:r w:rsidR="00E251E1">
                    <w:rPr>
                      <w:szCs w:val="18"/>
                    </w:rPr>
                    <w:t>ID</w:t>
                  </w:r>
                </w:p>
              </w:tc>
              <w:tc>
                <w:tcPr>
                  <w:tcW w:w="3755" w:type="dxa"/>
                  <w:vAlign w:val="center"/>
                </w:tcPr>
                <w:p w14:paraId="46F7BB4C" w14:textId="77777777" w:rsidR="00CA3AE5" w:rsidRPr="001258DD" w:rsidRDefault="00E251E1" w:rsidP="004217A9">
                  <w:pPr>
                    <w:pStyle w:val="Tabellentext"/>
                    <w:rPr>
                      <w:color w:val="000000"/>
                      <w:szCs w:val="18"/>
                      <w:lang w:eastAsia="de-DE"/>
                    </w:rPr>
                  </w:pPr>
                  <w:r>
                    <w:rPr>
                      <w:color w:val="000000"/>
                      <w:szCs w:val="18"/>
                    </w:rPr>
                    <w:t>O_54028</w:t>
                  </w:r>
                </w:p>
              </w:tc>
            </w:tr>
            <w:tr w:rsidR="00CA3AE5" w:rsidRPr="00743DF3" w14:paraId="02458D5A" w14:textId="77777777" w:rsidTr="00D34D7F">
              <w:tc>
                <w:tcPr>
                  <w:tcW w:w="2125" w:type="dxa"/>
                  <w:vAlign w:val="center"/>
                </w:tcPr>
                <w:p w14:paraId="2C85A0BB" w14:textId="77777777" w:rsidR="00CA3AE5" w:rsidRDefault="00E251E1" w:rsidP="00CA3AE5">
                  <w:pPr>
                    <w:pStyle w:val="Tabellentext"/>
                    <w:rPr>
                      <w:szCs w:val="18"/>
                    </w:rPr>
                  </w:pPr>
                  <w:r>
                    <w:rPr>
                      <w:szCs w:val="18"/>
                    </w:rPr>
                    <w:t>Bezug zu QS-Ergebnissen</w:t>
                  </w:r>
                </w:p>
              </w:tc>
              <w:tc>
                <w:tcPr>
                  <w:tcW w:w="3755" w:type="dxa"/>
                  <w:vAlign w:val="center"/>
                </w:tcPr>
                <w:p w14:paraId="1D73E5DA" w14:textId="77777777" w:rsidR="00CA3AE5" w:rsidRDefault="00E251E1" w:rsidP="004217A9">
                  <w:pPr>
                    <w:pStyle w:val="Tabellentext"/>
                    <w:rPr>
                      <w:szCs w:val="18"/>
                    </w:rPr>
                  </w:pPr>
                  <w:r>
                    <w:rPr>
                      <w:szCs w:val="18"/>
                    </w:rPr>
                    <w:t>54028</w:t>
                  </w:r>
                </w:p>
              </w:tc>
            </w:tr>
            <w:tr w:rsidR="00CA3AE5" w:rsidRPr="00743DF3" w14:paraId="4E4DCAAD" w14:textId="77777777" w:rsidTr="00D34D7F">
              <w:tc>
                <w:tcPr>
                  <w:tcW w:w="2125" w:type="dxa"/>
                  <w:vAlign w:val="center"/>
                </w:tcPr>
                <w:p w14:paraId="414C6F2A" w14:textId="77777777" w:rsidR="00CA3AE5" w:rsidRDefault="00E251E1" w:rsidP="00CA3AE5">
                  <w:pPr>
                    <w:pStyle w:val="Tabellentext"/>
                    <w:rPr>
                      <w:szCs w:val="18"/>
                    </w:rPr>
                  </w:pPr>
                  <w:r>
                    <w:rPr>
                      <w:szCs w:val="18"/>
                    </w:rPr>
                    <w:t>Bezug zum Verfahren</w:t>
                  </w:r>
                </w:p>
              </w:tc>
              <w:tc>
                <w:tcPr>
                  <w:tcW w:w="3755" w:type="dxa"/>
                  <w:vAlign w:val="center"/>
                </w:tcPr>
                <w:p w14:paraId="2C518450" w14:textId="77777777" w:rsidR="00CA3AE5" w:rsidRDefault="00E251E1" w:rsidP="004217A9">
                  <w:pPr>
                    <w:pStyle w:val="Tabellentext"/>
                    <w:rPr>
                      <w:szCs w:val="18"/>
                    </w:rPr>
                  </w:pPr>
                  <w:r>
                    <w:rPr>
                      <w:szCs w:val="18"/>
                    </w:rPr>
                    <w:t>DeQS</w:t>
                  </w:r>
                </w:p>
              </w:tc>
            </w:tr>
            <w:tr w:rsidR="00CA3AE5" w:rsidRPr="00743DF3" w14:paraId="2AB6B981" w14:textId="77777777" w:rsidTr="00D34D7F">
              <w:tc>
                <w:tcPr>
                  <w:tcW w:w="2125" w:type="dxa"/>
                  <w:tcBorders>
                    <w:bottom w:val="single" w:sz="4" w:space="0" w:color="BFBFBF" w:themeColor="background1" w:themeShade="BF"/>
                  </w:tcBorders>
                  <w:vAlign w:val="center"/>
                </w:tcPr>
                <w:p w14:paraId="196531FB" w14:textId="77777777" w:rsidR="00CA3AE5" w:rsidRDefault="00E251E1" w:rsidP="00CA3AE5">
                  <w:pPr>
                    <w:pStyle w:val="Tabellentext"/>
                    <w:rPr>
                      <w:szCs w:val="18"/>
                    </w:rPr>
                  </w:pPr>
                  <w:r>
                    <w:rPr>
                      <w:szCs w:val="18"/>
                    </w:rPr>
                    <w:t>Sortierung</w:t>
                  </w:r>
                </w:p>
              </w:tc>
              <w:tc>
                <w:tcPr>
                  <w:tcW w:w="3755" w:type="dxa"/>
                  <w:vAlign w:val="center"/>
                </w:tcPr>
                <w:p w14:paraId="5A3B2992" w14:textId="77777777" w:rsidR="00CA3AE5" w:rsidRDefault="00E251E1" w:rsidP="004217A9">
                  <w:pPr>
                    <w:pStyle w:val="Tabellentext"/>
                    <w:rPr>
                      <w:szCs w:val="18"/>
                    </w:rPr>
                  </w:pPr>
                  <w:r>
                    <w:rPr>
                      <w:szCs w:val="18"/>
                    </w:rPr>
                    <w:t>-</w:t>
                  </w:r>
                </w:p>
              </w:tc>
            </w:tr>
            <w:tr w:rsidR="00CA3AE5" w:rsidRPr="00743DF3" w14:paraId="130C4858" w14:textId="77777777" w:rsidTr="00D34D7F">
              <w:tc>
                <w:tcPr>
                  <w:tcW w:w="2125" w:type="dxa"/>
                  <w:tcBorders>
                    <w:top w:val="single" w:sz="4" w:space="0" w:color="BFBFBF" w:themeColor="background1" w:themeShade="BF"/>
                  </w:tcBorders>
                  <w:vAlign w:val="center"/>
                </w:tcPr>
                <w:p w14:paraId="3EF7602E" w14:textId="77777777" w:rsidR="00CA3AE5" w:rsidRDefault="00E251E1" w:rsidP="00CA3AE5">
                  <w:pPr>
                    <w:pStyle w:val="Tabellentext"/>
                    <w:rPr>
                      <w:szCs w:val="18"/>
                    </w:rPr>
                  </w:pPr>
                  <w:r>
                    <w:rPr>
                      <w:szCs w:val="18"/>
                    </w:rPr>
                    <w:t>Rechenregel</w:t>
                  </w:r>
                </w:p>
              </w:tc>
              <w:tc>
                <w:tcPr>
                  <w:tcW w:w="3755" w:type="dxa"/>
                  <w:vAlign w:val="center"/>
                </w:tcPr>
                <w:p w14:paraId="3331A824" w14:textId="77777777" w:rsidR="00CA3AE5" w:rsidRDefault="00E251E1" w:rsidP="004217A9">
                  <w:pPr>
                    <w:pStyle w:val="Tabellentext"/>
                    <w:rPr>
                      <w:szCs w:val="18"/>
                    </w:rPr>
                  </w:pPr>
                  <w:r>
                    <w:rPr>
                      <w:szCs w:val="18"/>
                    </w:rPr>
                    <w:t>Beobachtete Rate an Patientinnen und Patienten mit Gehunfähigkeit bei Entlassung</w:t>
                  </w:r>
                </w:p>
              </w:tc>
            </w:tr>
            <w:tr w:rsidR="00CA3AE5" w:rsidRPr="00743DF3" w14:paraId="032D2A0C" w14:textId="77777777" w:rsidTr="00D34D7F">
              <w:tc>
                <w:tcPr>
                  <w:tcW w:w="2125" w:type="dxa"/>
                  <w:tcBorders>
                    <w:top w:val="single" w:sz="4" w:space="0" w:color="BFBFBF" w:themeColor="background1" w:themeShade="BF"/>
                  </w:tcBorders>
                  <w:vAlign w:val="center"/>
                </w:tcPr>
                <w:p w14:paraId="59401496" w14:textId="77777777" w:rsidR="00CA3AE5" w:rsidRPr="00A20477" w:rsidRDefault="00E251E1"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A629650" w14:textId="77777777" w:rsidR="00CA3AE5" w:rsidRPr="00CD53BC" w:rsidRDefault="00E251E1" w:rsidP="004217A9">
                  <w:pPr>
                    <w:pStyle w:val="Tabellentext"/>
                    <w:rPr>
                      <w:szCs w:val="18"/>
                    </w:rPr>
                  </w:pPr>
                  <w:r>
                    <w:rPr>
                      <w:szCs w:val="18"/>
                    </w:rPr>
                    <w:t>Anteil</w:t>
                  </w:r>
                </w:p>
              </w:tc>
            </w:tr>
            <w:tr w:rsidR="00CA3AE5" w:rsidRPr="00743DF3" w14:paraId="40463F22" w14:textId="77777777" w:rsidTr="00D34D7F">
              <w:tc>
                <w:tcPr>
                  <w:tcW w:w="2125" w:type="dxa"/>
                  <w:vAlign w:val="center"/>
                </w:tcPr>
                <w:p w14:paraId="76B2BD90" w14:textId="77777777" w:rsidR="00CA3AE5" w:rsidRDefault="00E251E1" w:rsidP="00CA3AE5">
                  <w:pPr>
                    <w:pStyle w:val="Tabellentext"/>
                    <w:rPr>
                      <w:szCs w:val="18"/>
                    </w:rPr>
                  </w:pPr>
                  <w:r>
                    <w:rPr>
                      <w:szCs w:val="18"/>
                    </w:rPr>
                    <w:t>Teildatensatz</w:t>
                  </w:r>
                  <w:r>
                    <w:rPr>
                      <w:szCs w:val="18"/>
                    </w:rPr>
                    <w:t>bezug</w:t>
                  </w:r>
                </w:p>
              </w:tc>
              <w:tc>
                <w:tcPr>
                  <w:tcW w:w="3755" w:type="dxa"/>
                  <w:vAlign w:val="center"/>
                </w:tcPr>
                <w:p w14:paraId="421F27CA" w14:textId="77777777" w:rsidR="00CA3AE5" w:rsidRPr="001C3626" w:rsidRDefault="00E251E1" w:rsidP="004217A9">
                  <w:pPr>
                    <w:pStyle w:val="Tabellentext"/>
                    <w:rPr>
                      <w:szCs w:val="18"/>
                    </w:rPr>
                  </w:pPr>
                  <w:r>
                    <w:rPr>
                      <w:szCs w:val="18"/>
                    </w:rPr>
                    <w:t>KEP:B</w:t>
                  </w:r>
                </w:p>
              </w:tc>
            </w:tr>
            <w:tr w:rsidR="00CA3AE5" w:rsidRPr="00743DF3" w14:paraId="7265D8B4" w14:textId="77777777" w:rsidTr="00D34D7F">
              <w:tc>
                <w:tcPr>
                  <w:tcW w:w="2125" w:type="dxa"/>
                  <w:vAlign w:val="center"/>
                </w:tcPr>
                <w:p w14:paraId="61F0D184" w14:textId="77777777" w:rsidR="00CA3AE5" w:rsidRDefault="00E251E1" w:rsidP="00CA3AE5">
                  <w:pPr>
                    <w:pStyle w:val="Tabellentext"/>
                    <w:rPr>
                      <w:szCs w:val="18"/>
                    </w:rPr>
                  </w:pPr>
                  <w:r>
                    <w:rPr>
                      <w:szCs w:val="18"/>
                    </w:rPr>
                    <w:t>Zähler</w:t>
                  </w:r>
                </w:p>
              </w:tc>
              <w:tc>
                <w:tcPr>
                  <w:tcW w:w="3755" w:type="dxa"/>
                </w:tcPr>
                <w:p w14:paraId="6EA2B0CF" w14:textId="77777777" w:rsidR="00CA3AE5" w:rsidRPr="00955893" w:rsidRDefault="00E251E1" w:rsidP="004217A9">
                  <w:pPr>
                    <w:pStyle w:val="CodeOhneSilbentrennung"/>
                    <w:rPr>
                      <w:rStyle w:val="Code"/>
                    </w:rPr>
                  </w:pPr>
                  <w:r>
                    <w:rPr>
                      <w:rStyle w:val="Code"/>
                    </w:rPr>
                    <w:t>GEHSTRECKEENTL %in% c(4,5) | GEHHILFEENTL %in% c(3,4)</w:t>
                  </w:r>
                </w:p>
              </w:tc>
            </w:tr>
            <w:tr w:rsidR="00CA3AE5" w:rsidRPr="00743DF3" w14:paraId="629F60D2" w14:textId="77777777" w:rsidTr="00D34D7F">
              <w:tc>
                <w:tcPr>
                  <w:tcW w:w="2125" w:type="dxa"/>
                  <w:vAlign w:val="center"/>
                </w:tcPr>
                <w:p w14:paraId="4837539F" w14:textId="77777777" w:rsidR="00CA3AE5" w:rsidRDefault="00E251E1" w:rsidP="00CA3AE5">
                  <w:pPr>
                    <w:pStyle w:val="Tabellentext"/>
                    <w:rPr>
                      <w:szCs w:val="18"/>
                    </w:rPr>
                  </w:pPr>
                  <w:r>
                    <w:rPr>
                      <w:szCs w:val="18"/>
                    </w:rPr>
                    <w:t>Nenner</w:t>
                  </w:r>
                </w:p>
              </w:tc>
              <w:tc>
                <w:tcPr>
                  <w:tcW w:w="3755" w:type="dxa"/>
                </w:tcPr>
                <w:p w14:paraId="0D8FD9B3" w14:textId="336CE1D0" w:rsidR="00CA3AE5" w:rsidRPr="00955893" w:rsidRDefault="00157B77" w:rsidP="004217A9">
                  <w:pPr>
                    <w:pStyle w:val="CodeOhneSilbentrennung"/>
                    <w:rPr>
                      <w:rStyle w:val="Code"/>
                    </w:rPr>
                  </w:pPr>
                  <w:del w:id="54" w:author="IQTIG" w:date="2020-04-27T15:05:00Z">
                    <w:r>
                      <w:rPr>
                        <w:rStyle w:val="Code"/>
                      </w:rPr>
                      <w:delText>(</w:delText>
                    </w:r>
                  </w:del>
                  <w:r w:rsidR="00E251E1">
                    <w:rPr>
                      <w:rStyle w:val="Code"/>
                    </w:rPr>
                    <w:t xml:space="preserve">alter %&gt;=% 18 &amp; </w:t>
                  </w:r>
                  <w:r w:rsidR="00E251E1">
                    <w:rPr>
                      <w:rStyle w:val="Code"/>
                    </w:rPr>
                    <w:br/>
                    <w:t xml:space="preserve">GEHSTRECKE %in% c(1,2,3) &amp; </w:t>
                  </w:r>
                  <w:r w:rsidR="00E251E1">
                    <w:rPr>
                      <w:rStyle w:val="Code"/>
                    </w:rPr>
                    <w:br/>
                  </w:r>
                  <w:r w:rsidR="00E251E1">
                    <w:rPr>
                      <w:rStyle w:val="Code"/>
                    </w:rPr>
                    <w:t xml:space="preserve">GEHHILFEN %in% c(0,1,2) &amp; </w:t>
                  </w:r>
                  <w:r w:rsidR="00E251E1">
                    <w:rPr>
                      <w:rStyle w:val="Code"/>
                    </w:rPr>
                    <w:br/>
                    <w:t>ENTLGRUND %!=% "07</w:t>
                  </w:r>
                  <w:del w:id="55" w:author="IQTIG" w:date="2020-04-27T15:05:00Z">
                    <w:r>
                      <w:rPr>
                        <w:rStyle w:val="Code"/>
                      </w:rPr>
                      <w:delText>")</w:delText>
                    </w:r>
                  </w:del>
                  <w:ins w:id="56" w:author="IQTIG" w:date="2020-04-27T15:05:00Z">
                    <w:r w:rsidR="00E251E1">
                      <w:rPr>
                        <w:rStyle w:val="Code"/>
                      </w:rPr>
                      <w:t>"</w:t>
                    </w:r>
                  </w:ins>
                  <w:r w:rsidR="00E251E1">
                    <w:rPr>
                      <w:rStyle w:val="Code"/>
                    </w:rPr>
                    <w:t xml:space="preserve"> &amp; </w:t>
                  </w:r>
                  <w:r w:rsidR="00E251E1">
                    <w:rPr>
                      <w:rStyle w:val="Code"/>
                    </w:rPr>
                    <w:br/>
                    <w:t>fn_IstErsteOP</w:t>
                  </w:r>
                </w:p>
              </w:tc>
            </w:tr>
            <w:tr w:rsidR="00CA3AE5" w:rsidRPr="00AC590F" w14:paraId="24440B85" w14:textId="77777777" w:rsidTr="00D34D7F">
              <w:tc>
                <w:tcPr>
                  <w:tcW w:w="2125" w:type="dxa"/>
                  <w:vAlign w:val="center"/>
                </w:tcPr>
                <w:p w14:paraId="17524C5B" w14:textId="77777777" w:rsidR="00CA3AE5" w:rsidRPr="00AC590F" w:rsidRDefault="00E251E1" w:rsidP="00CA3AE5">
                  <w:pPr>
                    <w:pStyle w:val="Tabellentext"/>
                    <w:rPr>
                      <w:rFonts w:cstheme="minorHAnsi"/>
                      <w:szCs w:val="18"/>
                    </w:rPr>
                  </w:pPr>
                  <w:r w:rsidRPr="00AC590F">
                    <w:rPr>
                      <w:rFonts w:cs="Calibri"/>
                      <w:szCs w:val="18"/>
                    </w:rPr>
                    <w:t>Darstellung</w:t>
                  </w:r>
                </w:p>
              </w:tc>
              <w:tc>
                <w:tcPr>
                  <w:tcW w:w="3755" w:type="dxa"/>
                  <w:vAlign w:val="center"/>
                </w:tcPr>
                <w:p w14:paraId="4B480065" w14:textId="77777777" w:rsidR="00CA3AE5" w:rsidRPr="00AC590F" w:rsidRDefault="00E251E1"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08212CF" w14:textId="77777777" w:rsidTr="00D34D7F">
              <w:tc>
                <w:tcPr>
                  <w:tcW w:w="2125" w:type="dxa"/>
                  <w:tcBorders>
                    <w:bottom w:val="single" w:sz="4" w:space="0" w:color="BFBFBF" w:themeColor="background1" w:themeShade="BF"/>
                  </w:tcBorders>
                  <w:vAlign w:val="center"/>
                </w:tcPr>
                <w:p w14:paraId="617AA536" w14:textId="77777777" w:rsidR="00CA3AE5" w:rsidRPr="00AC590F" w:rsidRDefault="00E251E1"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920F5CA" w14:textId="77777777" w:rsidR="00CA3AE5" w:rsidRPr="00AC590F" w:rsidRDefault="00E251E1" w:rsidP="004217A9">
                  <w:pPr>
                    <w:pStyle w:val="Tabellentext"/>
                    <w:rPr>
                      <w:rFonts w:cstheme="minorHAnsi"/>
                      <w:szCs w:val="18"/>
                    </w:rPr>
                  </w:pPr>
                  <w:r>
                    <w:rPr>
                      <w:rFonts w:cs="Calibri"/>
                      <w:szCs w:val="18"/>
                    </w:rPr>
                    <w:t>-</w:t>
                  </w:r>
                </w:p>
              </w:tc>
            </w:tr>
          </w:tbl>
          <w:p w14:paraId="59187387" w14:textId="77777777" w:rsidR="00CA3AE5" w:rsidRPr="00E3098F" w:rsidRDefault="00E251E1"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B09C43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E83506B" w14:textId="77777777" w:rsidR="00CA3AE5" w:rsidRPr="00E37ACC" w:rsidRDefault="00E251E1"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5BADD8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EB0F52E" w14:textId="77777777" w:rsidR="00CA3AE5" w:rsidRPr="00A20477" w:rsidRDefault="00E251E1" w:rsidP="00CA3AE5">
                  <w:pPr>
                    <w:pStyle w:val="Tabellenkopf"/>
                    <w:rPr>
                      <w:szCs w:val="18"/>
                    </w:rPr>
                  </w:pPr>
                  <w:r>
                    <w:rPr>
                      <w:szCs w:val="18"/>
                    </w:rPr>
                    <w:t>E (expected)</w:t>
                  </w:r>
                </w:p>
              </w:tc>
            </w:tr>
            <w:tr w:rsidR="00CA3AE5" w:rsidRPr="00743DF3" w14:paraId="4B33DC5A" w14:textId="77777777" w:rsidTr="00D34D7F">
              <w:tc>
                <w:tcPr>
                  <w:tcW w:w="2125" w:type="dxa"/>
                  <w:tcBorders>
                    <w:top w:val="single" w:sz="4" w:space="0" w:color="BFBFBF" w:themeColor="background1" w:themeShade="BF"/>
                  </w:tcBorders>
                  <w:vAlign w:val="center"/>
                </w:tcPr>
                <w:p w14:paraId="4CD1223D" w14:textId="77777777" w:rsidR="00CA3AE5" w:rsidRDefault="00E251E1"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E1B5FB8" w14:textId="77777777" w:rsidR="00CA3AE5" w:rsidRPr="00CD53BC" w:rsidRDefault="00E251E1" w:rsidP="004217A9">
                  <w:pPr>
                    <w:pStyle w:val="Tabellentext"/>
                    <w:rPr>
                      <w:szCs w:val="18"/>
                    </w:rPr>
                  </w:pPr>
                  <w:r>
                    <w:rPr>
                      <w:szCs w:val="18"/>
                    </w:rPr>
                    <w:t>Kalkulatorische Kennzahl</w:t>
                  </w:r>
                </w:p>
              </w:tc>
            </w:tr>
            <w:tr w:rsidR="00CA3AE5" w:rsidRPr="00743DF3" w14:paraId="4FC5CDB4" w14:textId="77777777" w:rsidTr="00D34D7F">
              <w:tc>
                <w:tcPr>
                  <w:tcW w:w="2125" w:type="dxa"/>
                  <w:vAlign w:val="center"/>
                </w:tcPr>
                <w:p w14:paraId="1F993F9D" w14:textId="731FBEF4" w:rsidR="00CA3AE5" w:rsidRPr="00A20477" w:rsidRDefault="00157B77" w:rsidP="00CA3AE5">
                  <w:pPr>
                    <w:pStyle w:val="Tabellentext"/>
                    <w:rPr>
                      <w:szCs w:val="18"/>
                    </w:rPr>
                  </w:pPr>
                  <w:del w:id="57" w:author="IQTIG" w:date="2020-04-27T15:05:00Z">
                    <w:r>
                      <w:rPr>
                        <w:szCs w:val="18"/>
                      </w:rPr>
                      <w:delText>Kennzahl-</w:delText>
                    </w:r>
                  </w:del>
                  <w:r w:rsidR="00E251E1">
                    <w:rPr>
                      <w:szCs w:val="18"/>
                    </w:rPr>
                    <w:t>ID</w:t>
                  </w:r>
                </w:p>
              </w:tc>
              <w:tc>
                <w:tcPr>
                  <w:tcW w:w="3755" w:type="dxa"/>
                  <w:vAlign w:val="center"/>
                </w:tcPr>
                <w:p w14:paraId="552A387C" w14:textId="77777777" w:rsidR="00CA3AE5" w:rsidRPr="001258DD" w:rsidRDefault="00E251E1" w:rsidP="004217A9">
                  <w:pPr>
                    <w:pStyle w:val="Tabellentext"/>
                    <w:rPr>
                      <w:color w:val="000000"/>
                      <w:szCs w:val="18"/>
                      <w:lang w:eastAsia="de-DE"/>
                    </w:rPr>
                  </w:pPr>
                  <w:r>
                    <w:rPr>
                      <w:color w:val="000000"/>
                      <w:szCs w:val="18"/>
                    </w:rPr>
                    <w:t>E_54028</w:t>
                  </w:r>
                </w:p>
              </w:tc>
            </w:tr>
            <w:tr w:rsidR="00CA3AE5" w:rsidRPr="00743DF3" w14:paraId="25A4F87D" w14:textId="77777777" w:rsidTr="00D34D7F">
              <w:tc>
                <w:tcPr>
                  <w:tcW w:w="2125" w:type="dxa"/>
                  <w:vAlign w:val="center"/>
                </w:tcPr>
                <w:p w14:paraId="7271585E" w14:textId="77777777" w:rsidR="00CA3AE5" w:rsidRDefault="00E251E1" w:rsidP="00CA3AE5">
                  <w:pPr>
                    <w:pStyle w:val="Tabellentext"/>
                    <w:rPr>
                      <w:szCs w:val="18"/>
                    </w:rPr>
                  </w:pPr>
                  <w:r>
                    <w:rPr>
                      <w:szCs w:val="18"/>
                    </w:rPr>
                    <w:t>Bezug zu QS-Ergebnissen</w:t>
                  </w:r>
                </w:p>
              </w:tc>
              <w:tc>
                <w:tcPr>
                  <w:tcW w:w="3755" w:type="dxa"/>
                  <w:vAlign w:val="center"/>
                </w:tcPr>
                <w:p w14:paraId="0157F029" w14:textId="77777777" w:rsidR="00CA3AE5" w:rsidRDefault="00E251E1" w:rsidP="004217A9">
                  <w:pPr>
                    <w:pStyle w:val="Tabellentext"/>
                    <w:rPr>
                      <w:szCs w:val="18"/>
                    </w:rPr>
                  </w:pPr>
                  <w:r>
                    <w:rPr>
                      <w:szCs w:val="18"/>
                    </w:rPr>
                    <w:t>54028</w:t>
                  </w:r>
                </w:p>
              </w:tc>
            </w:tr>
            <w:tr w:rsidR="00CA3AE5" w:rsidRPr="00743DF3" w14:paraId="21C46EA8" w14:textId="77777777" w:rsidTr="00D34D7F">
              <w:tc>
                <w:tcPr>
                  <w:tcW w:w="2125" w:type="dxa"/>
                  <w:vAlign w:val="center"/>
                </w:tcPr>
                <w:p w14:paraId="44DD919A" w14:textId="77777777" w:rsidR="00CA3AE5" w:rsidRDefault="00E251E1" w:rsidP="00CA3AE5">
                  <w:pPr>
                    <w:pStyle w:val="Tabellentext"/>
                    <w:rPr>
                      <w:szCs w:val="18"/>
                    </w:rPr>
                  </w:pPr>
                  <w:r>
                    <w:rPr>
                      <w:szCs w:val="18"/>
                    </w:rPr>
                    <w:t>Bezug zum Verfahren</w:t>
                  </w:r>
                </w:p>
              </w:tc>
              <w:tc>
                <w:tcPr>
                  <w:tcW w:w="3755" w:type="dxa"/>
                  <w:vAlign w:val="center"/>
                </w:tcPr>
                <w:p w14:paraId="03279D26" w14:textId="77777777" w:rsidR="00CA3AE5" w:rsidRDefault="00E251E1" w:rsidP="004217A9">
                  <w:pPr>
                    <w:pStyle w:val="Tabellentext"/>
                    <w:rPr>
                      <w:szCs w:val="18"/>
                    </w:rPr>
                  </w:pPr>
                  <w:r>
                    <w:rPr>
                      <w:szCs w:val="18"/>
                    </w:rPr>
                    <w:t>DeQS</w:t>
                  </w:r>
                </w:p>
              </w:tc>
            </w:tr>
            <w:tr w:rsidR="00CA3AE5" w:rsidRPr="00743DF3" w14:paraId="4E73AC51" w14:textId="77777777" w:rsidTr="00D34D7F">
              <w:tc>
                <w:tcPr>
                  <w:tcW w:w="2125" w:type="dxa"/>
                  <w:tcBorders>
                    <w:bottom w:val="single" w:sz="4" w:space="0" w:color="BFBFBF" w:themeColor="background1" w:themeShade="BF"/>
                  </w:tcBorders>
                  <w:vAlign w:val="center"/>
                </w:tcPr>
                <w:p w14:paraId="07D5F130" w14:textId="77777777" w:rsidR="00CA3AE5" w:rsidRDefault="00E251E1" w:rsidP="00CA3AE5">
                  <w:pPr>
                    <w:pStyle w:val="Tabellentext"/>
                    <w:rPr>
                      <w:szCs w:val="18"/>
                    </w:rPr>
                  </w:pPr>
                  <w:r>
                    <w:rPr>
                      <w:szCs w:val="18"/>
                    </w:rPr>
                    <w:t>Sortierung</w:t>
                  </w:r>
                </w:p>
              </w:tc>
              <w:tc>
                <w:tcPr>
                  <w:tcW w:w="3755" w:type="dxa"/>
                  <w:vAlign w:val="center"/>
                </w:tcPr>
                <w:p w14:paraId="359273DD" w14:textId="77777777" w:rsidR="00CA3AE5" w:rsidRDefault="00E251E1" w:rsidP="004217A9">
                  <w:pPr>
                    <w:pStyle w:val="Tabellentext"/>
                    <w:rPr>
                      <w:szCs w:val="18"/>
                    </w:rPr>
                  </w:pPr>
                  <w:r>
                    <w:rPr>
                      <w:szCs w:val="18"/>
                    </w:rPr>
                    <w:t>-</w:t>
                  </w:r>
                </w:p>
              </w:tc>
            </w:tr>
            <w:tr w:rsidR="00CA3AE5" w:rsidRPr="00743DF3" w14:paraId="174E5455" w14:textId="77777777" w:rsidTr="00D34D7F">
              <w:tc>
                <w:tcPr>
                  <w:tcW w:w="2125" w:type="dxa"/>
                  <w:tcBorders>
                    <w:top w:val="single" w:sz="4" w:space="0" w:color="BFBFBF" w:themeColor="background1" w:themeShade="BF"/>
                  </w:tcBorders>
                  <w:vAlign w:val="center"/>
                </w:tcPr>
                <w:p w14:paraId="46A680C2" w14:textId="77777777" w:rsidR="00CA3AE5" w:rsidRDefault="00E251E1" w:rsidP="00CA3AE5">
                  <w:pPr>
                    <w:pStyle w:val="Tabellentext"/>
                    <w:rPr>
                      <w:szCs w:val="18"/>
                    </w:rPr>
                  </w:pPr>
                  <w:r>
                    <w:rPr>
                      <w:szCs w:val="18"/>
                    </w:rPr>
                    <w:t>Rechenregel</w:t>
                  </w:r>
                </w:p>
              </w:tc>
              <w:tc>
                <w:tcPr>
                  <w:tcW w:w="3755" w:type="dxa"/>
                  <w:vAlign w:val="center"/>
                </w:tcPr>
                <w:p w14:paraId="7CA66A70" w14:textId="23ED810A" w:rsidR="00CA3AE5" w:rsidRDefault="00E251E1" w:rsidP="004217A9">
                  <w:pPr>
                    <w:pStyle w:val="Tabellentext"/>
                    <w:rPr>
                      <w:szCs w:val="18"/>
                    </w:rPr>
                  </w:pPr>
                  <w:r>
                    <w:rPr>
                      <w:szCs w:val="18"/>
                    </w:rPr>
                    <w:t xml:space="preserve">Erwartete Rate an Patientinnen und Patienten mit Gehunfähigkeit bei Entlassung, risikoadjustiert nach logistischem KEP-Score für den Indikator mit der </w:t>
                  </w:r>
                  <w:del w:id="58" w:author="IQTIG" w:date="2020-04-27T15:05:00Z">
                    <w:r w:rsidR="00157B77">
                      <w:rPr>
                        <w:szCs w:val="18"/>
                      </w:rPr>
                      <w:delText>QI-</w:delText>
                    </w:r>
                  </w:del>
                  <w:r>
                    <w:rPr>
                      <w:szCs w:val="18"/>
                    </w:rPr>
                    <w:t>ID 54028</w:t>
                  </w:r>
                </w:p>
              </w:tc>
            </w:tr>
            <w:tr w:rsidR="00CA3AE5" w:rsidRPr="00743DF3" w14:paraId="6CF8B57D" w14:textId="77777777" w:rsidTr="00D34D7F">
              <w:tc>
                <w:tcPr>
                  <w:tcW w:w="2125" w:type="dxa"/>
                  <w:tcBorders>
                    <w:top w:val="single" w:sz="4" w:space="0" w:color="BFBFBF" w:themeColor="background1" w:themeShade="BF"/>
                  </w:tcBorders>
                  <w:vAlign w:val="center"/>
                </w:tcPr>
                <w:p w14:paraId="33060E48" w14:textId="77777777" w:rsidR="00CA3AE5" w:rsidRPr="00A20477" w:rsidRDefault="00E251E1"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A5EABFD" w14:textId="77777777" w:rsidR="00CA3AE5" w:rsidRPr="00CD53BC" w:rsidRDefault="00E251E1" w:rsidP="004217A9">
                  <w:pPr>
                    <w:pStyle w:val="Tabellentext"/>
                    <w:rPr>
                      <w:szCs w:val="18"/>
                    </w:rPr>
                  </w:pPr>
                  <w:r>
                    <w:rPr>
                      <w:szCs w:val="18"/>
                    </w:rPr>
                    <w:t>Mittelwert</w:t>
                  </w:r>
                </w:p>
              </w:tc>
            </w:tr>
            <w:tr w:rsidR="00CA3AE5" w:rsidRPr="00743DF3" w14:paraId="04682EA0" w14:textId="77777777" w:rsidTr="00D34D7F">
              <w:tc>
                <w:tcPr>
                  <w:tcW w:w="2125" w:type="dxa"/>
                  <w:vAlign w:val="center"/>
                </w:tcPr>
                <w:p w14:paraId="1C577F8A" w14:textId="77777777" w:rsidR="00CA3AE5" w:rsidRDefault="00E251E1" w:rsidP="00CA3AE5">
                  <w:pPr>
                    <w:pStyle w:val="Tabellentext"/>
                    <w:rPr>
                      <w:szCs w:val="18"/>
                    </w:rPr>
                  </w:pPr>
                  <w:r>
                    <w:rPr>
                      <w:szCs w:val="18"/>
                    </w:rPr>
                    <w:t>Teildatensatz</w:t>
                  </w:r>
                  <w:r>
                    <w:rPr>
                      <w:szCs w:val="18"/>
                    </w:rPr>
                    <w:t>bezug</w:t>
                  </w:r>
                </w:p>
              </w:tc>
              <w:tc>
                <w:tcPr>
                  <w:tcW w:w="3755" w:type="dxa"/>
                  <w:vAlign w:val="center"/>
                </w:tcPr>
                <w:p w14:paraId="63C47FD0" w14:textId="77777777" w:rsidR="00CA3AE5" w:rsidRPr="001C3626" w:rsidRDefault="00E251E1" w:rsidP="004217A9">
                  <w:pPr>
                    <w:pStyle w:val="Tabellentext"/>
                    <w:rPr>
                      <w:szCs w:val="18"/>
                    </w:rPr>
                  </w:pPr>
                  <w:r>
                    <w:rPr>
                      <w:szCs w:val="18"/>
                    </w:rPr>
                    <w:t>KEP:B</w:t>
                  </w:r>
                </w:p>
              </w:tc>
            </w:tr>
            <w:tr w:rsidR="00CA3AE5" w:rsidRPr="00743DF3" w14:paraId="7E697E70" w14:textId="77777777" w:rsidTr="00D34D7F">
              <w:tc>
                <w:tcPr>
                  <w:tcW w:w="2125" w:type="dxa"/>
                  <w:vAlign w:val="center"/>
                </w:tcPr>
                <w:p w14:paraId="2BD15E5B" w14:textId="77777777" w:rsidR="00CA3AE5" w:rsidRDefault="00E251E1" w:rsidP="00CA3AE5">
                  <w:pPr>
                    <w:pStyle w:val="Tabellentext"/>
                    <w:rPr>
                      <w:szCs w:val="18"/>
                    </w:rPr>
                  </w:pPr>
                  <w:r>
                    <w:rPr>
                      <w:szCs w:val="18"/>
                    </w:rPr>
                    <w:t>Zähler</w:t>
                  </w:r>
                </w:p>
              </w:tc>
              <w:tc>
                <w:tcPr>
                  <w:tcW w:w="3755" w:type="dxa"/>
                </w:tcPr>
                <w:p w14:paraId="1A1DA5AC" w14:textId="77777777" w:rsidR="00CA3AE5" w:rsidRPr="00955893" w:rsidRDefault="00E251E1" w:rsidP="004217A9">
                  <w:pPr>
                    <w:pStyle w:val="CodeOhneSilbentrennung"/>
                    <w:rPr>
                      <w:rStyle w:val="Code"/>
                    </w:rPr>
                  </w:pPr>
                  <w:r>
                    <w:rPr>
                      <w:rStyle w:val="Code"/>
                    </w:rPr>
                    <w:t>fn_KEPScore_54028</w:t>
                  </w:r>
                </w:p>
              </w:tc>
            </w:tr>
            <w:tr w:rsidR="00CA3AE5" w:rsidRPr="00743DF3" w14:paraId="3415B6DE" w14:textId="77777777" w:rsidTr="00D34D7F">
              <w:tc>
                <w:tcPr>
                  <w:tcW w:w="2125" w:type="dxa"/>
                  <w:vAlign w:val="center"/>
                </w:tcPr>
                <w:p w14:paraId="30248F6A" w14:textId="77777777" w:rsidR="00CA3AE5" w:rsidRDefault="00E251E1" w:rsidP="00CA3AE5">
                  <w:pPr>
                    <w:pStyle w:val="Tabellentext"/>
                    <w:rPr>
                      <w:szCs w:val="18"/>
                    </w:rPr>
                  </w:pPr>
                  <w:r>
                    <w:rPr>
                      <w:szCs w:val="18"/>
                    </w:rPr>
                    <w:t>Nenner</w:t>
                  </w:r>
                </w:p>
              </w:tc>
              <w:tc>
                <w:tcPr>
                  <w:tcW w:w="3755" w:type="dxa"/>
                </w:tcPr>
                <w:p w14:paraId="059EB1C0" w14:textId="5CDB1648" w:rsidR="00CA3AE5" w:rsidRPr="00955893" w:rsidRDefault="00157B77" w:rsidP="004217A9">
                  <w:pPr>
                    <w:pStyle w:val="CodeOhneSilbentrennung"/>
                    <w:rPr>
                      <w:rStyle w:val="Code"/>
                    </w:rPr>
                  </w:pPr>
                  <w:del w:id="59" w:author="IQTIG" w:date="2020-04-27T15:05:00Z">
                    <w:r>
                      <w:rPr>
                        <w:rStyle w:val="Code"/>
                      </w:rPr>
                      <w:delText>(</w:delText>
                    </w:r>
                  </w:del>
                  <w:r w:rsidR="00E251E1">
                    <w:rPr>
                      <w:rStyle w:val="Code"/>
                    </w:rPr>
                    <w:t>alter %&gt;=% 18 &amp;</w:t>
                  </w:r>
                  <w:r w:rsidR="00E251E1">
                    <w:rPr>
                      <w:rStyle w:val="Code"/>
                    </w:rPr>
                    <w:t xml:space="preserve"> </w:t>
                  </w:r>
                  <w:r w:rsidR="00E251E1">
                    <w:rPr>
                      <w:rStyle w:val="Code"/>
                    </w:rPr>
                    <w:br/>
                    <w:t xml:space="preserve">GEHSTRECKE %in% c(1,2,3) &amp; </w:t>
                  </w:r>
                  <w:r w:rsidR="00E251E1">
                    <w:rPr>
                      <w:rStyle w:val="Code"/>
                    </w:rPr>
                    <w:br/>
                    <w:t xml:space="preserve">GEHHILFEN %in% c(0,1,2) &amp; </w:t>
                  </w:r>
                  <w:r w:rsidR="00E251E1">
                    <w:rPr>
                      <w:rStyle w:val="Code"/>
                    </w:rPr>
                    <w:br/>
                  </w:r>
                  <w:r w:rsidR="00E251E1">
                    <w:rPr>
                      <w:rStyle w:val="Code"/>
                    </w:rPr>
                    <w:lastRenderedPageBreak/>
                    <w:t>ENTLGRUND %!=% "07</w:t>
                  </w:r>
                  <w:del w:id="60" w:author="IQTIG" w:date="2020-04-27T15:05:00Z">
                    <w:r>
                      <w:rPr>
                        <w:rStyle w:val="Code"/>
                      </w:rPr>
                      <w:delText>")</w:delText>
                    </w:r>
                  </w:del>
                  <w:ins w:id="61" w:author="IQTIG" w:date="2020-04-27T15:05:00Z">
                    <w:r w:rsidR="00E251E1">
                      <w:rPr>
                        <w:rStyle w:val="Code"/>
                      </w:rPr>
                      <w:t>"</w:t>
                    </w:r>
                  </w:ins>
                  <w:r w:rsidR="00E251E1">
                    <w:rPr>
                      <w:rStyle w:val="Code"/>
                    </w:rPr>
                    <w:t xml:space="preserve"> &amp; </w:t>
                  </w:r>
                  <w:r w:rsidR="00E251E1">
                    <w:rPr>
                      <w:rStyle w:val="Code"/>
                    </w:rPr>
                    <w:br/>
                    <w:t>fn_IstErsteOP</w:t>
                  </w:r>
                </w:p>
              </w:tc>
            </w:tr>
            <w:tr w:rsidR="00CA3AE5" w:rsidRPr="00AC590F" w14:paraId="5329312A" w14:textId="77777777" w:rsidTr="00D34D7F">
              <w:tc>
                <w:tcPr>
                  <w:tcW w:w="2125" w:type="dxa"/>
                  <w:vAlign w:val="center"/>
                </w:tcPr>
                <w:p w14:paraId="40152B41" w14:textId="77777777" w:rsidR="00CA3AE5" w:rsidRPr="00AC590F" w:rsidRDefault="00E251E1"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072936D5" w14:textId="77777777" w:rsidR="00CA3AE5" w:rsidRPr="00AC590F" w:rsidRDefault="00E251E1"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786A453" w14:textId="77777777" w:rsidTr="00D34D7F">
              <w:tc>
                <w:tcPr>
                  <w:tcW w:w="2125" w:type="dxa"/>
                  <w:tcBorders>
                    <w:bottom w:val="single" w:sz="4" w:space="0" w:color="BFBFBF" w:themeColor="background1" w:themeShade="BF"/>
                  </w:tcBorders>
                  <w:vAlign w:val="center"/>
                </w:tcPr>
                <w:p w14:paraId="6E500367" w14:textId="77777777" w:rsidR="00CA3AE5" w:rsidRPr="00AC590F" w:rsidRDefault="00E251E1"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E9F7CE2" w14:textId="77777777" w:rsidR="00CA3AE5" w:rsidRPr="00AC590F" w:rsidRDefault="00E251E1" w:rsidP="004217A9">
                  <w:pPr>
                    <w:pStyle w:val="Tabellentext"/>
                    <w:rPr>
                      <w:rFonts w:cstheme="minorHAnsi"/>
                      <w:szCs w:val="18"/>
                    </w:rPr>
                  </w:pPr>
                  <w:r>
                    <w:rPr>
                      <w:rFonts w:cs="Calibri"/>
                      <w:szCs w:val="18"/>
                    </w:rPr>
                    <w:t>-</w:t>
                  </w:r>
                </w:p>
              </w:tc>
            </w:tr>
          </w:tbl>
          <w:p w14:paraId="235ABCCD" w14:textId="77777777" w:rsidR="00CA3AE5" w:rsidRPr="00E3098F" w:rsidRDefault="00E251E1"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345CC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BA21BD" w14:textId="77777777" w:rsidR="00CA3AE5" w:rsidRPr="00E37ACC" w:rsidRDefault="00E251E1" w:rsidP="00CA3AE5">
            <w:pPr>
              <w:pStyle w:val="Tabellenkopf"/>
            </w:pPr>
            <w:r w:rsidRPr="00E37ACC">
              <w:lastRenderedPageBreak/>
              <w:t>Verwendete Funktionen</w:t>
            </w:r>
          </w:p>
        </w:tc>
        <w:tc>
          <w:tcPr>
            <w:tcW w:w="5885" w:type="dxa"/>
          </w:tcPr>
          <w:p w14:paraId="2FAD37E3"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fn_IstErsteOP</w:t>
            </w:r>
            <w:r>
              <w:rPr>
                <w:rStyle w:val="Code"/>
                <w:rFonts w:cs="Arial"/>
                <w:szCs w:val="21"/>
              </w:rPr>
              <w:br/>
              <w:t>fn_KEPScore_54028</w:t>
            </w:r>
            <w:r>
              <w:rPr>
                <w:rStyle w:val="Code"/>
                <w:rFonts w:cs="Arial"/>
                <w:szCs w:val="21"/>
              </w:rPr>
              <w:br/>
              <w:t>fn_Poopvwdauer_LfdNrEingriff</w:t>
            </w:r>
          </w:p>
        </w:tc>
      </w:tr>
      <w:tr w:rsidR="00CA3AE5" w14:paraId="245387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BFED40" w14:textId="77777777" w:rsidR="00CA3AE5" w:rsidRPr="00E37ACC" w:rsidRDefault="00E251E1" w:rsidP="00CA3AE5">
            <w:pPr>
              <w:pStyle w:val="Tabellenkopf"/>
            </w:pPr>
            <w:r w:rsidRPr="00E37ACC">
              <w:t>Verwendete Listen</w:t>
            </w:r>
          </w:p>
        </w:tc>
        <w:tc>
          <w:tcPr>
            <w:tcW w:w="5885" w:type="dxa"/>
          </w:tcPr>
          <w:p w14:paraId="28FD9BEC"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9C986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7865E9" w14:textId="77777777" w:rsidR="00CA3AE5" w:rsidRPr="00E37ACC" w:rsidRDefault="00E251E1" w:rsidP="00CA3AE5">
            <w:pPr>
              <w:pStyle w:val="Tabellenkopf"/>
            </w:pPr>
            <w:r>
              <w:t>Darstellung</w:t>
            </w:r>
          </w:p>
        </w:tc>
        <w:tc>
          <w:tcPr>
            <w:tcW w:w="5885" w:type="dxa"/>
          </w:tcPr>
          <w:p w14:paraId="2CEA764F"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76C5D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31E409" w14:textId="77777777" w:rsidR="00CA3AE5" w:rsidRPr="00E37ACC" w:rsidRDefault="00E251E1" w:rsidP="00CA3AE5">
            <w:pPr>
              <w:pStyle w:val="Tabellenkopf"/>
            </w:pPr>
            <w:r>
              <w:t>Grafik</w:t>
            </w:r>
          </w:p>
        </w:tc>
        <w:tc>
          <w:tcPr>
            <w:tcW w:w="5885" w:type="dxa"/>
          </w:tcPr>
          <w:p w14:paraId="2C05D941"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58A7F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5EBFC7" w14:textId="77777777" w:rsidR="00CA3AE5" w:rsidRPr="00E37ACC" w:rsidRDefault="00E251E1" w:rsidP="00CA3AE5">
            <w:pPr>
              <w:pStyle w:val="Tabellenkopf"/>
            </w:pPr>
            <w:r>
              <w:t>Vergleichbarkeit mit Vorjahresergebnissen</w:t>
            </w:r>
          </w:p>
        </w:tc>
        <w:tc>
          <w:tcPr>
            <w:tcW w:w="5885" w:type="dxa"/>
          </w:tcPr>
          <w:p w14:paraId="34EFFB5A"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D3D556F" w14:textId="77777777" w:rsidR="009E1781" w:rsidRDefault="00E251E1" w:rsidP="00AA7E2B">
      <w:pPr>
        <w:pStyle w:val="Tabellentext"/>
        <w:spacing w:before="0" w:after="0" w:line="20" w:lineRule="exact"/>
        <w:ind w:left="0" w:right="0"/>
      </w:pPr>
    </w:p>
    <w:p w14:paraId="150361D0" w14:textId="77777777" w:rsidR="00E46E82" w:rsidRDefault="00E46E82">
      <w:pPr>
        <w:sectPr w:rsidR="00E46E82" w:rsidSect="00AD6E6F">
          <w:pgSz w:w="11906" w:h="16838"/>
          <w:pgMar w:top="1418" w:right="1134" w:bottom="1418" w:left="1701" w:header="454" w:footer="737" w:gutter="0"/>
          <w:cols w:space="708"/>
          <w:docGrid w:linePitch="360"/>
        </w:sectPr>
      </w:pPr>
    </w:p>
    <w:p w14:paraId="3DCC1DE9" w14:textId="77777777" w:rsidR="007F3806" w:rsidRDefault="00E251E1"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E2049FD"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AA45A12" w14:textId="77777777" w:rsidR="00890E2F" w:rsidRPr="001E2092" w:rsidRDefault="00E251E1" w:rsidP="00890E2F">
            <w:pPr>
              <w:pStyle w:val="Tabellenkopf"/>
              <w:rPr>
                <w:szCs w:val="20"/>
              </w:rPr>
            </w:pPr>
            <w:r>
              <w:t>Referenzwahrscheinlichkeit</w:t>
            </w:r>
            <w:r w:rsidRPr="00B8324E">
              <w:t xml:space="preserve">: </w:t>
            </w:r>
            <w:r>
              <w:rPr>
                <w:szCs w:val="20"/>
              </w:rPr>
              <w:t>0,064 % (Odds: 0,000)</w:t>
            </w:r>
          </w:p>
        </w:tc>
      </w:tr>
      <w:tr w:rsidR="00BA23B7" w:rsidRPr="009E2B0C" w14:paraId="4A39305A"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7C36CDD" w14:textId="77777777" w:rsidR="00BA23B7" w:rsidRPr="001E2092" w:rsidRDefault="00E251E1"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F344129" w14:textId="77777777" w:rsidR="00BA23B7" w:rsidRPr="001E2092" w:rsidRDefault="00E251E1"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2B4AACC" w14:textId="77777777" w:rsidR="00BA23B7" w:rsidRPr="001E2092" w:rsidRDefault="00E251E1"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080912FA" w14:textId="77777777" w:rsidR="00BA23B7" w:rsidRPr="001E2092" w:rsidRDefault="00E251E1"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F29C381" w14:textId="77777777" w:rsidR="00BA23B7" w:rsidRPr="001E2092" w:rsidRDefault="00E251E1"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03E1F07" w14:textId="77777777" w:rsidR="00BA23B7" w:rsidRPr="001E2092" w:rsidRDefault="00E251E1" w:rsidP="00AD6C60">
            <w:pPr>
              <w:pStyle w:val="Tabellenkopf"/>
              <w:ind w:left="0"/>
              <w:jc w:val="right"/>
              <w:rPr>
                <w:szCs w:val="18"/>
              </w:rPr>
            </w:pPr>
            <w:r>
              <w:rPr>
                <w:szCs w:val="18"/>
              </w:rPr>
              <w:t>95 %-Vertrau</w:t>
            </w:r>
            <w:r>
              <w:rPr>
                <w:szCs w:val="18"/>
              </w:rPr>
              <w:t>ensbereich</w:t>
            </w:r>
          </w:p>
        </w:tc>
      </w:tr>
      <w:tr w:rsidR="00BA23B7" w:rsidRPr="00743DF3" w14:paraId="3C17A24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F00BA40" w14:textId="77777777" w:rsidR="00BA23B7" w:rsidRPr="001E2092" w:rsidRDefault="00E251E1" w:rsidP="00C25810">
            <w:pPr>
              <w:pStyle w:val="Tabellentext"/>
              <w:rPr>
                <w:szCs w:val="18"/>
              </w:rPr>
            </w:pPr>
            <w:r>
              <w:rPr>
                <w:szCs w:val="18"/>
              </w:rPr>
              <w:t>Konstante</w:t>
            </w:r>
          </w:p>
        </w:tc>
        <w:tc>
          <w:tcPr>
            <w:tcW w:w="1013" w:type="pct"/>
          </w:tcPr>
          <w:p w14:paraId="29F5DCA7" w14:textId="77777777" w:rsidR="00BA23B7" w:rsidRPr="001E2092" w:rsidRDefault="00E251E1" w:rsidP="009E6F3B">
            <w:pPr>
              <w:pStyle w:val="Tabellentext"/>
              <w:jc w:val="right"/>
              <w:rPr>
                <w:szCs w:val="18"/>
              </w:rPr>
            </w:pPr>
            <w:r>
              <w:rPr>
                <w:szCs w:val="18"/>
              </w:rPr>
              <w:t>-7,359247121673964</w:t>
            </w:r>
          </w:p>
        </w:tc>
        <w:tc>
          <w:tcPr>
            <w:tcW w:w="390" w:type="pct"/>
          </w:tcPr>
          <w:p w14:paraId="581EBD5F" w14:textId="77777777" w:rsidR="00BA23B7" w:rsidRPr="001E2092" w:rsidRDefault="00E251E1" w:rsidP="004D14B9">
            <w:pPr>
              <w:pStyle w:val="Tabellentext"/>
              <w:ind w:left="0"/>
              <w:jc w:val="right"/>
              <w:rPr>
                <w:szCs w:val="18"/>
              </w:rPr>
            </w:pPr>
            <w:r>
              <w:rPr>
                <w:szCs w:val="18"/>
              </w:rPr>
              <w:t>0,400</w:t>
            </w:r>
          </w:p>
        </w:tc>
        <w:tc>
          <w:tcPr>
            <w:tcW w:w="548" w:type="pct"/>
          </w:tcPr>
          <w:p w14:paraId="2E53C306" w14:textId="77777777" w:rsidR="00BA23B7" w:rsidRPr="001E2092" w:rsidRDefault="00E251E1" w:rsidP="009E6F3B">
            <w:pPr>
              <w:pStyle w:val="Tabellentext"/>
              <w:jc w:val="right"/>
              <w:rPr>
                <w:szCs w:val="18"/>
              </w:rPr>
            </w:pPr>
            <w:r>
              <w:rPr>
                <w:szCs w:val="18"/>
              </w:rPr>
              <w:t>-18,401</w:t>
            </w:r>
          </w:p>
        </w:tc>
        <w:tc>
          <w:tcPr>
            <w:tcW w:w="468" w:type="pct"/>
          </w:tcPr>
          <w:p w14:paraId="5E6D8B07" w14:textId="77777777" w:rsidR="00BA23B7" w:rsidRPr="001E2092" w:rsidRDefault="00E251E1" w:rsidP="004D14B9">
            <w:pPr>
              <w:pStyle w:val="Tabellentext"/>
              <w:ind w:left="6"/>
              <w:jc w:val="right"/>
              <w:rPr>
                <w:szCs w:val="18"/>
              </w:rPr>
            </w:pPr>
            <w:r>
              <w:rPr>
                <w:szCs w:val="18"/>
              </w:rPr>
              <w:t>-</w:t>
            </w:r>
          </w:p>
        </w:tc>
        <w:tc>
          <w:tcPr>
            <w:tcW w:w="1172" w:type="pct"/>
          </w:tcPr>
          <w:p w14:paraId="2B7B812F" w14:textId="77777777" w:rsidR="00BA23B7" w:rsidRPr="001E2092" w:rsidRDefault="00E251E1" w:rsidP="005521DD">
            <w:pPr>
              <w:pStyle w:val="Tabellentext"/>
              <w:ind w:left="-6"/>
              <w:jc w:val="right"/>
              <w:rPr>
                <w:szCs w:val="18"/>
              </w:rPr>
            </w:pPr>
            <w:r>
              <w:rPr>
                <w:szCs w:val="18"/>
              </w:rPr>
              <w:t>-</w:t>
            </w:r>
          </w:p>
        </w:tc>
      </w:tr>
      <w:tr w:rsidR="00BA23B7" w:rsidRPr="00743DF3" w14:paraId="3313C91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1B9F641" w14:textId="77777777" w:rsidR="00BA23B7" w:rsidRPr="001E2092" w:rsidRDefault="00E251E1" w:rsidP="00C25810">
            <w:pPr>
              <w:pStyle w:val="Tabellentext"/>
              <w:rPr>
                <w:szCs w:val="18"/>
              </w:rPr>
            </w:pPr>
            <w:r>
              <w:rPr>
                <w:szCs w:val="18"/>
              </w:rPr>
              <w:t xml:space="preserve">Altersrisiko pro Jahr Abweichung vom Durchschnittsalter (68 Jahre) - </w:t>
            </w:r>
            <w:r>
              <w:rPr>
                <w:szCs w:val="18"/>
              </w:rPr>
              <w:br/>
              <w:t xml:space="preserve"> gedeckelt bei 58 Jahren</w:t>
            </w:r>
          </w:p>
        </w:tc>
        <w:tc>
          <w:tcPr>
            <w:tcW w:w="1013" w:type="pct"/>
          </w:tcPr>
          <w:p w14:paraId="062901BF" w14:textId="77777777" w:rsidR="00BA23B7" w:rsidRPr="001E2092" w:rsidRDefault="00E251E1" w:rsidP="009E6F3B">
            <w:pPr>
              <w:pStyle w:val="Tabellentext"/>
              <w:jc w:val="right"/>
              <w:rPr>
                <w:szCs w:val="18"/>
              </w:rPr>
            </w:pPr>
            <w:r>
              <w:rPr>
                <w:szCs w:val="18"/>
              </w:rPr>
              <w:t>0,049065941507690</w:t>
            </w:r>
          </w:p>
        </w:tc>
        <w:tc>
          <w:tcPr>
            <w:tcW w:w="390" w:type="pct"/>
          </w:tcPr>
          <w:p w14:paraId="6E349FAD" w14:textId="77777777" w:rsidR="00BA23B7" w:rsidRPr="001E2092" w:rsidRDefault="00E251E1" w:rsidP="004D14B9">
            <w:pPr>
              <w:pStyle w:val="Tabellentext"/>
              <w:ind w:left="0"/>
              <w:jc w:val="right"/>
              <w:rPr>
                <w:szCs w:val="18"/>
              </w:rPr>
            </w:pPr>
            <w:r>
              <w:rPr>
                <w:szCs w:val="18"/>
              </w:rPr>
              <w:t>0,005</w:t>
            </w:r>
          </w:p>
        </w:tc>
        <w:tc>
          <w:tcPr>
            <w:tcW w:w="548" w:type="pct"/>
          </w:tcPr>
          <w:p w14:paraId="73DE9EE3" w14:textId="77777777" w:rsidR="00BA23B7" w:rsidRPr="001E2092" w:rsidRDefault="00E251E1" w:rsidP="009E6F3B">
            <w:pPr>
              <w:pStyle w:val="Tabellentext"/>
              <w:jc w:val="right"/>
              <w:rPr>
                <w:szCs w:val="18"/>
              </w:rPr>
            </w:pPr>
            <w:r>
              <w:rPr>
                <w:szCs w:val="18"/>
              </w:rPr>
              <w:t>10,417</w:t>
            </w:r>
          </w:p>
        </w:tc>
        <w:tc>
          <w:tcPr>
            <w:tcW w:w="468" w:type="pct"/>
          </w:tcPr>
          <w:p w14:paraId="3E827229" w14:textId="77777777" w:rsidR="00BA23B7" w:rsidRPr="001E2092" w:rsidRDefault="00E251E1" w:rsidP="004D14B9">
            <w:pPr>
              <w:pStyle w:val="Tabellentext"/>
              <w:ind w:left="6"/>
              <w:jc w:val="right"/>
              <w:rPr>
                <w:szCs w:val="18"/>
              </w:rPr>
            </w:pPr>
            <w:r>
              <w:rPr>
                <w:szCs w:val="18"/>
              </w:rPr>
              <w:t>1,050</w:t>
            </w:r>
          </w:p>
        </w:tc>
        <w:tc>
          <w:tcPr>
            <w:tcW w:w="1172" w:type="pct"/>
          </w:tcPr>
          <w:p w14:paraId="2D6266F0" w14:textId="77777777" w:rsidR="00BA23B7" w:rsidRPr="001E2092" w:rsidRDefault="00E251E1" w:rsidP="005521DD">
            <w:pPr>
              <w:pStyle w:val="Tabellentext"/>
              <w:ind w:left="-6"/>
              <w:jc w:val="right"/>
              <w:rPr>
                <w:szCs w:val="18"/>
              </w:rPr>
            </w:pPr>
            <w:r>
              <w:rPr>
                <w:szCs w:val="18"/>
              </w:rPr>
              <w:t>1,041 - 1,060</w:t>
            </w:r>
          </w:p>
        </w:tc>
      </w:tr>
      <w:tr w:rsidR="00BA23B7" w:rsidRPr="00743DF3" w14:paraId="694007B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915A71C" w14:textId="77777777" w:rsidR="00BA23B7" w:rsidRPr="001E2092" w:rsidRDefault="00E251E1" w:rsidP="00C25810">
            <w:pPr>
              <w:pStyle w:val="Tabellentext"/>
              <w:rPr>
                <w:szCs w:val="18"/>
              </w:rPr>
            </w:pPr>
            <w:r>
              <w:rPr>
                <w:szCs w:val="18"/>
              </w:rPr>
              <w:t xml:space="preserve">Art des Eingriffs - </w:t>
            </w:r>
            <w:r>
              <w:rPr>
                <w:szCs w:val="18"/>
              </w:rPr>
              <w:br/>
            </w:r>
            <w:r>
              <w:rPr>
                <w:szCs w:val="18"/>
              </w:rPr>
              <w:t xml:space="preserve"> Reimplantation im Rahmen eines einzeitigen Wechsels</w:t>
            </w:r>
          </w:p>
        </w:tc>
        <w:tc>
          <w:tcPr>
            <w:tcW w:w="1013" w:type="pct"/>
          </w:tcPr>
          <w:p w14:paraId="6EB8A267" w14:textId="77777777" w:rsidR="00BA23B7" w:rsidRPr="001E2092" w:rsidRDefault="00E251E1" w:rsidP="009E6F3B">
            <w:pPr>
              <w:pStyle w:val="Tabellentext"/>
              <w:jc w:val="right"/>
              <w:rPr>
                <w:szCs w:val="18"/>
              </w:rPr>
            </w:pPr>
            <w:r>
              <w:rPr>
                <w:szCs w:val="18"/>
              </w:rPr>
              <w:t>0,678534139467164</w:t>
            </w:r>
          </w:p>
        </w:tc>
        <w:tc>
          <w:tcPr>
            <w:tcW w:w="390" w:type="pct"/>
          </w:tcPr>
          <w:p w14:paraId="3C3B4354" w14:textId="77777777" w:rsidR="00BA23B7" w:rsidRPr="001E2092" w:rsidRDefault="00E251E1" w:rsidP="004D14B9">
            <w:pPr>
              <w:pStyle w:val="Tabellentext"/>
              <w:ind w:left="0"/>
              <w:jc w:val="right"/>
              <w:rPr>
                <w:szCs w:val="18"/>
              </w:rPr>
            </w:pPr>
            <w:r>
              <w:rPr>
                <w:szCs w:val="18"/>
              </w:rPr>
              <w:t>0,120</w:t>
            </w:r>
          </w:p>
        </w:tc>
        <w:tc>
          <w:tcPr>
            <w:tcW w:w="548" w:type="pct"/>
          </w:tcPr>
          <w:p w14:paraId="4892B55F" w14:textId="77777777" w:rsidR="00BA23B7" w:rsidRPr="001E2092" w:rsidRDefault="00E251E1" w:rsidP="009E6F3B">
            <w:pPr>
              <w:pStyle w:val="Tabellentext"/>
              <w:jc w:val="right"/>
              <w:rPr>
                <w:szCs w:val="18"/>
              </w:rPr>
            </w:pPr>
            <w:r>
              <w:rPr>
                <w:szCs w:val="18"/>
              </w:rPr>
              <w:t>5,674</w:t>
            </w:r>
          </w:p>
        </w:tc>
        <w:tc>
          <w:tcPr>
            <w:tcW w:w="468" w:type="pct"/>
          </w:tcPr>
          <w:p w14:paraId="3F44DEC5" w14:textId="77777777" w:rsidR="00BA23B7" w:rsidRPr="001E2092" w:rsidRDefault="00E251E1" w:rsidP="004D14B9">
            <w:pPr>
              <w:pStyle w:val="Tabellentext"/>
              <w:ind w:left="6"/>
              <w:jc w:val="right"/>
              <w:rPr>
                <w:szCs w:val="18"/>
              </w:rPr>
            </w:pPr>
            <w:r>
              <w:rPr>
                <w:szCs w:val="18"/>
              </w:rPr>
              <w:t>1,971</w:t>
            </w:r>
          </w:p>
        </w:tc>
        <w:tc>
          <w:tcPr>
            <w:tcW w:w="1172" w:type="pct"/>
          </w:tcPr>
          <w:p w14:paraId="5022FC90" w14:textId="77777777" w:rsidR="00BA23B7" w:rsidRPr="001E2092" w:rsidRDefault="00E251E1" w:rsidP="005521DD">
            <w:pPr>
              <w:pStyle w:val="Tabellentext"/>
              <w:ind w:left="-6"/>
              <w:jc w:val="right"/>
              <w:rPr>
                <w:szCs w:val="18"/>
              </w:rPr>
            </w:pPr>
            <w:r>
              <w:rPr>
                <w:szCs w:val="18"/>
              </w:rPr>
              <w:t>1,550 - 2,478</w:t>
            </w:r>
          </w:p>
        </w:tc>
      </w:tr>
      <w:tr w:rsidR="00BA23B7" w:rsidRPr="00743DF3" w14:paraId="1EF9DE8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874C46E" w14:textId="77777777" w:rsidR="00BA23B7" w:rsidRPr="001E2092" w:rsidRDefault="00E251E1" w:rsidP="00C25810">
            <w:pPr>
              <w:pStyle w:val="Tabellentext"/>
              <w:rPr>
                <w:szCs w:val="18"/>
              </w:rPr>
            </w:pPr>
            <w:r>
              <w:rPr>
                <w:szCs w:val="18"/>
              </w:rPr>
              <w:t xml:space="preserve">Art des Eingriffs - </w:t>
            </w:r>
            <w:r>
              <w:rPr>
                <w:szCs w:val="18"/>
              </w:rPr>
              <w:br/>
              <w:t xml:space="preserve"> Reimplantation im Rahmen eines zweizeitigen Wechsels</w:t>
            </w:r>
          </w:p>
        </w:tc>
        <w:tc>
          <w:tcPr>
            <w:tcW w:w="1013" w:type="pct"/>
          </w:tcPr>
          <w:p w14:paraId="12A09EB5" w14:textId="77777777" w:rsidR="00BA23B7" w:rsidRPr="001E2092" w:rsidRDefault="00E251E1" w:rsidP="009E6F3B">
            <w:pPr>
              <w:pStyle w:val="Tabellentext"/>
              <w:jc w:val="right"/>
              <w:rPr>
                <w:szCs w:val="18"/>
              </w:rPr>
            </w:pPr>
            <w:r>
              <w:rPr>
                <w:szCs w:val="18"/>
              </w:rPr>
              <w:t>1,042798879307567</w:t>
            </w:r>
          </w:p>
        </w:tc>
        <w:tc>
          <w:tcPr>
            <w:tcW w:w="390" w:type="pct"/>
          </w:tcPr>
          <w:p w14:paraId="36F54B10" w14:textId="77777777" w:rsidR="00BA23B7" w:rsidRPr="001E2092" w:rsidRDefault="00E251E1" w:rsidP="004D14B9">
            <w:pPr>
              <w:pStyle w:val="Tabellentext"/>
              <w:ind w:left="0"/>
              <w:jc w:val="right"/>
              <w:rPr>
                <w:szCs w:val="18"/>
              </w:rPr>
            </w:pPr>
            <w:r>
              <w:rPr>
                <w:szCs w:val="18"/>
              </w:rPr>
              <w:t>0,215</w:t>
            </w:r>
          </w:p>
        </w:tc>
        <w:tc>
          <w:tcPr>
            <w:tcW w:w="548" w:type="pct"/>
          </w:tcPr>
          <w:p w14:paraId="7B4D7F53" w14:textId="77777777" w:rsidR="00BA23B7" w:rsidRPr="001E2092" w:rsidRDefault="00E251E1" w:rsidP="009E6F3B">
            <w:pPr>
              <w:pStyle w:val="Tabellentext"/>
              <w:jc w:val="right"/>
              <w:rPr>
                <w:szCs w:val="18"/>
              </w:rPr>
            </w:pPr>
            <w:r>
              <w:rPr>
                <w:szCs w:val="18"/>
              </w:rPr>
              <w:t>4,846</w:t>
            </w:r>
          </w:p>
        </w:tc>
        <w:tc>
          <w:tcPr>
            <w:tcW w:w="468" w:type="pct"/>
          </w:tcPr>
          <w:p w14:paraId="671A7D2C" w14:textId="77777777" w:rsidR="00BA23B7" w:rsidRPr="001E2092" w:rsidRDefault="00E251E1" w:rsidP="004D14B9">
            <w:pPr>
              <w:pStyle w:val="Tabellentext"/>
              <w:ind w:left="6"/>
              <w:jc w:val="right"/>
              <w:rPr>
                <w:szCs w:val="18"/>
              </w:rPr>
            </w:pPr>
            <w:r>
              <w:rPr>
                <w:szCs w:val="18"/>
              </w:rPr>
              <w:t>2,837</w:t>
            </w:r>
          </w:p>
        </w:tc>
        <w:tc>
          <w:tcPr>
            <w:tcW w:w="1172" w:type="pct"/>
          </w:tcPr>
          <w:p w14:paraId="7E410215" w14:textId="77777777" w:rsidR="00BA23B7" w:rsidRPr="001E2092" w:rsidRDefault="00E251E1" w:rsidP="005521DD">
            <w:pPr>
              <w:pStyle w:val="Tabellentext"/>
              <w:ind w:left="-6"/>
              <w:jc w:val="right"/>
              <w:rPr>
                <w:szCs w:val="18"/>
              </w:rPr>
            </w:pPr>
            <w:r>
              <w:rPr>
                <w:szCs w:val="18"/>
              </w:rPr>
              <w:t>1,840 - 4,281</w:t>
            </w:r>
          </w:p>
        </w:tc>
      </w:tr>
      <w:tr w:rsidR="00BA23B7" w:rsidRPr="00743DF3" w14:paraId="12AF487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2DBE265" w14:textId="77777777" w:rsidR="00BA23B7" w:rsidRPr="001E2092" w:rsidRDefault="00E251E1" w:rsidP="00C25810">
            <w:pPr>
              <w:pStyle w:val="Tabellentext"/>
              <w:rPr>
                <w:szCs w:val="18"/>
              </w:rPr>
            </w:pPr>
            <w:r>
              <w:rPr>
                <w:szCs w:val="18"/>
              </w:rPr>
              <w:t>Implantation einer unikondylären Schlittenprothese</w:t>
            </w:r>
          </w:p>
        </w:tc>
        <w:tc>
          <w:tcPr>
            <w:tcW w:w="1013" w:type="pct"/>
          </w:tcPr>
          <w:p w14:paraId="788943B6" w14:textId="77777777" w:rsidR="00BA23B7" w:rsidRPr="001E2092" w:rsidRDefault="00E251E1" w:rsidP="009E6F3B">
            <w:pPr>
              <w:pStyle w:val="Tabellentext"/>
              <w:jc w:val="right"/>
              <w:rPr>
                <w:szCs w:val="18"/>
              </w:rPr>
            </w:pPr>
            <w:r>
              <w:rPr>
                <w:szCs w:val="18"/>
              </w:rPr>
              <w:t>-1,229854371153876</w:t>
            </w:r>
          </w:p>
        </w:tc>
        <w:tc>
          <w:tcPr>
            <w:tcW w:w="390" w:type="pct"/>
          </w:tcPr>
          <w:p w14:paraId="44F7833F" w14:textId="77777777" w:rsidR="00BA23B7" w:rsidRPr="001E2092" w:rsidRDefault="00E251E1" w:rsidP="004D14B9">
            <w:pPr>
              <w:pStyle w:val="Tabellentext"/>
              <w:ind w:left="0"/>
              <w:jc w:val="right"/>
              <w:rPr>
                <w:szCs w:val="18"/>
              </w:rPr>
            </w:pPr>
            <w:r>
              <w:rPr>
                <w:szCs w:val="18"/>
              </w:rPr>
              <w:t>0,262</w:t>
            </w:r>
          </w:p>
        </w:tc>
        <w:tc>
          <w:tcPr>
            <w:tcW w:w="548" w:type="pct"/>
          </w:tcPr>
          <w:p w14:paraId="6672D18A" w14:textId="77777777" w:rsidR="00BA23B7" w:rsidRPr="001E2092" w:rsidRDefault="00E251E1" w:rsidP="009E6F3B">
            <w:pPr>
              <w:pStyle w:val="Tabellentext"/>
              <w:jc w:val="right"/>
              <w:rPr>
                <w:szCs w:val="18"/>
              </w:rPr>
            </w:pPr>
            <w:r>
              <w:rPr>
                <w:szCs w:val="18"/>
              </w:rPr>
              <w:t>-4,685</w:t>
            </w:r>
          </w:p>
        </w:tc>
        <w:tc>
          <w:tcPr>
            <w:tcW w:w="468" w:type="pct"/>
          </w:tcPr>
          <w:p w14:paraId="5DDD8A2D" w14:textId="77777777" w:rsidR="00BA23B7" w:rsidRPr="001E2092" w:rsidRDefault="00E251E1" w:rsidP="004D14B9">
            <w:pPr>
              <w:pStyle w:val="Tabellentext"/>
              <w:ind w:left="6"/>
              <w:jc w:val="right"/>
              <w:rPr>
                <w:szCs w:val="18"/>
              </w:rPr>
            </w:pPr>
            <w:r>
              <w:rPr>
                <w:szCs w:val="18"/>
              </w:rPr>
              <w:t>0,292</w:t>
            </w:r>
          </w:p>
        </w:tc>
        <w:tc>
          <w:tcPr>
            <w:tcW w:w="1172" w:type="pct"/>
          </w:tcPr>
          <w:p w14:paraId="170AC188" w14:textId="77777777" w:rsidR="00BA23B7" w:rsidRPr="001E2092" w:rsidRDefault="00E251E1" w:rsidP="005521DD">
            <w:pPr>
              <w:pStyle w:val="Tabellentext"/>
              <w:ind w:left="-6"/>
              <w:jc w:val="right"/>
              <w:rPr>
                <w:szCs w:val="18"/>
              </w:rPr>
            </w:pPr>
            <w:r>
              <w:rPr>
                <w:szCs w:val="18"/>
              </w:rPr>
              <w:t>0,167 - 0,471</w:t>
            </w:r>
          </w:p>
        </w:tc>
      </w:tr>
      <w:tr w:rsidR="00BA23B7" w:rsidRPr="00743DF3" w14:paraId="572254C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97AB5D8" w14:textId="77777777" w:rsidR="00BA23B7" w:rsidRPr="001E2092" w:rsidRDefault="00E251E1" w:rsidP="00C25810">
            <w:pPr>
              <w:pStyle w:val="Tabellentext"/>
              <w:rPr>
                <w:szCs w:val="18"/>
              </w:rPr>
            </w:pPr>
            <w:r>
              <w:rPr>
                <w:szCs w:val="18"/>
              </w:rPr>
              <w:t xml:space="preserve">Gehhilfen (bei Aufnahme) - </w:t>
            </w:r>
            <w:r>
              <w:rPr>
                <w:szCs w:val="18"/>
              </w:rPr>
              <w:br/>
              <w:t xml:space="preserve"> Rollator/Gehbock</w:t>
            </w:r>
          </w:p>
        </w:tc>
        <w:tc>
          <w:tcPr>
            <w:tcW w:w="1013" w:type="pct"/>
          </w:tcPr>
          <w:p w14:paraId="239F1269" w14:textId="77777777" w:rsidR="00BA23B7" w:rsidRPr="001E2092" w:rsidRDefault="00E251E1" w:rsidP="009E6F3B">
            <w:pPr>
              <w:pStyle w:val="Tabellentext"/>
              <w:jc w:val="right"/>
              <w:rPr>
                <w:szCs w:val="18"/>
              </w:rPr>
            </w:pPr>
            <w:r>
              <w:rPr>
                <w:szCs w:val="18"/>
              </w:rPr>
              <w:t>1,324561620469886</w:t>
            </w:r>
          </w:p>
        </w:tc>
        <w:tc>
          <w:tcPr>
            <w:tcW w:w="390" w:type="pct"/>
          </w:tcPr>
          <w:p w14:paraId="2892120C" w14:textId="77777777" w:rsidR="00BA23B7" w:rsidRPr="001E2092" w:rsidRDefault="00E251E1" w:rsidP="004D14B9">
            <w:pPr>
              <w:pStyle w:val="Tabellentext"/>
              <w:ind w:left="0"/>
              <w:jc w:val="right"/>
              <w:rPr>
                <w:szCs w:val="18"/>
              </w:rPr>
            </w:pPr>
            <w:r>
              <w:rPr>
                <w:szCs w:val="18"/>
              </w:rPr>
              <w:t>0,095</w:t>
            </w:r>
          </w:p>
        </w:tc>
        <w:tc>
          <w:tcPr>
            <w:tcW w:w="548" w:type="pct"/>
          </w:tcPr>
          <w:p w14:paraId="06CB3047" w14:textId="77777777" w:rsidR="00BA23B7" w:rsidRPr="001E2092" w:rsidRDefault="00E251E1" w:rsidP="009E6F3B">
            <w:pPr>
              <w:pStyle w:val="Tabellentext"/>
              <w:jc w:val="right"/>
              <w:rPr>
                <w:szCs w:val="18"/>
              </w:rPr>
            </w:pPr>
            <w:r>
              <w:rPr>
                <w:szCs w:val="18"/>
              </w:rPr>
              <w:t>13,977</w:t>
            </w:r>
          </w:p>
        </w:tc>
        <w:tc>
          <w:tcPr>
            <w:tcW w:w="468" w:type="pct"/>
          </w:tcPr>
          <w:p w14:paraId="3C07C612" w14:textId="77777777" w:rsidR="00BA23B7" w:rsidRPr="001E2092" w:rsidRDefault="00E251E1" w:rsidP="004D14B9">
            <w:pPr>
              <w:pStyle w:val="Tabellentext"/>
              <w:ind w:left="6"/>
              <w:jc w:val="right"/>
              <w:rPr>
                <w:szCs w:val="18"/>
              </w:rPr>
            </w:pPr>
            <w:r>
              <w:rPr>
                <w:szCs w:val="18"/>
              </w:rPr>
              <w:t>3,761</w:t>
            </w:r>
          </w:p>
        </w:tc>
        <w:tc>
          <w:tcPr>
            <w:tcW w:w="1172" w:type="pct"/>
          </w:tcPr>
          <w:p w14:paraId="114675D0" w14:textId="77777777" w:rsidR="00BA23B7" w:rsidRPr="001E2092" w:rsidRDefault="00E251E1" w:rsidP="005521DD">
            <w:pPr>
              <w:pStyle w:val="Tabellentext"/>
              <w:ind w:left="-6"/>
              <w:jc w:val="right"/>
              <w:rPr>
                <w:szCs w:val="18"/>
              </w:rPr>
            </w:pPr>
            <w:r>
              <w:rPr>
                <w:szCs w:val="18"/>
              </w:rPr>
              <w:t>3,117 - 4,521</w:t>
            </w:r>
          </w:p>
        </w:tc>
      </w:tr>
      <w:tr w:rsidR="00BA23B7" w:rsidRPr="00743DF3" w14:paraId="3F35D1C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B1C04B4" w14:textId="77777777" w:rsidR="00BA23B7" w:rsidRPr="001E2092" w:rsidRDefault="00E251E1" w:rsidP="00C25810">
            <w:pPr>
              <w:pStyle w:val="Tabellentext"/>
              <w:rPr>
                <w:szCs w:val="18"/>
              </w:rPr>
            </w:pPr>
            <w:r>
              <w:rPr>
                <w:szCs w:val="18"/>
              </w:rPr>
              <w:t xml:space="preserve">Gehstrecke (bei Aufnahme) - </w:t>
            </w:r>
            <w:r>
              <w:rPr>
                <w:szCs w:val="18"/>
              </w:rPr>
              <w:br/>
            </w:r>
            <w:r>
              <w:rPr>
                <w:szCs w:val="18"/>
              </w:rPr>
              <w:t xml:space="preserve"> Gehen am Stück bis 500m möglich</w:t>
            </w:r>
          </w:p>
        </w:tc>
        <w:tc>
          <w:tcPr>
            <w:tcW w:w="1013" w:type="pct"/>
          </w:tcPr>
          <w:p w14:paraId="5CED4B20" w14:textId="77777777" w:rsidR="00BA23B7" w:rsidRPr="001E2092" w:rsidRDefault="00E251E1" w:rsidP="009E6F3B">
            <w:pPr>
              <w:pStyle w:val="Tabellentext"/>
              <w:jc w:val="right"/>
              <w:rPr>
                <w:szCs w:val="18"/>
              </w:rPr>
            </w:pPr>
            <w:r>
              <w:rPr>
                <w:szCs w:val="18"/>
              </w:rPr>
              <w:t>0,248391197805110</w:t>
            </w:r>
          </w:p>
        </w:tc>
        <w:tc>
          <w:tcPr>
            <w:tcW w:w="390" w:type="pct"/>
          </w:tcPr>
          <w:p w14:paraId="1667ED62" w14:textId="77777777" w:rsidR="00BA23B7" w:rsidRPr="001E2092" w:rsidRDefault="00E251E1" w:rsidP="004D14B9">
            <w:pPr>
              <w:pStyle w:val="Tabellentext"/>
              <w:ind w:left="0"/>
              <w:jc w:val="right"/>
              <w:rPr>
                <w:szCs w:val="18"/>
              </w:rPr>
            </w:pPr>
            <w:r>
              <w:rPr>
                <w:szCs w:val="18"/>
              </w:rPr>
              <w:t>0,152</w:t>
            </w:r>
          </w:p>
        </w:tc>
        <w:tc>
          <w:tcPr>
            <w:tcW w:w="548" w:type="pct"/>
          </w:tcPr>
          <w:p w14:paraId="2C0A8B84" w14:textId="77777777" w:rsidR="00BA23B7" w:rsidRPr="001E2092" w:rsidRDefault="00E251E1" w:rsidP="009E6F3B">
            <w:pPr>
              <w:pStyle w:val="Tabellentext"/>
              <w:jc w:val="right"/>
              <w:rPr>
                <w:szCs w:val="18"/>
              </w:rPr>
            </w:pPr>
            <w:r>
              <w:rPr>
                <w:szCs w:val="18"/>
              </w:rPr>
              <w:t>1,633</w:t>
            </w:r>
          </w:p>
        </w:tc>
        <w:tc>
          <w:tcPr>
            <w:tcW w:w="468" w:type="pct"/>
          </w:tcPr>
          <w:p w14:paraId="2B97024C" w14:textId="77777777" w:rsidR="00BA23B7" w:rsidRPr="001E2092" w:rsidRDefault="00E251E1" w:rsidP="004D14B9">
            <w:pPr>
              <w:pStyle w:val="Tabellentext"/>
              <w:ind w:left="6"/>
              <w:jc w:val="right"/>
              <w:rPr>
                <w:szCs w:val="18"/>
              </w:rPr>
            </w:pPr>
            <w:r>
              <w:rPr>
                <w:szCs w:val="18"/>
              </w:rPr>
              <w:t>1,282</w:t>
            </w:r>
          </w:p>
        </w:tc>
        <w:tc>
          <w:tcPr>
            <w:tcW w:w="1172" w:type="pct"/>
          </w:tcPr>
          <w:p w14:paraId="5B3FF20D" w14:textId="77777777" w:rsidR="00BA23B7" w:rsidRPr="001E2092" w:rsidRDefault="00E251E1" w:rsidP="005521DD">
            <w:pPr>
              <w:pStyle w:val="Tabellentext"/>
              <w:ind w:left="-6"/>
              <w:jc w:val="right"/>
              <w:rPr>
                <w:szCs w:val="18"/>
              </w:rPr>
            </w:pPr>
            <w:r>
              <w:rPr>
                <w:szCs w:val="18"/>
              </w:rPr>
              <w:t>0,962 - 1,748</w:t>
            </w:r>
          </w:p>
        </w:tc>
      </w:tr>
      <w:tr w:rsidR="00BA23B7" w:rsidRPr="00743DF3" w14:paraId="10A030A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EBCF50B" w14:textId="77777777" w:rsidR="00BA23B7" w:rsidRPr="001E2092" w:rsidRDefault="00E251E1" w:rsidP="00C25810">
            <w:pPr>
              <w:pStyle w:val="Tabellentext"/>
              <w:rPr>
                <w:szCs w:val="18"/>
              </w:rPr>
            </w:pPr>
            <w:r>
              <w:rPr>
                <w:szCs w:val="18"/>
              </w:rPr>
              <w:t xml:space="preserve">Gehstrecke (bei Aufnahme) - </w:t>
            </w:r>
            <w:r>
              <w:rPr>
                <w:szCs w:val="18"/>
              </w:rPr>
              <w:br/>
              <w:t xml:space="preserve"> Auf der Stationsebene mobil</w:t>
            </w:r>
          </w:p>
        </w:tc>
        <w:tc>
          <w:tcPr>
            <w:tcW w:w="1013" w:type="pct"/>
          </w:tcPr>
          <w:p w14:paraId="02115A40" w14:textId="77777777" w:rsidR="00BA23B7" w:rsidRPr="001E2092" w:rsidRDefault="00E251E1" w:rsidP="009E6F3B">
            <w:pPr>
              <w:pStyle w:val="Tabellentext"/>
              <w:jc w:val="right"/>
              <w:rPr>
                <w:szCs w:val="18"/>
              </w:rPr>
            </w:pPr>
            <w:r>
              <w:rPr>
                <w:szCs w:val="18"/>
              </w:rPr>
              <w:t>0,636465088809621</w:t>
            </w:r>
          </w:p>
        </w:tc>
        <w:tc>
          <w:tcPr>
            <w:tcW w:w="390" w:type="pct"/>
          </w:tcPr>
          <w:p w14:paraId="6EC00604" w14:textId="77777777" w:rsidR="00BA23B7" w:rsidRPr="001E2092" w:rsidRDefault="00E251E1" w:rsidP="004D14B9">
            <w:pPr>
              <w:pStyle w:val="Tabellentext"/>
              <w:ind w:left="0"/>
              <w:jc w:val="right"/>
              <w:rPr>
                <w:szCs w:val="18"/>
              </w:rPr>
            </w:pPr>
            <w:r>
              <w:rPr>
                <w:szCs w:val="18"/>
              </w:rPr>
              <w:t>0,159</w:t>
            </w:r>
          </w:p>
        </w:tc>
        <w:tc>
          <w:tcPr>
            <w:tcW w:w="548" w:type="pct"/>
          </w:tcPr>
          <w:p w14:paraId="57B3AD35" w14:textId="77777777" w:rsidR="00BA23B7" w:rsidRPr="001E2092" w:rsidRDefault="00E251E1" w:rsidP="009E6F3B">
            <w:pPr>
              <w:pStyle w:val="Tabellentext"/>
              <w:jc w:val="right"/>
              <w:rPr>
                <w:szCs w:val="18"/>
              </w:rPr>
            </w:pPr>
            <w:r>
              <w:rPr>
                <w:szCs w:val="18"/>
              </w:rPr>
              <w:t>4,010</w:t>
            </w:r>
          </w:p>
        </w:tc>
        <w:tc>
          <w:tcPr>
            <w:tcW w:w="468" w:type="pct"/>
          </w:tcPr>
          <w:p w14:paraId="2308AE6F" w14:textId="77777777" w:rsidR="00BA23B7" w:rsidRPr="001E2092" w:rsidRDefault="00E251E1" w:rsidP="004D14B9">
            <w:pPr>
              <w:pStyle w:val="Tabellentext"/>
              <w:ind w:left="6"/>
              <w:jc w:val="right"/>
              <w:rPr>
                <w:szCs w:val="18"/>
              </w:rPr>
            </w:pPr>
            <w:r>
              <w:rPr>
                <w:szCs w:val="18"/>
              </w:rPr>
              <w:t>1,890</w:t>
            </w:r>
          </w:p>
        </w:tc>
        <w:tc>
          <w:tcPr>
            <w:tcW w:w="1172" w:type="pct"/>
          </w:tcPr>
          <w:p w14:paraId="1F18AC8C" w14:textId="77777777" w:rsidR="00BA23B7" w:rsidRPr="001E2092" w:rsidRDefault="00E251E1" w:rsidP="005521DD">
            <w:pPr>
              <w:pStyle w:val="Tabellentext"/>
              <w:ind w:left="-6"/>
              <w:jc w:val="right"/>
              <w:rPr>
                <w:szCs w:val="18"/>
              </w:rPr>
            </w:pPr>
            <w:r>
              <w:rPr>
                <w:szCs w:val="18"/>
              </w:rPr>
              <w:t>1,398 - 2,608</w:t>
            </w:r>
          </w:p>
        </w:tc>
      </w:tr>
      <w:tr w:rsidR="00BA23B7" w:rsidRPr="00743DF3" w14:paraId="3CE9C55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C766C0C" w14:textId="77777777" w:rsidR="00BA23B7" w:rsidRPr="001E2092" w:rsidRDefault="00E251E1" w:rsidP="00C25810">
            <w:pPr>
              <w:pStyle w:val="Tabellentext"/>
              <w:rPr>
                <w:szCs w:val="18"/>
              </w:rPr>
            </w:pPr>
            <w:r>
              <w:rPr>
                <w:szCs w:val="18"/>
              </w:rPr>
              <w:t>ASA-Klassifikation 2</w:t>
            </w:r>
          </w:p>
        </w:tc>
        <w:tc>
          <w:tcPr>
            <w:tcW w:w="1013" w:type="pct"/>
          </w:tcPr>
          <w:p w14:paraId="161C0737" w14:textId="77777777" w:rsidR="00BA23B7" w:rsidRPr="001E2092" w:rsidRDefault="00E251E1" w:rsidP="009E6F3B">
            <w:pPr>
              <w:pStyle w:val="Tabellentext"/>
              <w:jc w:val="right"/>
              <w:rPr>
                <w:szCs w:val="18"/>
              </w:rPr>
            </w:pPr>
            <w:r>
              <w:rPr>
                <w:szCs w:val="18"/>
              </w:rPr>
              <w:t>0,828318578006633</w:t>
            </w:r>
          </w:p>
        </w:tc>
        <w:tc>
          <w:tcPr>
            <w:tcW w:w="390" w:type="pct"/>
          </w:tcPr>
          <w:p w14:paraId="4C4D9063" w14:textId="77777777" w:rsidR="00BA23B7" w:rsidRPr="001E2092" w:rsidRDefault="00E251E1" w:rsidP="004D14B9">
            <w:pPr>
              <w:pStyle w:val="Tabellentext"/>
              <w:ind w:left="0"/>
              <w:jc w:val="right"/>
              <w:rPr>
                <w:szCs w:val="18"/>
              </w:rPr>
            </w:pPr>
            <w:r>
              <w:rPr>
                <w:szCs w:val="18"/>
              </w:rPr>
              <w:t>0,384</w:t>
            </w:r>
          </w:p>
        </w:tc>
        <w:tc>
          <w:tcPr>
            <w:tcW w:w="548" w:type="pct"/>
          </w:tcPr>
          <w:p w14:paraId="56A903C6" w14:textId="77777777" w:rsidR="00BA23B7" w:rsidRPr="001E2092" w:rsidRDefault="00E251E1" w:rsidP="009E6F3B">
            <w:pPr>
              <w:pStyle w:val="Tabellentext"/>
              <w:jc w:val="right"/>
              <w:rPr>
                <w:szCs w:val="18"/>
              </w:rPr>
            </w:pPr>
            <w:r>
              <w:rPr>
                <w:szCs w:val="18"/>
              </w:rPr>
              <w:t>2,160</w:t>
            </w:r>
          </w:p>
        </w:tc>
        <w:tc>
          <w:tcPr>
            <w:tcW w:w="468" w:type="pct"/>
          </w:tcPr>
          <w:p w14:paraId="2D02ACA8" w14:textId="77777777" w:rsidR="00BA23B7" w:rsidRPr="001E2092" w:rsidRDefault="00E251E1" w:rsidP="004D14B9">
            <w:pPr>
              <w:pStyle w:val="Tabellentext"/>
              <w:ind w:left="6"/>
              <w:jc w:val="right"/>
              <w:rPr>
                <w:szCs w:val="18"/>
              </w:rPr>
            </w:pPr>
            <w:r>
              <w:rPr>
                <w:szCs w:val="18"/>
              </w:rPr>
              <w:t>2,289</w:t>
            </w:r>
          </w:p>
        </w:tc>
        <w:tc>
          <w:tcPr>
            <w:tcW w:w="1172" w:type="pct"/>
          </w:tcPr>
          <w:p w14:paraId="5AA667D2" w14:textId="77777777" w:rsidR="00BA23B7" w:rsidRPr="001E2092" w:rsidRDefault="00E251E1" w:rsidP="005521DD">
            <w:pPr>
              <w:pStyle w:val="Tabellentext"/>
              <w:ind w:left="-6"/>
              <w:jc w:val="right"/>
              <w:rPr>
                <w:szCs w:val="18"/>
              </w:rPr>
            </w:pPr>
            <w:r>
              <w:rPr>
                <w:szCs w:val="18"/>
              </w:rPr>
              <w:t>1,167 - 5,377</w:t>
            </w:r>
          </w:p>
        </w:tc>
      </w:tr>
      <w:tr w:rsidR="00BA23B7" w:rsidRPr="00743DF3" w14:paraId="77E3D8C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F459E6F" w14:textId="77777777" w:rsidR="00BA23B7" w:rsidRPr="001E2092" w:rsidRDefault="00E251E1" w:rsidP="00C25810">
            <w:pPr>
              <w:pStyle w:val="Tabellentext"/>
              <w:rPr>
                <w:szCs w:val="18"/>
              </w:rPr>
            </w:pPr>
            <w:r>
              <w:rPr>
                <w:szCs w:val="18"/>
              </w:rPr>
              <w:t>ASA-Klassifikation 3</w:t>
            </w:r>
          </w:p>
        </w:tc>
        <w:tc>
          <w:tcPr>
            <w:tcW w:w="1013" w:type="pct"/>
          </w:tcPr>
          <w:p w14:paraId="5CDBE8C1" w14:textId="77777777" w:rsidR="00BA23B7" w:rsidRPr="001E2092" w:rsidRDefault="00E251E1" w:rsidP="009E6F3B">
            <w:pPr>
              <w:pStyle w:val="Tabellentext"/>
              <w:jc w:val="right"/>
              <w:rPr>
                <w:szCs w:val="18"/>
              </w:rPr>
            </w:pPr>
            <w:r>
              <w:rPr>
                <w:szCs w:val="18"/>
              </w:rPr>
              <w:t>1,640742417978649</w:t>
            </w:r>
          </w:p>
        </w:tc>
        <w:tc>
          <w:tcPr>
            <w:tcW w:w="390" w:type="pct"/>
          </w:tcPr>
          <w:p w14:paraId="7B7D2B9F" w14:textId="77777777" w:rsidR="00BA23B7" w:rsidRPr="001E2092" w:rsidRDefault="00E251E1" w:rsidP="004D14B9">
            <w:pPr>
              <w:pStyle w:val="Tabellentext"/>
              <w:ind w:left="0"/>
              <w:jc w:val="right"/>
              <w:rPr>
                <w:szCs w:val="18"/>
              </w:rPr>
            </w:pPr>
            <w:r>
              <w:rPr>
                <w:szCs w:val="18"/>
              </w:rPr>
              <w:t>0,383</w:t>
            </w:r>
          </w:p>
        </w:tc>
        <w:tc>
          <w:tcPr>
            <w:tcW w:w="548" w:type="pct"/>
          </w:tcPr>
          <w:p w14:paraId="0BFF681A" w14:textId="77777777" w:rsidR="00BA23B7" w:rsidRPr="001E2092" w:rsidRDefault="00E251E1" w:rsidP="009E6F3B">
            <w:pPr>
              <w:pStyle w:val="Tabellentext"/>
              <w:jc w:val="right"/>
              <w:rPr>
                <w:szCs w:val="18"/>
              </w:rPr>
            </w:pPr>
            <w:r>
              <w:rPr>
                <w:szCs w:val="18"/>
              </w:rPr>
              <w:t>4,285</w:t>
            </w:r>
          </w:p>
        </w:tc>
        <w:tc>
          <w:tcPr>
            <w:tcW w:w="468" w:type="pct"/>
          </w:tcPr>
          <w:p w14:paraId="6049724E" w14:textId="77777777" w:rsidR="00BA23B7" w:rsidRPr="001E2092" w:rsidRDefault="00E251E1" w:rsidP="004D14B9">
            <w:pPr>
              <w:pStyle w:val="Tabellentext"/>
              <w:ind w:left="6"/>
              <w:jc w:val="right"/>
              <w:rPr>
                <w:szCs w:val="18"/>
              </w:rPr>
            </w:pPr>
            <w:r>
              <w:rPr>
                <w:szCs w:val="18"/>
              </w:rPr>
              <w:t>5,159</w:t>
            </w:r>
          </w:p>
        </w:tc>
        <w:tc>
          <w:tcPr>
            <w:tcW w:w="1172" w:type="pct"/>
          </w:tcPr>
          <w:p w14:paraId="7CB2F166" w14:textId="77777777" w:rsidR="00BA23B7" w:rsidRPr="001E2092" w:rsidRDefault="00E251E1" w:rsidP="005521DD">
            <w:pPr>
              <w:pStyle w:val="Tabellentext"/>
              <w:ind w:left="-6"/>
              <w:jc w:val="right"/>
              <w:rPr>
                <w:szCs w:val="18"/>
              </w:rPr>
            </w:pPr>
            <w:r>
              <w:rPr>
                <w:szCs w:val="18"/>
              </w:rPr>
              <w:t>2,633 - 12,104</w:t>
            </w:r>
          </w:p>
        </w:tc>
      </w:tr>
      <w:tr w:rsidR="00BA23B7" w:rsidRPr="00743DF3" w14:paraId="773C40D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B012F53" w14:textId="77777777" w:rsidR="00BA23B7" w:rsidRPr="001E2092" w:rsidRDefault="00E251E1" w:rsidP="00C25810">
            <w:pPr>
              <w:pStyle w:val="Tabellentext"/>
              <w:rPr>
                <w:szCs w:val="18"/>
              </w:rPr>
            </w:pPr>
            <w:r>
              <w:rPr>
                <w:szCs w:val="18"/>
              </w:rPr>
              <w:t>ASA-Klassifikation 4 oder 5</w:t>
            </w:r>
          </w:p>
        </w:tc>
        <w:tc>
          <w:tcPr>
            <w:tcW w:w="1013" w:type="pct"/>
          </w:tcPr>
          <w:p w14:paraId="778170EB" w14:textId="77777777" w:rsidR="00BA23B7" w:rsidRPr="001E2092" w:rsidRDefault="00E251E1" w:rsidP="009E6F3B">
            <w:pPr>
              <w:pStyle w:val="Tabellentext"/>
              <w:jc w:val="right"/>
              <w:rPr>
                <w:szCs w:val="18"/>
              </w:rPr>
            </w:pPr>
            <w:r>
              <w:rPr>
                <w:szCs w:val="18"/>
              </w:rPr>
              <w:t>2,612519548772024</w:t>
            </w:r>
          </w:p>
        </w:tc>
        <w:tc>
          <w:tcPr>
            <w:tcW w:w="390" w:type="pct"/>
          </w:tcPr>
          <w:p w14:paraId="3BD5EB9F" w14:textId="77777777" w:rsidR="00BA23B7" w:rsidRPr="001E2092" w:rsidRDefault="00E251E1" w:rsidP="004D14B9">
            <w:pPr>
              <w:pStyle w:val="Tabellentext"/>
              <w:ind w:left="0"/>
              <w:jc w:val="right"/>
              <w:rPr>
                <w:szCs w:val="18"/>
              </w:rPr>
            </w:pPr>
            <w:r>
              <w:rPr>
                <w:szCs w:val="18"/>
              </w:rPr>
              <w:t>0,445</w:t>
            </w:r>
          </w:p>
        </w:tc>
        <w:tc>
          <w:tcPr>
            <w:tcW w:w="548" w:type="pct"/>
          </w:tcPr>
          <w:p w14:paraId="18BCFD2B" w14:textId="77777777" w:rsidR="00BA23B7" w:rsidRPr="001E2092" w:rsidRDefault="00E251E1" w:rsidP="009E6F3B">
            <w:pPr>
              <w:pStyle w:val="Tabellentext"/>
              <w:jc w:val="right"/>
              <w:rPr>
                <w:szCs w:val="18"/>
              </w:rPr>
            </w:pPr>
            <w:r>
              <w:rPr>
                <w:szCs w:val="18"/>
              </w:rPr>
              <w:t>5,871</w:t>
            </w:r>
          </w:p>
        </w:tc>
        <w:tc>
          <w:tcPr>
            <w:tcW w:w="468" w:type="pct"/>
          </w:tcPr>
          <w:p w14:paraId="25491C43" w14:textId="77777777" w:rsidR="00BA23B7" w:rsidRPr="001E2092" w:rsidRDefault="00E251E1" w:rsidP="004D14B9">
            <w:pPr>
              <w:pStyle w:val="Tabellentext"/>
              <w:ind w:left="6"/>
              <w:jc w:val="right"/>
              <w:rPr>
                <w:szCs w:val="18"/>
              </w:rPr>
            </w:pPr>
            <w:r>
              <w:rPr>
                <w:szCs w:val="18"/>
              </w:rPr>
              <w:t>13,633</w:t>
            </w:r>
          </w:p>
        </w:tc>
        <w:tc>
          <w:tcPr>
            <w:tcW w:w="1172" w:type="pct"/>
          </w:tcPr>
          <w:p w14:paraId="00CDEE51" w14:textId="77777777" w:rsidR="00BA23B7" w:rsidRPr="001E2092" w:rsidRDefault="00E251E1" w:rsidP="005521DD">
            <w:pPr>
              <w:pStyle w:val="Tabellentext"/>
              <w:ind w:left="-6"/>
              <w:jc w:val="right"/>
              <w:rPr>
                <w:szCs w:val="18"/>
              </w:rPr>
            </w:pPr>
            <w:r>
              <w:rPr>
                <w:szCs w:val="18"/>
              </w:rPr>
              <w:t>5,972 - 35,138</w:t>
            </w:r>
          </w:p>
        </w:tc>
      </w:tr>
      <w:tr w:rsidR="00BA23B7" w:rsidRPr="00743DF3" w14:paraId="0F9D83D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D904069" w14:textId="77777777" w:rsidR="00BA23B7" w:rsidRPr="001E2092" w:rsidRDefault="00E251E1" w:rsidP="00C25810">
            <w:pPr>
              <w:pStyle w:val="Tabellentext"/>
              <w:rPr>
                <w:szCs w:val="18"/>
              </w:rPr>
            </w:pPr>
            <w:r>
              <w:rPr>
                <w:szCs w:val="18"/>
              </w:rPr>
              <w:t>Präoperative Wundkontaminationsklassifikation nach CDC 2</w:t>
            </w:r>
          </w:p>
        </w:tc>
        <w:tc>
          <w:tcPr>
            <w:tcW w:w="1013" w:type="pct"/>
          </w:tcPr>
          <w:p w14:paraId="0203EC77" w14:textId="77777777" w:rsidR="00BA23B7" w:rsidRPr="001E2092" w:rsidRDefault="00E251E1" w:rsidP="009E6F3B">
            <w:pPr>
              <w:pStyle w:val="Tabellentext"/>
              <w:jc w:val="right"/>
              <w:rPr>
                <w:szCs w:val="18"/>
              </w:rPr>
            </w:pPr>
            <w:r>
              <w:rPr>
                <w:szCs w:val="18"/>
              </w:rPr>
              <w:t>0,067607996109167</w:t>
            </w:r>
          </w:p>
        </w:tc>
        <w:tc>
          <w:tcPr>
            <w:tcW w:w="390" w:type="pct"/>
          </w:tcPr>
          <w:p w14:paraId="6B934F6B" w14:textId="77777777" w:rsidR="00BA23B7" w:rsidRPr="001E2092" w:rsidRDefault="00E251E1" w:rsidP="004D14B9">
            <w:pPr>
              <w:pStyle w:val="Tabellentext"/>
              <w:ind w:left="0"/>
              <w:jc w:val="right"/>
              <w:rPr>
                <w:szCs w:val="18"/>
              </w:rPr>
            </w:pPr>
            <w:r>
              <w:rPr>
                <w:szCs w:val="18"/>
              </w:rPr>
              <w:t>0,279</w:t>
            </w:r>
          </w:p>
        </w:tc>
        <w:tc>
          <w:tcPr>
            <w:tcW w:w="548" w:type="pct"/>
          </w:tcPr>
          <w:p w14:paraId="0D5AB2F0" w14:textId="77777777" w:rsidR="00BA23B7" w:rsidRPr="001E2092" w:rsidRDefault="00E251E1" w:rsidP="009E6F3B">
            <w:pPr>
              <w:pStyle w:val="Tabellentext"/>
              <w:jc w:val="right"/>
              <w:rPr>
                <w:szCs w:val="18"/>
              </w:rPr>
            </w:pPr>
            <w:r>
              <w:rPr>
                <w:szCs w:val="18"/>
              </w:rPr>
              <w:t>0,242</w:t>
            </w:r>
          </w:p>
        </w:tc>
        <w:tc>
          <w:tcPr>
            <w:tcW w:w="468" w:type="pct"/>
          </w:tcPr>
          <w:p w14:paraId="6B8F5D5A" w14:textId="77777777" w:rsidR="00BA23B7" w:rsidRPr="001E2092" w:rsidRDefault="00E251E1" w:rsidP="004D14B9">
            <w:pPr>
              <w:pStyle w:val="Tabellentext"/>
              <w:ind w:left="6"/>
              <w:jc w:val="right"/>
              <w:rPr>
                <w:szCs w:val="18"/>
              </w:rPr>
            </w:pPr>
            <w:r>
              <w:rPr>
                <w:szCs w:val="18"/>
              </w:rPr>
              <w:t>1,070</w:t>
            </w:r>
          </w:p>
        </w:tc>
        <w:tc>
          <w:tcPr>
            <w:tcW w:w="1172" w:type="pct"/>
          </w:tcPr>
          <w:p w14:paraId="75FD406D" w14:textId="77777777" w:rsidR="00BA23B7" w:rsidRPr="001E2092" w:rsidRDefault="00E251E1" w:rsidP="005521DD">
            <w:pPr>
              <w:pStyle w:val="Tabellentext"/>
              <w:ind w:left="-6"/>
              <w:jc w:val="right"/>
              <w:rPr>
                <w:szCs w:val="18"/>
              </w:rPr>
            </w:pPr>
            <w:r>
              <w:rPr>
                <w:szCs w:val="18"/>
              </w:rPr>
              <w:t>0,597 - 1,794</w:t>
            </w:r>
          </w:p>
        </w:tc>
      </w:tr>
      <w:tr w:rsidR="00BA23B7" w:rsidRPr="00743DF3" w14:paraId="1AFD3CB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8D6CA42" w14:textId="77777777" w:rsidR="00BA23B7" w:rsidRPr="001E2092" w:rsidRDefault="00E251E1" w:rsidP="00C25810">
            <w:pPr>
              <w:pStyle w:val="Tabellentext"/>
              <w:rPr>
                <w:szCs w:val="18"/>
              </w:rPr>
            </w:pPr>
            <w:r>
              <w:rPr>
                <w:szCs w:val="18"/>
              </w:rPr>
              <w:t>Präoperative Wundkontaminationsklassifikation nach CDC 3 oder 4</w:t>
            </w:r>
          </w:p>
        </w:tc>
        <w:tc>
          <w:tcPr>
            <w:tcW w:w="1013" w:type="pct"/>
          </w:tcPr>
          <w:p w14:paraId="531A1DF1" w14:textId="77777777" w:rsidR="00BA23B7" w:rsidRPr="001E2092" w:rsidRDefault="00E251E1" w:rsidP="009E6F3B">
            <w:pPr>
              <w:pStyle w:val="Tabellentext"/>
              <w:jc w:val="right"/>
              <w:rPr>
                <w:szCs w:val="18"/>
              </w:rPr>
            </w:pPr>
            <w:r>
              <w:rPr>
                <w:szCs w:val="18"/>
              </w:rPr>
              <w:t>0,790090243638743</w:t>
            </w:r>
          </w:p>
        </w:tc>
        <w:tc>
          <w:tcPr>
            <w:tcW w:w="390" w:type="pct"/>
          </w:tcPr>
          <w:p w14:paraId="2BFB89D5" w14:textId="77777777" w:rsidR="00BA23B7" w:rsidRPr="001E2092" w:rsidRDefault="00E251E1" w:rsidP="004D14B9">
            <w:pPr>
              <w:pStyle w:val="Tabellentext"/>
              <w:ind w:left="0"/>
              <w:jc w:val="right"/>
              <w:rPr>
                <w:szCs w:val="18"/>
              </w:rPr>
            </w:pPr>
            <w:r>
              <w:rPr>
                <w:szCs w:val="18"/>
              </w:rPr>
              <w:t>0,264</w:t>
            </w:r>
          </w:p>
        </w:tc>
        <w:tc>
          <w:tcPr>
            <w:tcW w:w="548" w:type="pct"/>
          </w:tcPr>
          <w:p w14:paraId="6BE37DB4" w14:textId="77777777" w:rsidR="00BA23B7" w:rsidRPr="001E2092" w:rsidRDefault="00E251E1" w:rsidP="009E6F3B">
            <w:pPr>
              <w:pStyle w:val="Tabellentext"/>
              <w:jc w:val="right"/>
              <w:rPr>
                <w:szCs w:val="18"/>
              </w:rPr>
            </w:pPr>
            <w:r>
              <w:rPr>
                <w:szCs w:val="18"/>
              </w:rPr>
              <w:t>2,990</w:t>
            </w:r>
          </w:p>
        </w:tc>
        <w:tc>
          <w:tcPr>
            <w:tcW w:w="468" w:type="pct"/>
          </w:tcPr>
          <w:p w14:paraId="115A4D9E" w14:textId="77777777" w:rsidR="00BA23B7" w:rsidRPr="001E2092" w:rsidRDefault="00E251E1" w:rsidP="004D14B9">
            <w:pPr>
              <w:pStyle w:val="Tabellentext"/>
              <w:ind w:left="6"/>
              <w:jc w:val="right"/>
              <w:rPr>
                <w:szCs w:val="18"/>
              </w:rPr>
            </w:pPr>
            <w:r>
              <w:rPr>
                <w:szCs w:val="18"/>
              </w:rPr>
              <w:t>2,204</w:t>
            </w:r>
          </w:p>
        </w:tc>
        <w:tc>
          <w:tcPr>
            <w:tcW w:w="1172" w:type="pct"/>
          </w:tcPr>
          <w:p w14:paraId="5060572D" w14:textId="77777777" w:rsidR="00BA23B7" w:rsidRPr="001E2092" w:rsidRDefault="00E251E1" w:rsidP="005521DD">
            <w:pPr>
              <w:pStyle w:val="Tabellentext"/>
              <w:ind w:left="-6"/>
              <w:jc w:val="right"/>
              <w:rPr>
                <w:szCs w:val="18"/>
              </w:rPr>
            </w:pPr>
            <w:r>
              <w:rPr>
                <w:szCs w:val="18"/>
              </w:rPr>
              <w:t>1,293 - 3,655</w:t>
            </w:r>
          </w:p>
        </w:tc>
      </w:tr>
      <w:tr w:rsidR="00BA23B7" w:rsidRPr="00743DF3" w14:paraId="1088FE7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00E99B0" w14:textId="77777777" w:rsidR="00BA23B7" w:rsidRPr="001E2092" w:rsidRDefault="00E251E1" w:rsidP="00C25810">
            <w:pPr>
              <w:pStyle w:val="Tabellentext"/>
              <w:rPr>
                <w:szCs w:val="18"/>
              </w:rPr>
            </w:pPr>
            <w:r>
              <w:rPr>
                <w:szCs w:val="18"/>
              </w:rPr>
              <w:t>Positive Entzündungszeichen im Labor vor Prothesenexplantation</w:t>
            </w:r>
          </w:p>
        </w:tc>
        <w:tc>
          <w:tcPr>
            <w:tcW w:w="1013" w:type="pct"/>
          </w:tcPr>
          <w:p w14:paraId="4B2AB5AD" w14:textId="77777777" w:rsidR="00BA23B7" w:rsidRPr="001E2092" w:rsidRDefault="00E251E1" w:rsidP="009E6F3B">
            <w:pPr>
              <w:pStyle w:val="Tabellentext"/>
              <w:jc w:val="right"/>
              <w:rPr>
                <w:szCs w:val="18"/>
              </w:rPr>
            </w:pPr>
            <w:r>
              <w:rPr>
                <w:szCs w:val="18"/>
              </w:rPr>
              <w:t>0,307505166334384</w:t>
            </w:r>
          </w:p>
        </w:tc>
        <w:tc>
          <w:tcPr>
            <w:tcW w:w="390" w:type="pct"/>
          </w:tcPr>
          <w:p w14:paraId="4088854A" w14:textId="77777777" w:rsidR="00BA23B7" w:rsidRPr="001E2092" w:rsidRDefault="00E251E1" w:rsidP="004D14B9">
            <w:pPr>
              <w:pStyle w:val="Tabellentext"/>
              <w:ind w:left="0"/>
              <w:jc w:val="right"/>
              <w:rPr>
                <w:szCs w:val="18"/>
              </w:rPr>
            </w:pPr>
            <w:r>
              <w:rPr>
                <w:szCs w:val="18"/>
              </w:rPr>
              <w:t>0,207</w:t>
            </w:r>
          </w:p>
        </w:tc>
        <w:tc>
          <w:tcPr>
            <w:tcW w:w="548" w:type="pct"/>
          </w:tcPr>
          <w:p w14:paraId="506E4E62" w14:textId="77777777" w:rsidR="00BA23B7" w:rsidRPr="001E2092" w:rsidRDefault="00E251E1" w:rsidP="009E6F3B">
            <w:pPr>
              <w:pStyle w:val="Tabellentext"/>
              <w:jc w:val="right"/>
              <w:rPr>
                <w:szCs w:val="18"/>
              </w:rPr>
            </w:pPr>
            <w:r>
              <w:rPr>
                <w:szCs w:val="18"/>
              </w:rPr>
              <w:t>1,485</w:t>
            </w:r>
          </w:p>
        </w:tc>
        <w:tc>
          <w:tcPr>
            <w:tcW w:w="468" w:type="pct"/>
          </w:tcPr>
          <w:p w14:paraId="32C1F206" w14:textId="77777777" w:rsidR="00BA23B7" w:rsidRPr="001E2092" w:rsidRDefault="00E251E1" w:rsidP="004D14B9">
            <w:pPr>
              <w:pStyle w:val="Tabellentext"/>
              <w:ind w:left="6"/>
              <w:jc w:val="right"/>
              <w:rPr>
                <w:szCs w:val="18"/>
              </w:rPr>
            </w:pPr>
            <w:r>
              <w:rPr>
                <w:szCs w:val="18"/>
              </w:rPr>
              <w:t>1,360</w:t>
            </w:r>
          </w:p>
        </w:tc>
        <w:tc>
          <w:tcPr>
            <w:tcW w:w="1172" w:type="pct"/>
          </w:tcPr>
          <w:p w14:paraId="556EA3A6" w14:textId="77777777" w:rsidR="00BA23B7" w:rsidRPr="001E2092" w:rsidRDefault="00E251E1" w:rsidP="005521DD">
            <w:pPr>
              <w:pStyle w:val="Tabellentext"/>
              <w:ind w:left="-6"/>
              <w:jc w:val="right"/>
              <w:rPr>
                <w:szCs w:val="18"/>
              </w:rPr>
            </w:pPr>
            <w:r>
              <w:rPr>
                <w:szCs w:val="18"/>
              </w:rPr>
              <w:t>0,899 - 2,027</w:t>
            </w:r>
          </w:p>
        </w:tc>
      </w:tr>
      <w:tr w:rsidR="00BA23B7" w:rsidRPr="00743DF3" w14:paraId="0B2A47E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2979317" w14:textId="77777777" w:rsidR="00BA23B7" w:rsidRPr="001E2092" w:rsidRDefault="00E251E1" w:rsidP="00C25810">
            <w:pPr>
              <w:pStyle w:val="Tabellentext"/>
              <w:rPr>
                <w:szCs w:val="18"/>
              </w:rPr>
            </w:pPr>
            <w:r>
              <w:rPr>
                <w:szCs w:val="18"/>
              </w:rPr>
              <w:t>Periprothetische Fraktur</w:t>
            </w:r>
          </w:p>
        </w:tc>
        <w:tc>
          <w:tcPr>
            <w:tcW w:w="1013" w:type="pct"/>
          </w:tcPr>
          <w:p w14:paraId="3BF2D477" w14:textId="77777777" w:rsidR="00BA23B7" w:rsidRPr="001E2092" w:rsidRDefault="00E251E1" w:rsidP="009E6F3B">
            <w:pPr>
              <w:pStyle w:val="Tabellentext"/>
              <w:jc w:val="right"/>
              <w:rPr>
                <w:szCs w:val="18"/>
              </w:rPr>
            </w:pPr>
            <w:r>
              <w:rPr>
                <w:szCs w:val="18"/>
              </w:rPr>
              <w:t>1,433347351724102</w:t>
            </w:r>
          </w:p>
        </w:tc>
        <w:tc>
          <w:tcPr>
            <w:tcW w:w="390" w:type="pct"/>
          </w:tcPr>
          <w:p w14:paraId="6DCD9D7D" w14:textId="77777777" w:rsidR="00BA23B7" w:rsidRPr="001E2092" w:rsidRDefault="00E251E1" w:rsidP="004D14B9">
            <w:pPr>
              <w:pStyle w:val="Tabellentext"/>
              <w:ind w:left="0"/>
              <w:jc w:val="right"/>
              <w:rPr>
                <w:szCs w:val="18"/>
              </w:rPr>
            </w:pPr>
            <w:r>
              <w:rPr>
                <w:szCs w:val="18"/>
              </w:rPr>
              <w:t>0,193</w:t>
            </w:r>
          </w:p>
        </w:tc>
        <w:tc>
          <w:tcPr>
            <w:tcW w:w="548" w:type="pct"/>
          </w:tcPr>
          <w:p w14:paraId="041FB076" w14:textId="77777777" w:rsidR="00BA23B7" w:rsidRPr="001E2092" w:rsidRDefault="00E251E1" w:rsidP="009E6F3B">
            <w:pPr>
              <w:pStyle w:val="Tabellentext"/>
              <w:jc w:val="right"/>
              <w:rPr>
                <w:szCs w:val="18"/>
              </w:rPr>
            </w:pPr>
            <w:r>
              <w:rPr>
                <w:szCs w:val="18"/>
              </w:rPr>
              <w:t>7,440</w:t>
            </w:r>
          </w:p>
        </w:tc>
        <w:tc>
          <w:tcPr>
            <w:tcW w:w="468" w:type="pct"/>
          </w:tcPr>
          <w:p w14:paraId="4EC14FA5" w14:textId="77777777" w:rsidR="00BA23B7" w:rsidRPr="001E2092" w:rsidRDefault="00E251E1" w:rsidP="004D14B9">
            <w:pPr>
              <w:pStyle w:val="Tabellentext"/>
              <w:ind w:left="6"/>
              <w:jc w:val="right"/>
              <w:rPr>
                <w:szCs w:val="18"/>
              </w:rPr>
            </w:pPr>
            <w:r>
              <w:rPr>
                <w:szCs w:val="18"/>
              </w:rPr>
              <w:t>4,193</w:t>
            </w:r>
          </w:p>
        </w:tc>
        <w:tc>
          <w:tcPr>
            <w:tcW w:w="1172" w:type="pct"/>
          </w:tcPr>
          <w:p w14:paraId="6919504B" w14:textId="77777777" w:rsidR="00BA23B7" w:rsidRPr="001E2092" w:rsidRDefault="00E251E1" w:rsidP="005521DD">
            <w:pPr>
              <w:pStyle w:val="Tabellentext"/>
              <w:ind w:left="-6"/>
              <w:jc w:val="right"/>
              <w:rPr>
                <w:szCs w:val="18"/>
              </w:rPr>
            </w:pPr>
            <w:r>
              <w:rPr>
                <w:szCs w:val="18"/>
              </w:rPr>
              <w:t>2,853 - 6,078</w:t>
            </w:r>
          </w:p>
        </w:tc>
      </w:tr>
    </w:tbl>
    <w:p w14:paraId="70155004" w14:textId="77777777" w:rsidR="000F0644" w:rsidRPr="000F0644" w:rsidRDefault="00E251E1" w:rsidP="000F0644"/>
    <w:p w14:paraId="7CABA741" w14:textId="77777777" w:rsidR="00E46E82" w:rsidRDefault="00E46E82">
      <w:pPr>
        <w:sectPr w:rsidR="00E46E82" w:rsidSect="00E16D71">
          <w:pgSz w:w="11906" w:h="16838"/>
          <w:pgMar w:top="1418" w:right="1134" w:bottom="1418" w:left="1701" w:header="454" w:footer="737" w:gutter="0"/>
          <w:cols w:space="708"/>
          <w:docGrid w:linePitch="360"/>
        </w:sectPr>
      </w:pPr>
    </w:p>
    <w:p w14:paraId="603C67EA" w14:textId="77777777" w:rsidR="00D40AF7" w:rsidRDefault="00E251E1" w:rsidP="00CC206C">
      <w:pPr>
        <w:pStyle w:val="Absatzberschriftebene2nurinNavigation"/>
      </w:pPr>
      <w:r>
        <w:lastRenderedPageBreak/>
        <w:t>Literatur</w:t>
      </w:r>
    </w:p>
    <w:p w14:paraId="086B6D3A" w14:textId="77777777" w:rsidR="00370A14" w:rsidRPr="00370A14" w:rsidRDefault="00E251E1" w:rsidP="00B749F9">
      <w:pPr>
        <w:pStyle w:val="Literatur"/>
      </w:pPr>
      <w:r>
        <w:t>Alkire, MR; Swank, ML (2010): Use of Inpatient Continuous Passive Motion Versus No CPM in Computer‐Assisted Total Knee Arthroplasty. Orthopaedic Nursing 29(1): 36-40. DOI: 10.1097/NOR.0b013e3181c8ce23.</w:t>
      </w:r>
    </w:p>
    <w:p w14:paraId="1C4A0F28" w14:textId="77777777" w:rsidR="00370A14" w:rsidRPr="00370A14" w:rsidRDefault="00E251E1" w:rsidP="00B749F9">
      <w:pPr>
        <w:pStyle w:val="Literatur"/>
      </w:pPr>
    </w:p>
    <w:p w14:paraId="60343723" w14:textId="77777777" w:rsidR="00370A14" w:rsidRPr="00370A14" w:rsidRDefault="00E251E1" w:rsidP="00B749F9">
      <w:pPr>
        <w:pStyle w:val="Literatur"/>
      </w:pPr>
      <w:r>
        <w:t xml:space="preserve">AQUA [Institut für angewandte Qualitätsförderung und </w:t>
      </w:r>
      <w:r>
        <w:t>Forschung im Gesundheitswesen] (2011a): Knie-Endoprothesenwechsel und –komponentenwechsel. Beschreibung der Qualitätsindikatoren für das Verfahrensjahr 2010. Stand: 10.05.2011. Göttingen: AQUA. URL: https://sqg.de/downloads/QIDB/2010/AQUA_17n7_Indikatoren_</w:t>
      </w:r>
      <w:r>
        <w:t>2010.pdf (abgerufen am: 09.01.2019).</w:t>
      </w:r>
    </w:p>
    <w:p w14:paraId="4E34301A" w14:textId="77777777" w:rsidR="00370A14" w:rsidRPr="00370A14" w:rsidRDefault="00E251E1" w:rsidP="00B749F9">
      <w:pPr>
        <w:pStyle w:val="Literatur"/>
      </w:pPr>
    </w:p>
    <w:p w14:paraId="43262EFC" w14:textId="77777777" w:rsidR="00370A14" w:rsidRPr="00370A14" w:rsidRDefault="00E251E1" w:rsidP="00B749F9">
      <w:pPr>
        <w:pStyle w:val="Literatur"/>
      </w:pPr>
      <w:r>
        <w:t>AQUA [Institut für angewandte Qualitätsförderung und Forschung im Gesundheitswesen] (2011b): Knie-Totalendoprothesen-Erstimplantation. Beschreibung der Qualitätsindikatoren für das Verfahrensjahr 2010. Stand: 10.05.201</w:t>
      </w:r>
      <w:r>
        <w:t>1. Göttingen: AQUA. URL: https://sqg.de/downloads/QIDB/2010/AQUA_17n5_Indikatoren_2010.pdf (abgerufen am: 09.01.2019).</w:t>
      </w:r>
    </w:p>
    <w:p w14:paraId="2AE555B6" w14:textId="77777777" w:rsidR="00370A14" w:rsidRPr="00370A14" w:rsidRDefault="00E251E1" w:rsidP="00B749F9">
      <w:pPr>
        <w:pStyle w:val="Literatur"/>
      </w:pPr>
    </w:p>
    <w:p w14:paraId="3B15EAA1" w14:textId="77777777" w:rsidR="00370A14" w:rsidRPr="00370A14" w:rsidRDefault="00E251E1" w:rsidP="00B749F9">
      <w:pPr>
        <w:pStyle w:val="Literatur"/>
      </w:pPr>
      <w:r>
        <w:t>AQUA [Institut für angewandte Qualitätsförderung und Forschung im Gesundheitswesen] (2012): Knieendoprothesenversorgung [Abschlussberich</w:t>
      </w:r>
      <w:r>
        <w:t>t]. Stand: 16.07.2012. Göttingen: AQUA. Signatur: 11-SQG-003. URL: https://sqg.de/upload/CONTENT/Neue-Verfahren/Endoprothetik-Knie/Knieendopothesenversorgung_Abschlussbericht.pdf (abgerufen am: 09.01.2019).</w:t>
      </w:r>
    </w:p>
    <w:p w14:paraId="52D6EF37" w14:textId="77777777" w:rsidR="00370A14" w:rsidRPr="00370A14" w:rsidRDefault="00E251E1" w:rsidP="00B749F9">
      <w:pPr>
        <w:pStyle w:val="Literatur"/>
      </w:pPr>
    </w:p>
    <w:p w14:paraId="1AA3EAD2" w14:textId="77777777" w:rsidR="00370A14" w:rsidRPr="00370A14" w:rsidRDefault="00E251E1" w:rsidP="00B749F9">
      <w:pPr>
        <w:pStyle w:val="Literatur"/>
      </w:pPr>
      <w:r>
        <w:t>BQS [Institut für Qualität &amp; Patientensicherheit</w:t>
      </w:r>
      <w:r>
        <w:t>] ([2009]): Knie-Schlittenprothesen-Erstimplantation. Qualitätsindikatoren für interne und externe Qualitätsicherung. Erfassungsjahr 2008. Düsseldorf: BQS. URL: http://www.bqs-qualitaetsindikatoren.de/2008/ergebnisse/leistungsbereiche/knie_schlitten_erstim</w:t>
      </w:r>
      <w:r>
        <w:t>p/indikatoren (abgerufen am: 12.12.2017).</w:t>
      </w:r>
    </w:p>
    <w:p w14:paraId="1D744BF7" w14:textId="77777777" w:rsidR="00370A14" w:rsidRPr="00370A14" w:rsidRDefault="00E251E1" w:rsidP="00B749F9">
      <w:pPr>
        <w:pStyle w:val="Literatur"/>
      </w:pPr>
    </w:p>
    <w:p w14:paraId="1192F5C3" w14:textId="77777777" w:rsidR="00370A14" w:rsidRPr="00370A14" w:rsidRDefault="00E251E1" w:rsidP="00B749F9">
      <w:pPr>
        <w:pStyle w:val="Literatur"/>
      </w:pPr>
      <w:r>
        <w:t>Caveney, BJ; Caveney, RA (1996): Implications of patient selection and surgical technique for primary total knee arthroplasty. West Virginia Medical Journal 92(3): 128-132.</w:t>
      </w:r>
    </w:p>
    <w:p w14:paraId="4DEAE1B4" w14:textId="77777777" w:rsidR="00370A14" w:rsidRPr="00370A14" w:rsidRDefault="00E251E1" w:rsidP="00B749F9">
      <w:pPr>
        <w:pStyle w:val="Literatur"/>
      </w:pPr>
    </w:p>
    <w:p w14:paraId="46E18225" w14:textId="77777777" w:rsidR="00370A14" w:rsidRPr="00370A14" w:rsidRDefault="00E251E1" w:rsidP="00B749F9">
      <w:pPr>
        <w:pStyle w:val="Literatur"/>
      </w:pPr>
      <w:r>
        <w:t xml:space="preserve">Chatterji, U; Ashworth, MJ; Lewis, PL; </w:t>
      </w:r>
      <w:r>
        <w:t>Dobson, PJ (2005): Effect of Total Knee Arthroplasty on Recreationaland Sporting Activity. ANZ Journal of Surgery 75(6): 405-408. DOI: 10.1111/j.1445-2197.2005.03400.x.</w:t>
      </w:r>
    </w:p>
    <w:p w14:paraId="544A916B" w14:textId="77777777" w:rsidR="00370A14" w:rsidRPr="00370A14" w:rsidRDefault="00E251E1" w:rsidP="00B749F9">
      <w:pPr>
        <w:pStyle w:val="Literatur"/>
      </w:pPr>
    </w:p>
    <w:p w14:paraId="4BB996C1" w14:textId="77777777" w:rsidR="00370A14" w:rsidRPr="00370A14" w:rsidRDefault="00E251E1" w:rsidP="00B749F9">
      <w:pPr>
        <w:pStyle w:val="Literatur"/>
      </w:pPr>
      <w:r>
        <w:t>Coulter, CL; Weber, JM; Scarvell, JM (2009): Group Physiotherapy Provides Similar Outc</w:t>
      </w:r>
      <w:r>
        <w:t>omes for Participants After Joint Replacement Surgery as 1-to-1 Physiotherapy: A Sequential Cohort Study. Archives of Physical Medicine and Rehabilitation 90(10): 1727-1733. DOI: 10.1016/j.apmr.2009.04.019.</w:t>
      </w:r>
    </w:p>
    <w:p w14:paraId="29D93EA2" w14:textId="77777777" w:rsidR="00370A14" w:rsidRPr="00370A14" w:rsidRDefault="00E251E1" w:rsidP="00B749F9">
      <w:pPr>
        <w:pStyle w:val="Literatur"/>
      </w:pPr>
    </w:p>
    <w:p w14:paraId="0E44A27F" w14:textId="77777777" w:rsidR="00370A14" w:rsidRPr="00370A14" w:rsidRDefault="00E251E1" w:rsidP="00B749F9">
      <w:pPr>
        <w:pStyle w:val="Literatur"/>
      </w:pPr>
      <w:r>
        <w:t>Evgeniadis, G; Beneka, A; Malliou, P; Mavromoust</w:t>
      </w:r>
      <w:r>
        <w:t>akos, S; Godolias, G (2008): Effects of pre- or postoperative therapeutic exercise on the quality of life, before and after total knee arthroplasty for osteoarthritis. Journal of Back and Musculoskeletal Rehabilitation 21(3): 161-169. DOI: 10.3233/BMR-2008</w:t>
      </w:r>
      <w:r>
        <w:t>-21303.</w:t>
      </w:r>
    </w:p>
    <w:p w14:paraId="7A1AAD36" w14:textId="77777777" w:rsidR="00370A14" w:rsidRPr="00370A14" w:rsidRDefault="00E251E1" w:rsidP="00B749F9">
      <w:pPr>
        <w:pStyle w:val="Literatur"/>
      </w:pPr>
    </w:p>
    <w:p w14:paraId="6C73F0F8" w14:textId="77777777" w:rsidR="00370A14" w:rsidRPr="00370A14" w:rsidRDefault="00E251E1" w:rsidP="00B749F9">
      <w:pPr>
        <w:pStyle w:val="Literatur"/>
      </w:pPr>
      <w:r>
        <w:t>Fisher, DA; Dalury, DF; Adams, MJ; Shipps, MR; Davis, K (2010): Unicompartmental and Total Knee Arthroplasty in the Over 70 Population. Orthopedics 33(9): 668. DOI: 10.3928/01477447-20100722-05.</w:t>
      </w:r>
    </w:p>
    <w:p w14:paraId="36F039C7" w14:textId="77777777" w:rsidR="00370A14" w:rsidRPr="00370A14" w:rsidRDefault="00E251E1" w:rsidP="00B749F9">
      <w:pPr>
        <w:pStyle w:val="Literatur"/>
      </w:pPr>
    </w:p>
    <w:p w14:paraId="38E55F7C" w14:textId="77777777" w:rsidR="00370A14" w:rsidRPr="00370A14" w:rsidRDefault="00E251E1" w:rsidP="00B749F9">
      <w:pPr>
        <w:pStyle w:val="Literatur"/>
      </w:pPr>
      <w:r>
        <w:t>Gehrke, W; Arnold, W (2001): Mobilitätsergebnisse e</w:t>
      </w:r>
      <w:r>
        <w:t>ndoprothetisch versorgter Kniegelenke nach Anschlussheilbehandlung – Einflussgrößen auf die Erfolgsrate. Rehabilitation 40(3): 156-164. DOI: 10.1055/s-2001-14722.</w:t>
      </w:r>
    </w:p>
    <w:p w14:paraId="528CE9DE" w14:textId="77777777" w:rsidR="00370A14" w:rsidRPr="00370A14" w:rsidRDefault="00E251E1" w:rsidP="00B749F9">
      <w:pPr>
        <w:pStyle w:val="Literatur"/>
      </w:pPr>
    </w:p>
    <w:p w14:paraId="02F4D0FB" w14:textId="77777777" w:rsidR="00370A14" w:rsidRPr="00370A14" w:rsidRDefault="00E251E1" w:rsidP="00B749F9">
      <w:pPr>
        <w:pStyle w:val="Literatur"/>
      </w:pPr>
      <w:r>
        <w:lastRenderedPageBreak/>
        <w:t>Hamel, MB; Toth, M; Legedza, A; Rosen, MP (2008): Joint Replacement Surgery in Elderly Patie</w:t>
      </w:r>
      <w:r>
        <w:t>nts With Severe Osteoarthritis of the Hip or Knee. Decision Making, Postoperative Recovery, and Clinical Outcomes. Archives of Internal Medicine 168(13): 1430-1440. DOI: 10.1001/archinte.168.13.1430.</w:t>
      </w:r>
    </w:p>
    <w:p w14:paraId="0501CCCF" w14:textId="77777777" w:rsidR="00370A14" w:rsidRPr="00370A14" w:rsidRDefault="00E251E1" w:rsidP="00B749F9">
      <w:pPr>
        <w:pStyle w:val="Literatur"/>
      </w:pPr>
    </w:p>
    <w:p w14:paraId="311AC757" w14:textId="77777777" w:rsidR="00370A14" w:rsidRPr="00370A14" w:rsidRDefault="00E251E1" w:rsidP="00B749F9">
      <w:pPr>
        <w:pStyle w:val="Literatur"/>
      </w:pPr>
      <w:r>
        <w:t>Harmer, AR; Naylor, JM; Crosbie, J; Russell, T (2009): Land-Based Versus Water-Based Rehabilitation Following Total Knee Replacement: A Randomized, Single-Blind Trial. Arthritis Care &amp; Research 61(2): 184-191. DOI: 10.1002/art.24420.</w:t>
      </w:r>
    </w:p>
    <w:p w14:paraId="6B5E3088" w14:textId="77777777" w:rsidR="00370A14" w:rsidRPr="00370A14" w:rsidRDefault="00E251E1" w:rsidP="00B749F9">
      <w:pPr>
        <w:pStyle w:val="Literatur"/>
      </w:pPr>
    </w:p>
    <w:p w14:paraId="1778BD7E" w14:textId="77777777" w:rsidR="00370A14" w:rsidRPr="00370A14" w:rsidRDefault="00E251E1" w:rsidP="00B749F9">
      <w:pPr>
        <w:pStyle w:val="Literatur"/>
      </w:pPr>
      <w:r>
        <w:t>Heiberg, KE; Bruun-Ol</w:t>
      </w:r>
      <w:r>
        <w:t>se, V; Mengshoel, AM (2010): Pain and recovery of physical functioning nine months after total knee artroplasty. Journal of Rehabilitation Medicine 42(7): 614-619. DOI: 10.2340/16501977-0568.</w:t>
      </w:r>
    </w:p>
    <w:p w14:paraId="0E0A522F" w14:textId="77777777" w:rsidR="00370A14" w:rsidRPr="00370A14" w:rsidRDefault="00E251E1" w:rsidP="00B749F9">
      <w:pPr>
        <w:pStyle w:val="Literatur"/>
      </w:pPr>
    </w:p>
    <w:p w14:paraId="3CFF8C86" w14:textId="77777777" w:rsidR="00370A14" w:rsidRPr="00370A14" w:rsidRDefault="00E251E1" w:rsidP="00B749F9">
      <w:pPr>
        <w:pStyle w:val="Literatur"/>
      </w:pPr>
      <w:r>
        <w:t>Heisel, J; Jerosch, J (2007a): Frühe postoperative Rehabilitati</w:t>
      </w:r>
      <w:r>
        <w:t>onsphase. Abschnitt 13.1.2. In: Heisel, J; Jerosch, J: Rehabilitation nach Hüft- und Knieendoprothese. Köln: Deutscher Ärzte-Verlag, 176-180. ISBN: 978-3-7691-0532-2.</w:t>
      </w:r>
    </w:p>
    <w:p w14:paraId="32BEB40B" w14:textId="77777777" w:rsidR="00370A14" w:rsidRPr="00370A14" w:rsidRDefault="00E251E1" w:rsidP="00B749F9">
      <w:pPr>
        <w:pStyle w:val="Literatur"/>
      </w:pPr>
    </w:p>
    <w:p w14:paraId="590DC8C9" w14:textId="77777777" w:rsidR="00370A14" w:rsidRPr="00370A14" w:rsidRDefault="00E251E1" w:rsidP="00B749F9">
      <w:pPr>
        <w:pStyle w:val="Literatur"/>
      </w:pPr>
      <w:r>
        <w:t>Heisel, J; Jerosch, J (2007b): Rehabilitationsrelevante Scores. Abschnitt 17.3. In: Heis</w:t>
      </w:r>
      <w:r>
        <w:t>el, J; Jerosch, J: Rehabilitation nach Hüft- und Knieendoprothese. Köln: Deutscher Ärzte-Verlag, 248-252. ISBN: 978-3-7691-0532-2.</w:t>
      </w:r>
    </w:p>
    <w:p w14:paraId="00DCA91B" w14:textId="77777777" w:rsidR="00370A14" w:rsidRPr="00370A14" w:rsidRDefault="00E251E1" w:rsidP="00B749F9">
      <w:pPr>
        <w:pStyle w:val="Literatur"/>
      </w:pPr>
    </w:p>
    <w:p w14:paraId="2C501B5F" w14:textId="77777777" w:rsidR="00370A14" w:rsidRPr="00370A14" w:rsidRDefault="00E251E1" w:rsidP="00B749F9">
      <w:pPr>
        <w:pStyle w:val="Literatur"/>
      </w:pPr>
      <w:r>
        <w:t>Husted, H; Troelsen, A; Otte, KS; Kristensen, BB; Holm, G; Kehlet, H (2011): Fast-track surgery for bilateral total knee rep</w:t>
      </w:r>
      <w:r>
        <w:t>lacement. JB&amp;JS – Journal of Bone &amp; Joint Surgery: British Volume 93-B(3): 351-356. DOI: 10.1302/0301-620x.93b3.25296.</w:t>
      </w:r>
    </w:p>
    <w:p w14:paraId="1836C596" w14:textId="77777777" w:rsidR="00370A14" w:rsidRPr="00370A14" w:rsidRDefault="00E251E1" w:rsidP="00B749F9">
      <w:pPr>
        <w:pStyle w:val="Literatur"/>
      </w:pPr>
    </w:p>
    <w:p w14:paraId="0846C1B5" w14:textId="77777777" w:rsidR="00370A14" w:rsidRPr="00370A14" w:rsidRDefault="00E251E1" w:rsidP="00B749F9">
      <w:pPr>
        <w:pStyle w:val="Literatur"/>
      </w:pPr>
      <w:r>
        <w:t>Kolisek, FR; Gilmore, KJ; Peterson, EK (2000): Slide and Flex, Tighten, Extend (SAFTE): A Safe, Convenient, Effective, and No-Cost Appro</w:t>
      </w:r>
      <w:r>
        <w:t>ach to Rehabilitation After Total Knee Arthroplasty. Journal of Arthroplasty 15(8): 1013-1016. DOI: 10.1054/arth.2000.16505.</w:t>
      </w:r>
    </w:p>
    <w:p w14:paraId="1D81ED0C" w14:textId="77777777" w:rsidR="00370A14" w:rsidRPr="00370A14" w:rsidRDefault="00E251E1" w:rsidP="00B749F9">
      <w:pPr>
        <w:pStyle w:val="Literatur"/>
      </w:pPr>
    </w:p>
    <w:p w14:paraId="1C6FAE9B" w14:textId="77777777" w:rsidR="00370A14" w:rsidRPr="00370A14" w:rsidRDefault="00E251E1" w:rsidP="00B749F9">
      <w:pPr>
        <w:pStyle w:val="Literatur"/>
      </w:pPr>
      <w:r>
        <w:t>Kumar, PJ; McPherson, EJ; Dorr, LD; Wan, Z; Baldwin, K (1996): Rehabilitation after total knee arthroplasty: a comparison of 2 reh</w:t>
      </w:r>
      <w:r>
        <w:t>abilitation techniques. Clinical Orthopaedics and Related Research 331: 93-101.</w:t>
      </w:r>
    </w:p>
    <w:p w14:paraId="038A25D9" w14:textId="77777777" w:rsidR="00370A14" w:rsidRPr="00370A14" w:rsidRDefault="00E251E1" w:rsidP="00B749F9">
      <w:pPr>
        <w:pStyle w:val="Literatur"/>
      </w:pPr>
    </w:p>
    <w:p w14:paraId="65DAB422" w14:textId="77777777" w:rsidR="00370A14" w:rsidRPr="00370A14" w:rsidRDefault="00E251E1" w:rsidP="00B749F9">
      <w:pPr>
        <w:pStyle w:val="Literatur"/>
      </w:pPr>
      <w:r>
        <w:t>Lenssen, TAF; van Steyn, MJA; Crijns, YHF; Waltjé, EMH; Roox, GM; Geesink, RJT; et al. (2008): Effectiveness of prolonged use of continuous passive motion (CPM), as an adjunct</w:t>
      </w:r>
      <w:r>
        <w:t xml:space="preserve"> to physiotherapy, after total knee arthroplasty. BMC: Musculoskeletal Disorders 9(1): 60. DOI: 10.1186/1471-2474-9-60.</w:t>
      </w:r>
    </w:p>
    <w:p w14:paraId="123D6AB0" w14:textId="77777777" w:rsidR="00370A14" w:rsidRPr="00370A14" w:rsidRDefault="00E251E1" w:rsidP="00B749F9">
      <w:pPr>
        <w:pStyle w:val="Literatur"/>
      </w:pPr>
    </w:p>
    <w:p w14:paraId="59329423" w14:textId="77777777" w:rsidR="00370A14" w:rsidRPr="00370A14" w:rsidRDefault="00E251E1" w:rsidP="00B749F9">
      <w:pPr>
        <w:pStyle w:val="Literatur"/>
      </w:pPr>
      <w:r>
        <w:t xml:space="preserve">Loughead, JM; Malhan, K; Mitchell, SY; Pinder, IM; McCaskie, AW; Deehan, DJ; et al. (2008): Outcome following knee arthroplasty beyond </w:t>
      </w:r>
      <w:r>
        <w:t>15 years. Knee 15(2): 85-90. DOI: 10.1016/j.knee.2007.11.003.</w:t>
      </w:r>
    </w:p>
    <w:p w14:paraId="0469F762" w14:textId="77777777" w:rsidR="00370A14" w:rsidRPr="00370A14" w:rsidRDefault="00E251E1" w:rsidP="00B749F9">
      <w:pPr>
        <w:pStyle w:val="Literatur"/>
      </w:pPr>
    </w:p>
    <w:p w14:paraId="704416F5" w14:textId="77777777" w:rsidR="00370A14" w:rsidRPr="00370A14" w:rsidRDefault="00E251E1" w:rsidP="00B749F9">
      <w:pPr>
        <w:pStyle w:val="Literatur"/>
      </w:pPr>
      <w:r>
        <w:t xml:space="preserve">Mclnnes, J; Larson, MG; Daltroy, LH; Brown, T; Fossel, AH; Eaton, HM; et al. (1992): A Controlled Evaluation of Continuous Passive Motion in Patients Undergoing Total Knee Arthroplasty. JAMA – </w:t>
      </w:r>
      <w:r>
        <w:t>Journal of the American Medical Association 268(11): 1423-1428. DOI: 10.1001/jama.1992.03490110061030.</w:t>
      </w:r>
    </w:p>
    <w:p w14:paraId="7F31A338" w14:textId="77777777" w:rsidR="00370A14" w:rsidRPr="00370A14" w:rsidRDefault="00E251E1" w:rsidP="00B749F9">
      <w:pPr>
        <w:pStyle w:val="Literatur"/>
      </w:pPr>
    </w:p>
    <w:p w14:paraId="2E4FA30A" w14:textId="77777777" w:rsidR="00370A14" w:rsidRPr="00370A14" w:rsidRDefault="00E251E1" w:rsidP="00B749F9">
      <w:pPr>
        <w:pStyle w:val="Literatur"/>
      </w:pPr>
      <w:r>
        <w:t xml:space="preserve">Mizner, RL; Petterson, SC; Stevens, JE; Axe, MJ; Snyder-Mackler, L (2005a): Preoperative quadriceps strength predicts functional ability one year after </w:t>
      </w:r>
      <w:r>
        <w:t>total knee arthroplasty. Journal of Rheumatology 32(8): 1533-1539.</w:t>
      </w:r>
    </w:p>
    <w:p w14:paraId="402E8EAD" w14:textId="77777777" w:rsidR="00370A14" w:rsidRPr="00370A14" w:rsidRDefault="00E251E1" w:rsidP="00B749F9">
      <w:pPr>
        <w:pStyle w:val="Literatur"/>
      </w:pPr>
    </w:p>
    <w:p w14:paraId="552446BB" w14:textId="77777777" w:rsidR="00370A14" w:rsidRPr="00370A14" w:rsidRDefault="00E251E1" w:rsidP="00B749F9">
      <w:pPr>
        <w:pStyle w:val="Literatur"/>
      </w:pPr>
      <w:r>
        <w:lastRenderedPageBreak/>
        <w:t xml:space="preserve">Mizner, RL; Petterson, SC; Snyder-Mackler, L (2005b): Quadriceps Strength and the Time Course of Functional Recovery After Total Knee Arthroplasty. JOSPT – Journal of Orthopaedic &amp; Sports </w:t>
      </w:r>
      <w:r>
        <w:t>Physical Therapy 35(7): 424-436. DOI: 10.2519/jospt.2005.35.7.424.</w:t>
      </w:r>
    </w:p>
    <w:p w14:paraId="6BBA6380" w14:textId="77777777" w:rsidR="00370A14" w:rsidRPr="00370A14" w:rsidRDefault="00E251E1" w:rsidP="00B749F9">
      <w:pPr>
        <w:pStyle w:val="Literatur"/>
      </w:pPr>
    </w:p>
    <w:p w14:paraId="68881118" w14:textId="77777777" w:rsidR="00370A14" w:rsidRPr="00370A14" w:rsidRDefault="00E251E1" w:rsidP="00B749F9">
      <w:pPr>
        <w:pStyle w:val="Literatur"/>
      </w:pPr>
      <w:r>
        <w:t>Moffet, H; Collet, J-P; Shapiro, SH; Paradis, G; Marquis, F; Roy, L (2004): Effectiveness of intensive rehabilitation on functional ability and quality of life after first total knee arthr</w:t>
      </w:r>
      <w:r>
        <w:t>oplasty: a single-blind randomized controlled trial. Archives of Physical Medicine and Rehabilitation 85(4): 546-556. DOI: 10.1016/j.apmr.2003.08.080.</w:t>
      </w:r>
    </w:p>
    <w:p w14:paraId="4704BFA1" w14:textId="77777777" w:rsidR="00370A14" w:rsidRPr="00370A14" w:rsidRDefault="00E251E1" w:rsidP="00B749F9">
      <w:pPr>
        <w:pStyle w:val="Literatur"/>
      </w:pPr>
    </w:p>
    <w:p w14:paraId="1C384B46" w14:textId="77777777" w:rsidR="00370A14" w:rsidRPr="00370A14" w:rsidRDefault="00E251E1" w:rsidP="00B749F9">
      <w:pPr>
        <w:pStyle w:val="Literatur"/>
      </w:pPr>
      <w:r>
        <w:t>Oh, KJ; Pandher, DS; Lee, SH; Sung Joon, SD Jr.; Lee, ST (2009): Meta-Analysis Comparing Outcomes of Fix</w:t>
      </w:r>
      <w:r>
        <w:t>ed-Bearing and Mobile-Bearing Prostheses in Total Knee Arthroplasty. Journal of Arthroplasty 24(6): 873-884. DOI: 10.1016/j.arth.2008.06.002.</w:t>
      </w:r>
    </w:p>
    <w:p w14:paraId="36AC705B" w14:textId="77777777" w:rsidR="00370A14" w:rsidRPr="00370A14" w:rsidRDefault="00E251E1" w:rsidP="00B749F9">
      <w:pPr>
        <w:pStyle w:val="Literatur"/>
      </w:pPr>
    </w:p>
    <w:p w14:paraId="105F282E" w14:textId="77777777" w:rsidR="00370A14" w:rsidRPr="00370A14" w:rsidRDefault="00E251E1" w:rsidP="00B749F9">
      <w:pPr>
        <w:pStyle w:val="Literatur"/>
      </w:pPr>
      <w:r>
        <w:t>Petterson, SC; Mizner, RL; Stevens, JE; Raisis, L; Bodenstab, A; Newcomb, W; et al. (2009): Improved Function Fro</w:t>
      </w:r>
      <w:r>
        <w:t>m Progressive Strengthening Interventions After Total Knee Arthroplasty: A Randomized Clinical Trial With an Imbedded Prospective Cohort. Arthritis Care &amp; Research 61(2): 174-183. DOI: 10.1002/art.24167.</w:t>
      </w:r>
    </w:p>
    <w:p w14:paraId="2D952D60" w14:textId="77777777" w:rsidR="00370A14" w:rsidRPr="00370A14" w:rsidRDefault="00E251E1" w:rsidP="00B749F9">
      <w:pPr>
        <w:pStyle w:val="Literatur"/>
      </w:pPr>
    </w:p>
    <w:p w14:paraId="4EFA8C59" w14:textId="77777777" w:rsidR="00370A14" w:rsidRPr="00370A14" w:rsidRDefault="00E251E1" w:rsidP="00B749F9">
      <w:pPr>
        <w:pStyle w:val="Literatur"/>
      </w:pPr>
      <w:r>
        <w:t>Ritter, MA; Lutgring, JD; Davis, KE; Berend, ME (2008): The Effect of Postoperative Range of Motion on Functional Activities After Posterior Cruciate-Retaining Total Knee Arthroplasty. JB&amp;JS – Journal of Bone &amp; Joint Surgery: American Volume 90-A(4): 777-7</w:t>
      </w:r>
      <w:r>
        <w:t>84. DOI: 10.2106/jbjs.f.01022.</w:t>
      </w:r>
    </w:p>
    <w:p w14:paraId="7CE70F51" w14:textId="77777777" w:rsidR="00370A14" w:rsidRPr="00370A14" w:rsidRDefault="00E251E1" w:rsidP="00B749F9">
      <w:pPr>
        <w:pStyle w:val="Literatur"/>
      </w:pPr>
    </w:p>
    <w:p w14:paraId="47438039" w14:textId="77777777" w:rsidR="00370A14" w:rsidRPr="00370A14" w:rsidRDefault="00E251E1" w:rsidP="00B749F9">
      <w:pPr>
        <w:pStyle w:val="Literatur"/>
      </w:pPr>
      <w:r>
        <w:t>Topp, R; Swank, AM; Quesada, PM; Nyland, J; Malkani, A (2009): The Effect of Prehabilitation Exercise on Strength and Functioning After Total Knee Arthroplasty. PM&amp;R – Journal of Injury, Function and Rehabilitation 1(8): 729</w:t>
      </w:r>
      <w:r>
        <w:t>-735. DOI: 10.1016/j.pmrj.2009.06.003.</w:t>
      </w:r>
    </w:p>
    <w:p w14:paraId="039AF6D5" w14:textId="77777777" w:rsidR="00E46E82" w:rsidRDefault="00E46E82">
      <w:pPr>
        <w:sectPr w:rsidR="00E46E82" w:rsidSect="00AA7698">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6AFC00F9" w14:textId="77777777" w:rsidR="006D1B0D" w:rsidRDefault="00E251E1" w:rsidP="0004540C">
      <w:pPr>
        <w:pStyle w:val="berschrift1ohneGliederung"/>
      </w:pPr>
      <w:bookmarkStart w:id="62" w:name="_Toc38893640"/>
      <w:r>
        <w:lastRenderedPageBreak/>
        <w:t>54127: Sterblichkeit bei elektiver Knieendoprothesen-Erstimplantation und Knieendoprothesen-Wechsel bzw. –Komponentenwechsel</w:t>
      </w:r>
      <w:bookmarkEnd w:id="62"/>
    </w:p>
    <w:tbl>
      <w:tblPr>
        <w:tblStyle w:val="IQTIGStandard"/>
        <w:tblW w:w="5000" w:type="pct"/>
        <w:tblLook w:val="0480" w:firstRow="0" w:lastRow="0" w:firstColumn="1" w:lastColumn="0" w:noHBand="0" w:noVBand="1"/>
      </w:tblPr>
      <w:tblGrid>
        <w:gridCol w:w="1985"/>
        <w:gridCol w:w="7086"/>
      </w:tblGrid>
      <w:tr w:rsidR="00AF0AAF" w:rsidRPr="00743DF3" w14:paraId="2C8D5EE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0BE481E" w14:textId="77777777" w:rsidR="00AF0AAF" w:rsidRPr="00743DF3" w:rsidRDefault="00E251E1" w:rsidP="002E7D86">
            <w:pPr>
              <w:pStyle w:val="Tabellenkopf"/>
            </w:pPr>
            <w:r>
              <w:t>Qualitätsz</w:t>
            </w:r>
            <w:r>
              <w:t>iel</w:t>
            </w:r>
          </w:p>
        </w:tc>
        <w:tc>
          <w:tcPr>
            <w:tcW w:w="3906" w:type="pct"/>
            <w:tcBorders>
              <w:top w:val="single" w:sz="8" w:space="0" w:color="005051"/>
              <w:left w:val="nil"/>
              <w:bottom w:val="single" w:sz="4" w:space="0" w:color="auto"/>
            </w:tcBorders>
          </w:tcPr>
          <w:p w14:paraId="7EE183E2" w14:textId="77777777" w:rsidR="00AF0AAF" w:rsidRPr="00743DF3" w:rsidRDefault="00E251E1" w:rsidP="00152136">
            <w:pPr>
              <w:pStyle w:val="Tabellentext"/>
            </w:pPr>
            <w:r>
              <w:t>Mögl</w:t>
            </w:r>
            <w:r>
              <w:t>ichst wenig Todesfälle im Krankenhaus</w:t>
            </w:r>
          </w:p>
        </w:tc>
      </w:tr>
    </w:tbl>
    <w:p w14:paraId="467E89AD" w14:textId="77777777" w:rsidR="00AF0AAF" w:rsidRDefault="00E251E1" w:rsidP="00E40CDC">
      <w:pPr>
        <w:pStyle w:val="Absatzberschriftebene2nurinNavigation"/>
      </w:pPr>
      <w:r>
        <w:t>Hintergrund</w:t>
      </w:r>
    </w:p>
    <w:p w14:paraId="7F748FCE" w14:textId="77777777" w:rsidR="00370A14" w:rsidRPr="00370A14" w:rsidRDefault="00E251E1" w:rsidP="00A64D53">
      <w:pPr>
        <w:pStyle w:val="Standardlinksbndig"/>
      </w:pPr>
      <w:r>
        <w:t>Neben den allgemeinen und spezifischen post- und intraoperativen Komplikationen kommt es bei der Versorgung mit einem künstlichen Kniegelenk und einem bei der überwiegenden Zahl der Fälle elektiven Charakters des Eingriffs zu Todesfällen. Im Jahr 2015 vers</w:t>
      </w:r>
      <w:r>
        <w:t>tarben 213 (0,13 %) Patientinnen und Patienten während des stationären Aufenthaltes im Krankenhaus. 140 Patientinnen und Patienten verstarben nach einer elektiven Erstimplantation und 78 Patientinnen und Patienten nach einem operativen Wechsel der Kniegele</w:t>
      </w:r>
      <w:r>
        <w:t>nksendoprothese. Vor der Operation wurden von den verstorbenen Patientinnen und Patienten insgesamt 42 als gesund oder mit einer vorhandenen leichten Allgemeinerkrankung (ASA 1,2), 145 Patientinnen und Patienten mit einer vorhandenen schweren Allgemeinerkr</w:t>
      </w:r>
      <w:r>
        <w:t>ankung (ASA 3) und 31 Patientinnen und Patienten mit einer schweren Allgemeinerkrankung, die eine ständige Lebensbedrohung darstellt (ASA 4), eingeschätzt (IQTIG 2016).</w:t>
      </w:r>
    </w:p>
    <w:p w14:paraId="35BDC97F" w14:textId="77777777" w:rsidR="00E46E82" w:rsidRDefault="00E46E82">
      <w:pPr>
        <w:sectPr w:rsidR="00E46E82" w:rsidSect="000A3778">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4CE7EA1F" w14:textId="77777777" w:rsidR="000F0644" w:rsidRDefault="00E251E1" w:rsidP="00447106">
      <w:pPr>
        <w:pStyle w:val="Absatzberschriftebene2nurinNavigation"/>
      </w:pPr>
      <w:r>
        <w:lastRenderedPageBreak/>
        <w:t>Verwendete Datenfelder</w:t>
      </w:r>
    </w:p>
    <w:p w14:paraId="780D910F"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7707C0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B82D892" w14:textId="77777777" w:rsidR="000F0644" w:rsidRPr="009E2B0C" w:rsidRDefault="00E251E1" w:rsidP="000361A4">
            <w:pPr>
              <w:pStyle w:val="Tabellenkopf"/>
            </w:pPr>
            <w:r>
              <w:t>Item</w:t>
            </w:r>
          </w:p>
        </w:tc>
        <w:tc>
          <w:tcPr>
            <w:tcW w:w="1075" w:type="pct"/>
          </w:tcPr>
          <w:p w14:paraId="25BB3713" w14:textId="77777777" w:rsidR="000F0644" w:rsidRPr="009E2B0C" w:rsidRDefault="00E251E1" w:rsidP="000361A4">
            <w:pPr>
              <w:pStyle w:val="Tabellenkopf"/>
            </w:pPr>
            <w:r>
              <w:t>Bezeichnung</w:t>
            </w:r>
          </w:p>
        </w:tc>
        <w:tc>
          <w:tcPr>
            <w:tcW w:w="326" w:type="pct"/>
          </w:tcPr>
          <w:p w14:paraId="1A3CAC2C" w14:textId="77777777" w:rsidR="000F0644" w:rsidRPr="009E2B0C" w:rsidRDefault="00E251E1" w:rsidP="000361A4">
            <w:pPr>
              <w:pStyle w:val="Tabellenkopf"/>
            </w:pPr>
            <w:r>
              <w:t>M/K</w:t>
            </w:r>
          </w:p>
        </w:tc>
        <w:tc>
          <w:tcPr>
            <w:tcW w:w="1646" w:type="pct"/>
          </w:tcPr>
          <w:p w14:paraId="24A5C66A" w14:textId="77777777" w:rsidR="000F0644" w:rsidRPr="009E2B0C" w:rsidRDefault="00E251E1" w:rsidP="000361A4">
            <w:pPr>
              <w:pStyle w:val="Tabellenkopf"/>
            </w:pPr>
            <w:r>
              <w:t>Schlüssel/Formel</w:t>
            </w:r>
          </w:p>
        </w:tc>
        <w:tc>
          <w:tcPr>
            <w:tcW w:w="1328" w:type="pct"/>
          </w:tcPr>
          <w:p w14:paraId="06B98D5A" w14:textId="77777777" w:rsidR="000F0644" w:rsidRPr="009E2B0C" w:rsidRDefault="00E251E1" w:rsidP="000361A4">
            <w:pPr>
              <w:pStyle w:val="Tabellenkopf"/>
            </w:pPr>
            <w:r>
              <w:t>Feldname</w:t>
            </w:r>
            <w:r>
              <w:t xml:space="preserve">  </w:t>
            </w:r>
          </w:p>
        </w:tc>
      </w:tr>
      <w:tr w:rsidR="00275B01" w:rsidRPr="00743DF3" w14:paraId="64383E2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53EE11" w14:textId="77777777" w:rsidR="000F0644" w:rsidRPr="00743DF3" w:rsidRDefault="00E251E1" w:rsidP="000361A4">
            <w:pPr>
              <w:pStyle w:val="Tabellentext"/>
            </w:pPr>
            <w:r>
              <w:t>14:B</w:t>
            </w:r>
          </w:p>
        </w:tc>
        <w:tc>
          <w:tcPr>
            <w:tcW w:w="1075" w:type="pct"/>
          </w:tcPr>
          <w:p w14:paraId="1BE0D8DF" w14:textId="77777777" w:rsidR="000F0644" w:rsidRPr="00743DF3" w:rsidRDefault="00E251E1" w:rsidP="000361A4">
            <w:pPr>
              <w:pStyle w:val="Tabellentext"/>
            </w:pPr>
            <w:r>
              <w:t>Geschlecht</w:t>
            </w:r>
          </w:p>
        </w:tc>
        <w:tc>
          <w:tcPr>
            <w:tcW w:w="326" w:type="pct"/>
          </w:tcPr>
          <w:p w14:paraId="1BEC9C8F" w14:textId="77777777" w:rsidR="000F0644" w:rsidRPr="00743DF3" w:rsidRDefault="00E251E1" w:rsidP="000361A4">
            <w:pPr>
              <w:pStyle w:val="Tabellentext"/>
            </w:pPr>
            <w:r>
              <w:t>M</w:t>
            </w:r>
          </w:p>
        </w:tc>
        <w:tc>
          <w:tcPr>
            <w:tcW w:w="1646" w:type="pct"/>
          </w:tcPr>
          <w:p w14:paraId="5F3EE09B" w14:textId="77777777" w:rsidR="000F0644" w:rsidRPr="00743DF3" w:rsidRDefault="00E251E1" w:rsidP="00177070">
            <w:pPr>
              <w:pStyle w:val="Tabellentext"/>
              <w:ind w:left="453" w:hanging="340"/>
            </w:pPr>
            <w:r>
              <w:t>1 =</w:t>
            </w:r>
            <w:r>
              <w:tab/>
              <w:t>männlich</w:t>
            </w:r>
          </w:p>
          <w:p w14:paraId="0A3B7F2A" w14:textId="77777777" w:rsidR="000F0644" w:rsidRPr="00743DF3" w:rsidRDefault="00E251E1" w:rsidP="00177070">
            <w:pPr>
              <w:pStyle w:val="Tabellentext"/>
              <w:ind w:left="453" w:hanging="340"/>
            </w:pPr>
            <w:r>
              <w:t>2 =</w:t>
            </w:r>
            <w:r>
              <w:tab/>
              <w:t>weiblich</w:t>
            </w:r>
          </w:p>
          <w:p w14:paraId="278A3478" w14:textId="77777777" w:rsidR="000F0644" w:rsidRPr="00743DF3" w:rsidRDefault="00E251E1" w:rsidP="00177070">
            <w:pPr>
              <w:pStyle w:val="Tabellentext"/>
              <w:ind w:left="453" w:hanging="340"/>
            </w:pPr>
            <w:r>
              <w:t>8 =</w:t>
            </w:r>
            <w:r>
              <w:tab/>
              <w:t>unbestimmt</w:t>
            </w:r>
          </w:p>
        </w:tc>
        <w:tc>
          <w:tcPr>
            <w:tcW w:w="1328" w:type="pct"/>
          </w:tcPr>
          <w:p w14:paraId="7C0B9AA2" w14:textId="77777777" w:rsidR="000F0644" w:rsidRPr="00743DF3" w:rsidRDefault="00E251E1" w:rsidP="000361A4">
            <w:pPr>
              <w:pStyle w:val="Tabellentext"/>
            </w:pPr>
            <w:r>
              <w:t>GESCHLECHT</w:t>
            </w:r>
          </w:p>
        </w:tc>
      </w:tr>
      <w:tr w:rsidR="00275B01" w:rsidRPr="00743DF3" w14:paraId="45AA6C7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B5170A" w14:textId="77777777" w:rsidR="000F0644" w:rsidRPr="00743DF3" w:rsidRDefault="00E251E1" w:rsidP="000361A4">
            <w:pPr>
              <w:pStyle w:val="Tabellentext"/>
            </w:pPr>
            <w:r>
              <w:t>15:B</w:t>
            </w:r>
          </w:p>
        </w:tc>
        <w:tc>
          <w:tcPr>
            <w:tcW w:w="1075" w:type="pct"/>
          </w:tcPr>
          <w:p w14:paraId="2A41AF4E" w14:textId="77777777" w:rsidR="000F0644" w:rsidRPr="00743DF3" w:rsidRDefault="00E251E1" w:rsidP="000361A4">
            <w:pPr>
              <w:pStyle w:val="Tabellentext"/>
            </w:pPr>
            <w:r>
              <w:t>Gehstrecke</w:t>
            </w:r>
          </w:p>
        </w:tc>
        <w:tc>
          <w:tcPr>
            <w:tcW w:w="326" w:type="pct"/>
          </w:tcPr>
          <w:p w14:paraId="34EF008E" w14:textId="77777777" w:rsidR="000F0644" w:rsidRPr="00743DF3" w:rsidRDefault="00E251E1" w:rsidP="000361A4">
            <w:pPr>
              <w:pStyle w:val="Tabellentext"/>
            </w:pPr>
            <w:r>
              <w:t>M</w:t>
            </w:r>
          </w:p>
        </w:tc>
        <w:tc>
          <w:tcPr>
            <w:tcW w:w="1646" w:type="pct"/>
          </w:tcPr>
          <w:p w14:paraId="4FF50A6C" w14:textId="77777777" w:rsidR="000F0644" w:rsidRPr="00743DF3" w:rsidRDefault="00E251E1" w:rsidP="00177070">
            <w:pPr>
              <w:pStyle w:val="Tabellentext"/>
              <w:ind w:left="453" w:hanging="340"/>
            </w:pPr>
            <w:r>
              <w:t>1 =</w:t>
            </w:r>
            <w:r>
              <w:tab/>
              <w:t>unbegrenzt (&gt; 500m)</w:t>
            </w:r>
          </w:p>
          <w:p w14:paraId="069DABFA" w14:textId="77777777" w:rsidR="000F0644" w:rsidRPr="00743DF3" w:rsidRDefault="00E251E1" w:rsidP="00177070">
            <w:pPr>
              <w:pStyle w:val="Tabellentext"/>
              <w:ind w:left="453" w:hanging="340"/>
            </w:pPr>
            <w:r>
              <w:t>2 =</w:t>
            </w:r>
            <w:r>
              <w:tab/>
              <w:t>Gehen am Stück bis 500m möglich</w:t>
            </w:r>
          </w:p>
          <w:p w14:paraId="69DB4805" w14:textId="77777777" w:rsidR="000F0644" w:rsidRPr="00743DF3" w:rsidRDefault="00E251E1" w:rsidP="00177070">
            <w:pPr>
              <w:pStyle w:val="Tabellentext"/>
              <w:ind w:left="453" w:hanging="340"/>
            </w:pPr>
            <w:r>
              <w:t>3 =</w:t>
            </w:r>
            <w:r>
              <w:tab/>
              <w:t>auf der Stationsebene mobil (50m werden erreicht)</w:t>
            </w:r>
          </w:p>
          <w:p w14:paraId="1C66DC7B" w14:textId="77777777" w:rsidR="000F0644" w:rsidRPr="00743DF3" w:rsidRDefault="00E251E1" w:rsidP="00177070">
            <w:pPr>
              <w:pStyle w:val="Tabellentext"/>
              <w:ind w:left="453" w:hanging="340"/>
            </w:pPr>
            <w:r>
              <w:t>4 =</w:t>
            </w:r>
            <w:r>
              <w:tab/>
              <w:t>im Zimmer mobil</w:t>
            </w:r>
          </w:p>
          <w:p w14:paraId="31252D68" w14:textId="77777777" w:rsidR="000F0644" w:rsidRPr="00743DF3" w:rsidRDefault="00E251E1" w:rsidP="00177070">
            <w:pPr>
              <w:pStyle w:val="Tabellentext"/>
              <w:ind w:left="453" w:hanging="340"/>
            </w:pPr>
            <w:r>
              <w:t>5 =</w:t>
            </w:r>
            <w:r>
              <w:tab/>
              <w:t>immobil</w:t>
            </w:r>
          </w:p>
        </w:tc>
        <w:tc>
          <w:tcPr>
            <w:tcW w:w="1328" w:type="pct"/>
          </w:tcPr>
          <w:p w14:paraId="7A4BB6A2" w14:textId="77777777" w:rsidR="000F0644" w:rsidRPr="00743DF3" w:rsidRDefault="00E251E1" w:rsidP="000361A4">
            <w:pPr>
              <w:pStyle w:val="Tabellentext"/>
            </w:pPr>
            <w:r>
              <w:t>GEHSTRECKE</w:t>
            </w:r>
          </w:p>
        </w:tc>
      </w:tr>
      <w:tr w:rsidR="00275B01" w:rsidRPr="00743DF3" w14:paraId="20560C2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102F1B" w14:textId="77777777" w:rsidR="000F0644" w:rsidRPr="00743DF3" w:rsidRDefault="00E251E1" w:rsidP="000361A4">
            <w:pPr>
              <w:pStyle w:val="Tabellentext"/>
            </w:pPr>
            <w:r>
              <w:t>16:B</w:t>
            </w:r>
          </w:p>
        </w:tc>
        <w:tc>
          <w:tcPr>
            <w:tcW w:w="1075" w:type="pct"/>
          </w:tcPr>
          <w:p w14:paraId="25EBEDC9" w14:textId="77777777" w:rsidR="000F0644" w:rsidRPr="00743DF3" w:rsidRDefault="00E251E1" w:rsidP="000361A4">
            <w:pPr>
              <w:pStyle w:val="Tabellentext"/>
            </w:pPr>
            <w:r>
              <w:t>Gehhilfen</w:t>
            </w:r>
          </w:p>
        </w:tc>
        <w:tc>
          <w:tcPr>
            <w:tcW w:w="326" w:type="pct"/>
          </w:tcPr>
          <w:p w14:paraId="670DFCBA" w14:textId="77777777" w:rsidR="000F0644" w:rsidRPr="00743DF3" w:rsidRDefault="00E251E1" w:rsidP="000361A4">
            <w:pPr>
              <w:pStyle w:val="Tabellentext"/>
            </w:pPr>
            <w:r>
              <w:t>M</w:t>
            </w:r>
          </w:p>
        </w:tc>
        <w:tc>
          <w:tcPr>
            <w:tcW w:w="1646" w:type="pct"/>
          </w:tcPr>
          <w:p w14:paraId="1EA55B11" w14:textId="77777777" w:rsidR="000F0644" w:rsidRPr="00743DF3" w:rsidRDefault="00E251E1" w:rsidP="00177070">
            <w:pPr>
              <w:pStyle w:val="Tabellentext"/>
              <w:ind w:left="453" w:hanging="340"/>
            </w:pPr>
            <w:r>
              <w:t>0 =</w:t>
            </w:r>
            <w:r>
              <w:tab/>
              <w:t>keine</w:t>
            </w:r>
          </w:p>
          <w:p w14:paraId="48A35971" w14:textId="77777777" w:rsidR="000F0644" w:rsidRPr="00743DF3" w:rsidRDefault="00E251E1" w:rsidP="00177070">
            <w:pPr>
              <w:pStyle w:val="Tabellentext"/>
              <w:ind w:left="453" w:hanging="340"/>
            </w:pPr>
            <w:r>
              <w:t>1 =</w:t>
            </w:r>
            <w:r>
              <w:tab/>
              <w:t>Unterarmgehstützen/​Gehstock</w:t>
            </w:r>
          </w:p>
          <w:p w14:paraId="3DAB1BB8" w14:textId="77777777" w:rsidR="000F0644" w:rsidRPr="00743DF3" w:rsidRDefault="00E251E1" w:rsidP="00177070">
            <w:pPr>
              <w:pStyle w:val="Tabellentext"/>
              <w:ind w:left="453" w:hanging="340"/>
            </w:pPr>
            <w:r>
              <w:t>2 =</w:t>
            </w:r>
            <w:r>
              <w:tab/>
              <w:t>Rollator/​Gehbock</w:t>
            </w:r>
          </w:p>
          <w:p w14:paraId="68532940" w14:textId="77777777" w:rsidR="000F0644" w:rsidRPr="00743DF3" w:rsidRDefault="00E251E1" w:rsidP="00177070">
            <w:pPr>
              <w:pStyle w:val="Tabellentext"/>
              <w:ind w:left="453" w:hanging="340"/>
            </w:pPr>
            <w:r>
              <w:t>3 =</w:t>
            </w:r>
            <w:r>
              <w:tab/>
              <w:t>Rollstuhl</w:t>
            </w:r>
          </w:p>
          <w:p w14:paraId="59625A0F" w14:textId="77777777" w:rsidR="000F0644" w:rsidRPr="00743DF3" w:rsidRDefault="00E251E1" w:rsidP="00177070">
            <w:pPr>
              <w:pStyle w:val="Tabellentext"/>
              <w:ind w:left="453" w:hanging="340"/>
            </w:pPr>
            <w:r>
              <w:t>4 =</w:t>
            </w:r>
            <w:r>
              <w:tab/>
              <w:t>bettlägerig</w:t>
            </w:r>
          </w:p>
        </w:tc>
        <w:tc>
          <w:tcPr>
            <w:tcW w:w="1328" w:type="pct"/>
          </w:tcPr>
          <w:p w14:paraId="2D25DB2D" w14:textId="77777777" w:rsidR="000F0644" w:rsidRPr="00743DF3" w:rsidRDefault="00E251E1" w:rsidP="000361A4">
            <w:pPr>
              <w:pStyle w:val="Tabellentext"/>
            </w:pPr>
            <w:r>
              <w:t>GEHHILFEN</w:t>
            </w:r>
          </w:p>
        </w:tc>
      </w:tr>
      <w:tr w:rsidR="00275B01" w:rsidRPr="00743DF3" w14:paraId="4E074E1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01C7CCC" w14:textId="77777777" w:rsidR="000F0644" w:rsidRPr="00743DF3" w:rsidRDefault="00E251E1" w:rsidP="000361A4">
            <w:pPr>
              <w:pStyle w:val="Tabellentext"/>
            </w:pPr>
            <w:r>
              <w:t>18:PROZ</w:t>
            </w:r>
          </w:p>
        </w:tc>
        <w:tc>
          <w:tcPr>
            <w:tcW w:w="1075" w:type="pct"/>
          </w:tcPr>
          <w:p w14:paraId="7FEC6F07" w14:textId="77777777" w:rsidR="000F0644" w:rsidRPr="00743DF3" w:rsidRDefault="00E251E1" w:rsidP="000361A4">
            <w:pPr>
              <w:pStyle w:val="Tabellentext"/>
            </w:pPr>
            <w:r>
              <w:t>Wievielter knieendoprothetischer Eingriff während dieses Aufenthaltes?</w:t>
            </w:r>
          </w:p>
        </w:tc>
        <w:tc>
          <w:tcPr>
            <w:tcW w:w="326" w:type="pct"/>
          </w:tcPr>
          <w:p w14:paraId="2C6C6657" w14:textId="77777777" w:rsidR="000F0644" w:rsidRPr="00743DF3" w:rsidRDefault="00E251E1" w:rsidP="000361A4">
            <w:pPr>
              <w:pStyle w:val="Tabellentext"/>
            </w:pPr>
            <w:r>
              <w:t>M</w:t>
            </w:r>
          </w:p>
        </w:tc>
        <w:tc>
          <w:tcPr>
            <w:tcW w:w="1646" w:type="pct"/>
          </w:tcPr>
          <w:p w14:paraId="559EE8C0" w14:textId="77777777" w:rsidR="000F0644" w:rsidRPr="00743DF3" w:rsidRDefault="00E251E1" w:rsidP="00177070">
            <w:pPr>
              <w:pStyle w:val="Tabellentext"/>
              <w:ind w:left="453" w:hanging="340"/>
            </w:pPr>
            <w:r>
              <w:t>-</w:t>
            </w:r>
          </w:p>
        </w:tc>
        <w:tc>
          <w:tcPr>
            <w:tcW w:w="1328" w:type="pct"/>
          </w:tcPr>
          <w:p w14:paraId="4C540316" w14:textId="77777777" w:rsidR="000F0644" w:rsidRPr="00743DF3" w:rsidRDefault="00E251E1" w:rsidP="000361A4">
            <w:pPr>
              <w:pStyle w:val="Tabellentext"/>
            </w:pPr>
            <w:r>
              <w:t>LFDNREINGRIFF</w:t>
            </w:r>
          </w:p>
        </w:tc>
      </w:tr>
      <w:tr w:rsidR="00275B01" w:rsidRPr="00743DF3" w14:paraId="55F6448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4AAB4F" w14:textId="77777777" w:rsidR="000F0644" w:rsidRPr="00743DF3" w:rsidRDefault="00E251E1" w:rsidP="000361A4">
            <w:pPr>
              <w:pStyle w:val="Tabellentext"/>
            </w:pPr>
            <w:r>
              <w:t>22:PROZ</w:t>
            </w:r>
          </w:p>
        </w:tc>
        <w:tc>
          <w:tcPr>
            <w:tcW w:w="1075" w:type="pct"/>
          </w:tcPr>
          <w:p w14:paraId="109AB3F8" w14:textId="77777777" w:rsidR="000F0644" w:rsidRPr="00743DF3" w:rsidRDefault="00E251E1" w:rsidP="000361A4">
            <w:pPr>
              <w:pStyle w:val="Tabellentext"/>
            </w:pPr>
            <w:r>
              <w:t>Einstufung nach ASA-Klassifikation</w:t>
            </w:r>
          </w:p>
        </w:tc>
        <w:tc>
          <w:tcPr>
            <w:tcW w:w="326" w:type="pct"/>
          </w:tcPr>
          <w:p w14:paraId="19F6E266" w14:textId="77777777" w:rsidR="000F0644" w:rsidRPr="00743DF3" w:rsidRDefault="00E251E1" w:rsidP="000361A4">
            <w:pPr>
              <w:pStyle w:val="Tabellentext"/>
            </w:pPr>
            <w:r>
              <w:t>M</w:t>
            </w:r>
          </w:p>
        </w:tc>
        <w:tc>
          <w:tcPr>
            <w:tcW w:w="1646" w:type="pct"/>
          </w:tcPr>
          <w:p w14:paraId="2F582A76" w14:textId="77777777" w:rsidR="000F0644" w:rsidRPr="00743DF3" w:rsidRDefault="00E251E1" w:rsidP="00177070">
            <w:pPr>
              <w:pStyle w:val="Tabellentext"/>
              <w:ind w:left="453" w:hanging="340"/>
            </w:pPr>
            <w:r>
              <w:t>1 =</w:t>
            </w:r>
            <w:r>
              <w:tab/>
              <w:t>normaler, gesunder Patient</w:t>
            </w:r>
          </w:p>
          <w:p w14:paraId="6461CEAD" w14:textId="77777777" w:rsidR="000F0644" w:rsidRPr="00743DF3" w:rsidRDefault="00E251E1" w:rsidP="00177070">
            <w:pPr>
              <w:pStyle w:val="Tabellentext"/>
              <w:ind w:left="453" w:hanging="340"/>
            </w:pPr>
            <w:r>
              <w:t>2 =</w:t>
            </w:r>
            <w:r>
              <w:tab/>
              <w:t>Patient mit leichter Allgemeinerkrankung</w:t>
            </w:r>
          </w:p>
          <w:p w14:paraId="1742AC93" w14:textId="77777777" w:rsidR="000F0644" w:rsidRPr="00743DF3" w:rsidRDefault="00E251E1" w:rsidP="00177070">
            <w:pPr>
              <w:pStyle w:val="Tabellentext"/>
              <w:ind w:left="453" w:hanging="340"/>
            </w:pPr>
            <w:r>
              <w:t>3 =</w:t>
            </w:r>
            <w:r>
              <w:tab/>
              <w:t>Patient mit schwerer Allgemeinerkrankung</w:t>
            </w:r>
          </w:p>
          <w:p w14:paraId="73E34230" w14:textId="77777777" w:rsidR="000F0644" w:rsidRPr="00743DF3" w:rsidRDefault="00E251E1" w:rsidP="00177070">
            <w:pPr>
              <w:pStyle w:val="Tabellentext"/>
              <w:ind w:left="453" w:hanging="340"/>
            </w:pPr>
            <w:r>
              <w:t>4 =</w:t>
            </w:r>
            <w:r>
              <w:tab/>
              <w:t>Patient mit schwerer Allgemeinerkrankung, die eine ständige Lebensbedrohung darstellt</w:t>
            </w:r>
          </w:p>
          <w:p w14:paraId="706F33E1" w14:textId="77777777" w:rsidR="000F0644" w:rsidRPr="00743DF3" w:rsidRDefault="00E251E1" w:rsidP="00177070">
            <w:pPr>
              <w:pStyle w:val="Tabellentext"/>
              <w:ind w:left="453" w:hanging="340"/>
            </w:pPr>
            <w:r>
              <w:t>5 =</w:t>
            </w:r>
            <w:r>
              <w:tab/>
              <w:t>moribunder Patient, von dem nicht erwartet wird, dass er ohne Operation überlebt</w:t>
            </w:r>
          </w:p>
        </w:tc>
        <w:tc>
          <w:tcPr>
            <w:tcW w:w="1328" w:type="pct"/>
          </w:tcPr>
          <w:p w14:paraId="75263619" w14:textId="77777777" w:rsidR="000F0644" w:rsidRPr="00743DF3" w:rsidRDefault="00E251E1" w:rsidP="000361A4">
            <w:pPr>
              <w:pStyle w:val="Tabellentext"/>
            </w:pPr>
            <w:r>
              <w:t>ASA</w:t>
            </w:r>
          </w:p>
        </w:tc>
      </w:tr>
      <w:tr w:rsidR="00275B01" w:rsidRPr="00743DF3" w14:paraId="0BFA326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3B0F5F1" w14:textId="77777777" w:rsidR="000F0644" w:rsidRPr="00743DF3" w:rsidRDefault="00E251E1" w:rsidP="000361A4">
            <w:pPr>
              <w:pStyle w:val="Tabellentext"/>
            </w:pPr>
            <w:r>
              <w:t>24:PROZ</w:t>
            </w:r>
          </w:p>
        </w:tc>
        <w:tc>
          <w:tcPr>
            <w:tcW w:w="1075" w:type="pct"/>
          </w:tcPr>
          <w:p w14:paraId="16D81025" w14:textId="77777777" w:rsidR="000F0644" w:rsidRPr="00743DF3" w:rsidRDefault="00E251E1" w:rsidP="000361A4">
            <w:pPr>
              <w:pStyle w:val="Tabellentext"/>
            </w:pPr>
            <w:r>
              <w:t>Art des Eingriffs</w:t>
            </w:r>
          </w:p>
        </w:tc>
        <w:tc>
          <w:tcPr>
            <w:tcW w:w="326" w:type="pct"/>
          </w:tcPr>
          <w:p w14:paraId="79F01D00" w14:textId="77777777" w:rsidR="000F0644" w:rsidRPr="00743DF3" w:rsidRDefault="00E251E1" w:rsidP="000361A4">
            <w:pPr>
              <w:pStyle w:val="Tabellentext"/>
            </w:pPr>
            <w:r>
              <w:t>M</w:t>
            </w:r>
          </w:p>
        </w:tc>
        <w:tc>
          <w:tcPr>
            <w:tcW w:w="1646" w:type="pct"/>
          </w:tcPr>
          <w:p w14:paraId="0B9586BC" w14:textId="77777777" w:rsidR="000F0644" w:rsidRPr="00743DF3" w:rsidRDefault="00E251E1" w:rsidP="00177070">
            <w:pPr>
              <w:pStyle w:val="Tabellentext"/>
              <w:ind w:left="453" w:hanging="340"/>
            </w:pPr>
            <w:r>
              <w:t>1 =</w:t>
            </w:r>
            <w:r>
              <w:tab/>
              <w:t>elektive Knie-Endoprothesen-Erstimplantation</w:t>
            </w:r>
          </w:p>
          <w:p w14:paraId="025E85FC" w14:textId="77777777" w:rsidR="000F0644" w:rsidRPr="00743DF3" w:rsidRDefault="00E251E1" w:rsidP="00177070">
            <w:pPr>
              <w:pStyle w:val="Tabellentext"/>
              <w:ind w:left="453" w:hanging="340"/>
            </w:pPr>
            <w:r>
              <w:t>2 =</w:t>
            </w:r>
            <w:r>
              <w:tab/>
              <w:t>einzeitiger Wechsel bzw. Komponentenwechsel</w:t>
            </w:r>
          </w:p>
          <w:p w14:paraId="7F46C40C" w14:textId="77777777" w:rsidR="000F0644" w:rsidRPr="00743DF3" w:rsidRDefault="00E251E1" w:rsidP="00177070">
            <w:pPr>
              <w:pStyle w:val="Tabellentext"/>
              <w:ind w:left="453" w:hanging="340"/>
            </w:pPr>
            <w:r>
              <w:t>3 =</w:t>
            </w:r>
            <w:r>
              <w:tab/>
              <w:t>Reimplantationen im Rahmen eines zweizeitigen Wechsels bzw. Komponentenwechsels</w:t>
            </w:r>
          </w:p>
        </w:tc>
        <w:tc>
          <w:tcPr>
            <w:tcW w:w="1328" w:type="pct"/>
          </w:tcPr>
          <w:p w14:paraId="58DC06B5" w14:textId="77777777" w:rsidR="000F0644" w:rsidRPr="00743DF3" w:rsidRDefault="00E251E1" w:rsidP="000361A4">
            <w:pPr>
              <w:pStyle w:val="Tabellentext"/>
            </w:pPr>
            <w:r>
              <w:t>ARTEINGRIFFKNIE</w:t>
            </w:r>
          </w:p>
        </w:tc>
      </w:tr>
      <w:tr w:rsidR="00275B01" w:rsidRPr="00743DF3" w14:paraId="647E99C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6BB145" w14:textId="77777777" w:rsidR="000F0644" w:rsidRPr="00743DF3" w:rsidRDefault="00E251E1" w:rsidP="000361A4">
            <w:pPr>
              <w:pStyle w:val="Tabellentext"/>
            </w:pPr>
            <w:r>
              <w:t>35:E</w:t>
            </w:r>
          </w:p>
        </w:tc>
        <w:tc>
          <w:tcPr>
            <w:tcW w:w="1075" w:type="pct"/>
          </w:tcPr>
          <w:p w14:paraId="767C6B78" w14:textId="77777777" w:rsidR="000F0644" w:rsidRPr="00743DF3" w:rsidRDefault="00E251E1" w:rsidP="000361A4">
            <w:pPr>
              <w:pStyle w:val="Tabellentext"/>
            </w:pPr>
            <w:r>
              <w:t>Wurde die Implantation einer unikondylären Schlittenprothese durchgeführt?</w:t>
            </w:r>
          </w:p>
        </w:tc>
        <w:tc>
          <w:tcPr>
            <w:tcW w:w="326" w:type="pct"/>
          </w:tcPr>
          <w:p w14:paraId="1E33DEC5" w14:textId="77777777" w:rsidR="000F0644" w:rsidRPr="00743DF3" w:rsidRDefault="00E251E1" w:rsidP="000361A4">
            <w:pPr>
              <w:pStyle w:val="Tabellentext"/>
            </w:pPr>
            <w:r>
              <w:t>M</w:t>
            </w:r>
          </w:p>
        </w:tc>
        <w:tc>
          <w:tcPr>
            <w:tcW w:w="1646" w:type="pct"/>
          </w:tcPr>
          <w:p w14:paraId="46F5EEED" w14:textId="77777777" w:rsidR="000F0644" w:rsidRPr="00743DF3" w:rsidRDefault="00E251E1" w:rsidP="00177070">
            <w:pPr>
              <w:pStyle w:val="Tabellentext"/>
              <w:ind w:left="453" w:hanging="340"/>
            </w:pPr>
            <w:r>
              <w:t>0 =</w:t>
            </w:r>
            <w:r>
              <w:tab/>
              <w:t>nein</w:t>
            </w:r>
          </w:p>
          <w:p w14:paraId="63DBDF40" w14:textId="77777777" w:rsidR="000F0644" w:rsidRPr="00743DF3" w:rsidRDefault="00E251E1" w:rsidP="00177070">
            <w:pPr>
              <w:pStyle w:val="Tabellentext"/>
              <w:ind w:left="453" w:hanging="340"/>
            </w:pPr>
            <w:r>
              <w:t>1 =</w:t>
            </w:r>
            <w:r>
              <w:tab/>
              <w:t>ja</w:t>
            </w:r>
          </w:p>
        </w:tc>
        <w:tc>
          <w:tcPr>
            <w:tcW w:w="1328" w:type="pct"/>
          </w:tcPr>
          <w:p w14:paraId="05107C56" w14:textId="77777777" w:rsidR="000F0644" w:rsidRPr="00743DF3" w:rsidRDefault="00E251E1" w:rsidP="000361A4">
            <w:pPr>
              <w:pStyle w:val="Tabellentext"/>
            </w:pPr>
            <w:r>
              <w:t>KNIESCHL</w:t>
            </w:r>
            <w:r>
              <w:t>ITTEN</w:t>
            </w:r>
          </w:p>
        </w:tc>
      </w:tr>
      <w:tr w:rsidR="00275B01" w:rsidRPr="00743DF3" w14:paraId="41A263A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DF2DE7" w14:textId="77777777" w:rsidR="000F0644" w:rsidRPr="00743DF3" w:rsidRDefault="00E251E1" w:rsidP="000361A4">
            <w:pPr>
              <w:pStyle w:val="Tabellentext"/>
            </w:pPr>
            <w:r>
              <w:t>44.9:W</w:t>
            </w:r>
          </w:p>
        </w:tc>
        <w:tc>
          <w:tcPr>
            <w:tcW w:w="1075" w:type="pct"/>
          </w:tcPr>
          <w:p w14:paraId="77F0EE5A" w14:textId="77777777" w:rsidR="000F0644" w:rsidRPr="00743DF3" w:rsidRDefault="00E251E1" w:rsidP="000361A4">
            <w:pPr>
              <w:pStyle w:val="Tabellentext"/>
            </w:pPr>
            <w:r>
              <w:t>periprothetische Fraktur</w:t>
            </w:r>
          </w:p>
        </w:tc>
        <w:tc>
          <w:tcPr>
            <w:tcW w:w="326" w:type="pct"/>
          </w:tcPr>
          <w:p w14:paraId="70F4E110" w14:textId="77777777" w:rsidR="000F0644" w:rsidRPr="00743DF3" w:rsidRDefault="00E251E1" w:rsidP="000361A4">
            <w:pPr>
              <w:pStyle w:val="Tabellentext"/>
            </w:pPr>
            <w:r>
              <w:t>K</w:t>
            </w:r>
          </w:p>
        </w:tc>
        <w:tc>
          <w:tcPr>
            <w:tcW w:w="1646" w:type="pct"/>
          </w:tcPr>
          <w:p w14:paraId="7D6B1214" w14:textId="77777777" w:rsidR="000F0644" w:rsidRPr="00743DF3" w:rsidRDefault="00E251E1" w:rsidP="00177070">
            <w:pPr>
              <w:pStyle w:val="Tabellentext"/>
              <w:ind w:left="453" w:hanging="340"/>
            </w:pPr>
            <w:r>
              <w:t>1 =</w:t>
            </w:r>
            <w:r>
              <w:tab/>
              <w:t>ja</w:t>
            </w:r>
          </w:p>
        </w:tc>
        <w:tc>
          <w:tcPr>
            <w:tcW w:w="1328" w:type="pct"/>
          </w:tcPr>
          <w:p w14:paraId="0FA17F6E" w14:textId="77777777" w:rsidR="000F0644" w:rsidRPr="00743DF3" w:rsidRDefault="00E251E1" w:rsidP="000361A4">
            <w:pPr>
              <w:pStyle w:val="Tabellentext"/>
            </w:pPr>
            <w:r>
              <w:t>PERIFRAKTUR</w:t>
            </w:r>
          </w:p>
        </w:tc>
      </w:tr>
      <w:tr w:rsidR="00275B01" w:rsidRPr="00743DF3" w14:paraId="7D098C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D6869E" w14:textId="77777777" w:rsidR="000F0644" w:rsidRPr="00743DF3" w:rsidRDefault="00E251E1" w:rsidP="000361A4">
            <w:pPr>
              <w:pStyle w:val="Tabellentext"/>
            </w:pPr>
            <w:r>
              <w:t>59:B</w:t>
            </w:r>
          </w:p>
        </w:tc>
        <w:tc>
          <w:tcPr>
            <w:tcW w:w="1075" w:type="pct"/>
          </w:tcPr>
          <w:p w14:paraId="79F719A9" w14:textId="77777777" w:rsidR="000F0644" w:rsidRPr="00743DF3" w:rsidRDefault="00E251E1" w:rsidP="000361A4">
            <w:pPr>
              <w:pStyle w:val="Tabellentext"/>
            </w:pPr>
            <w:r>
              <w:t>Entlassungsgrund</w:t>
            </w:r>
          </w:p>
        </w:tc>
        <w:tc>
          <w:tcPr>
            <w:tcW w:w="326" w:type="pct"/>
          </w:tcPr>
          <w:p w14:paraId="17A0666D" w14:textId="77777777" w:rsidR="000F0644" w:rsidRPr="00743DF3" w:rsidRDefault="00E251E1" w:rsidP="000361A4">
            <w:pPr>
              <w:pStyle w:val="Tabellentext"/>
            </w:pPr>
            <w:r>
              <w:t>M</w:t>
            </w:r>
          </w:p>
        </w:tc>
        <w:tc>
          <w:tcPr>
            <w:tcW w:w="1646" w:type="pct"/>
          </w:tcPr>
          <w:p w14:paraId="7F862B27" w14:textId="77777777" w:rsidR="000F0644" w:rsidRPr="00743DF3" w:rsidRDefault="00E251E1" w:rsidP="00177070">
            <w:pPr>
              <w:pStyle w:val="Tabellentext"/>
              <w:ind w:left="453" w:hanging="340"/>
            </w:pPr>
            <w:r>
              <w:t>s. Anhang: EntlGrund</w:t>
            </w:r>
          </w:p>
        </w:tc>
        <w:tc>
          <w:tcPr>
            <w:tcW w:w="1328" w:type="pct"/>
          </w:tcPr>
          <w:p w14:paraId="593262EA" w14:textId="77777777" w:rsidR="000F0644" w:rsidRPr="00743DF3" w:rsidRDefault="00E251E1" w:rsidP="000361A4">
            <w:pPr>
              <w:pStyle w:val="Tabellentext"/>
            </w:pPr>
            <w:r>
              <w:t>ENTLGRUND</w:t>
            </w:r>
          </w:p>
        </w:tc>
      </w:tr>
      <w:tr w:rsidR="00275B01" w:rsidRPr="00743DF3" w14:paraId="1F6A608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653D0D" w14:textId="77777777" w:rsidR="000F0644" w:rsidRPr="00743DF3" w:rsidRDefault="00E251E1" w:rsidP="000361A4">
            <w:pPr>
              <w:pStyle w:val="Tabellentext"/>
            </w:pPr>
            <w:r>
              <w:lastRenderedPageBreak/>
              <w:t>EF*</w:t>
            </w:r>
          </w:p>
        </w:tc>
        <w:tc>
          <w:tcPr>
            <w:tcW w:w="1075" w:type="pct"/>
          </w:tcPr>
          <w:p w14:paraId="30E41508" w14:textId="77777777" w:rsidR="000F0644" w:rsidRPr="00743DF3" w:rsidRDefault="00E251E1" w:rsidP="000361A4">
            <w:pPr>
              <w:pStyle w:val="Tabellentext"/>
            </w:pPr>
            <w:r>
              <w:t>Patientenalter am Aufnahmetag in Jahren</w:t>
            </w:r>
          </w:p>
        </w:tc>
        <w:tc>
          <w:tcPr>
            <w:tcW w:w="326" w:type="pct"/>
          </w:tcPr>
          <w:p w14:paraId="3907B0BE" w14:textId="77777777" w:rsidR="000F0644" w:rsidRPr="00743DF3" w:rsidRDefault="00E251E1" w:rsidP="000361A4">
            <w:pPr>
              <w:pStyle w:val="Tabellentext"/>
            </w:pPr>
            <w:r>
              <w:t>-</w:t>
            </w:r>
          </w:p>
        </w:tc>
        <w:tc>
          <w:tcPr>
            <w:tcW w:w="1646" w:type="pct"/>
          </w:tcPr>
          <w:p w14:paraId="771444E2" w14:textId="77777777" w:rsidR="000F0644" w:rsidRPr="00743DF3" w:rsidRDefault="00E251E1" w:rsidP="00177070">
            <w:pPr>
              <w:pStyle w:val="Tabellentext"/>
              <w:ind w:left="453" w:hanging="340"/>
            </w:pPr>
            <w:r>
              <w:t>alter(GEBDATUM;AUFNDATUM)</w:t>
            </w:r>
          </w:p>
        </w:tc>
        <w:tc>
          <w:tcPr>
            <w:tcW w:w="1328" w:type="pct"/>
          </w:tcPr>
          <w:p w14:paraId="5FA38677" w14:textId="77777777" w:rsidR="000F0644" w:rsidRPr="00743DF3" w:rsidRDefault="00E251E1" w:rsidP="000361A4">
            <w:pPr>
              <w:pStyle w:val="Tabellentext"/>
            </w:pPr>
            <w:r>
              <w:t>alter</w:t>
            </w:r>
          </w:p>
        </w:tc>
      </w:tr>
      <w:tr w:rsidR="00275B01" w:rsidRPr="00743DF3" w14:paraId="78E9461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058743" w14:textId="77777777" w:rsidR="000F0644" w:rsidRPr="00743DF3" w:rsidRDefault="00E251E1" w:rsidP="000361A4">
            <w:pPr>
              <w:pStyle w:val="Tabellentext"/>
            </w:pPr>
            <w:r>
              <w:t>EF*</w:t>
            </w:r>
          </w:p>
        </w:tc>
        <w:tc>
          <w:tcPr>
            <w:tcW w:w="1075" w:type="pct"/>
          </w:tcPr>
          <w:p w14:paraId="2222F0FB" w14:textId="77777777" w:rsidR="000F0644" w:rsidRPr="00743DF3" w:rsidRDefault="00E251E1" w:rsidP="000361A4">
            <w:pPr>
              <w:pStyle w:val="Tabellentext"/>
            </w:pPr>
            <w:r>
              <w:t>Postoperative Verweildauer: Differenz in Tagen</w:t>
            </w:r>
          </w:p>
        </w:tc>
        <w:tc>
          <w:tcPr>
            <w:tcW w:w="326" w:type="pct"/>
          </w:tcPr>
          <w:p w14:paraId="31838648" w14:textId="77777777" w:rsidR="000F0644" w:rsidRPr="00743DF3" w:rsidRDefault="00E251E1" w:rsidP="000361A4">
            <w:pPr>
              <w:pStyle w:val="Tabellentext"/>
            </w:pPr>
            <w:r>
              <w:t>-</w:t>
            </w:r>
          </w:p>
        </w:tc>
        <w:tc>
          <w:tcPr>
            <w:tcW w:w="1646" w:type="pct"/>
          </w:tcPr>
          <w:p w14:paraId="1DC33B5F" w14:textId="77777777" w:rsidR="000F0644" w:rsidRPr="00743DF3" w:rsidRDefault="00E251E1" w:rsidP="00177070">
            <w:pPr>
              <w:pStyle w:val="Tabellentext"/>
              <w:ind w:left="453" w:hanging="340"/>
            </w:pPr>
            <w:r>
              <w:t>ENTLDATUM - OPDATUM</w:t>
            </w:r>
          </w:p>
        </w:tc>
        <w:tc>
          <w:tcPr>
            <w:tcW w:w="1328" w:type="pct"/>
          </w:tcPr>
          <w:p w14:paraId="65C95C5D" w14:textId="77777777" w:rsidR="000F0644" w:rsidRPr="00743DF3" w:rsidRDefault="00E251E1" w:rsidP="000361A4">
            <w:pPr>
              <w:pStyle w:val="Tabellentext"/>
            </w:pPr>
            <w:r>
              <w:t>poopvwdauer</w:t>
            </w:r>
          </w:p>
        </w:tc>
      </w:tr>
    </w:tbl>
    <w:p w14:paraId="28337059" w14:textId="77777777" w:rsidR="00A53F02" w:rsidRDefault="00E251E1" w:rsidP="00A53F02">
      <w:pPr>
        <w:spacing w:after="0"/>
        <w:rPr>
          <w:sz w:val="14"/>
          <w:szCs w:val="14"/>
        </w:rPr>
      </w:pPr>
      <w:r w:rsidRPr="003021AF">
        <w:rPr>
          <w:sz w:val="14"/>
          <w:szCs w:val="14"/>
        </w:rPr>
        <w:t>*Ersatzfeld im Exportformat</w:t>
      </w:r>
    </w:p>
    <w:p w14:paraId="5869C798" w14:textId="77777777" w:rsidR="00E46E82" w:rsidRDefault="00E46E82">
      <w:pPr>
        <w:sectPr w:rsidR="00E46E82" w:rsidSect="00163BAC">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6D1AF413" w14:textId="77777777" w:rsidR="0094520C" w:rsidRDefault="00E251E1"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564F5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125F49" w14:textId="77777777" w:rsidR="000517F0" w:rsidRPr="000517F0" w:rsidRDefault="00E251E1" w:rsidP="009A4847">
            <w:pPr>
              <w:pStyle w:val="Tabellenkopf"/>
            </w:pPr>
            <w:r>
              <w:t>ID</w:t>
            </w:r>
          </w:p>
        </w:tc>
        <w:tc>
          <w:tcPr>
            <w:tcW w:w="5885" w:type="dxa"/>
          </w:tcPr>
          <w:p w14:paraId="61DE3A06"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54127</w:t>
            </w:r>
          </w:p>
        </w:tc>
      </w:tr>
      <w:tr w:rsidR="000955B5" w14:paraId="43586D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297E52" w14:textId="77777777" w:rsidR="000955B5" w:rsidRDefault="00E251E1" w:rsidP="009A4847">
            <w:pPr>
              <w:pStyle w:val="Tabellenkopf"/>
            </w:pPr>
            <w:r>
              <w:t>Bezeichnung</w:t>
            </w:r>
          </w:p>
        </w:tc>
        <w:tc>
          <w:tcPr>
            <w:tcW w:w="5885" w:type="dxa"/>
          </w:tcPr>
          <w:p w14:paraId="2BDFCA16"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Sterblichkeit bei elektiver Knieendoprothesen-Erstimplantation und Knieendoprothesen-Wechsel bzw. –Komponentenwechsel</w:t>
            </w:r>
          </w:p>
        </w:tc>
      </w:tr>
      <w:tr w:rsidR="000955B5" w14:paraId="3F3FA3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1B551" w14:textId="77777777" w:rsidR="000955B5" w:rsidRDefault="00E251E1" w:rsidP="009A4847">
            <w:pPr>
              <w:pStyle w:val="Tabellenkopf"/>
            </w:pPr>
            <w:r>
              <w:t>Indikatortyp</w:t>
            </w:r>
          </w:p>
        </w:tc>
        <w:tc>
          <w:tcPr>
            <w:tcW w:w="5885" w:type="dxa"/>
          </w:tcPr>
          <w:p w14:paraId="4F45AE61"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51FA5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7B7373" w14:textId="77777777" w:rsidR="000955B5" w:rsidRDefault="00E251E1" w:rsidP="000955B5">
            <w:pPr>
              <w:pStyle w:val="Tabellenkopf"/>
            </w:pPr>
            <w:r>
              <w:t>Art des Wertes</w:t>
            </w:r>
          </w:p>
        </w:tc>
        <w:tc>
          <w:tcPr>
            <w:tcW w:w="5885" w:type="dxa"/>
          </w:tcPr>
          <w:p w14:paraId="2608A7F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D6491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2FA1CC" w14:textId="77777777" w:rsidR="000955B5" w:rsidRDefault="00E251E1" w:rsidP="000955B5">
            <w:pPr>
              <w:pStyle w:val="Tabellenkopf"/>
            </w:pPr>
            <w:r>
              <w:t>Bezug zum Verfahren</w:t>
            </w:r>
          </w:p>
        </w:tc>
        <w:tc>
          <w:tcPr>
            <w:tcW w:w="5885" w:type="dxa"/>
          </w:tcPr>
          <w:p w14:paraId="305EBC24"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1B32B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26800D" w14:textId="77777777" w:rsidR="000955B5" w:rsidRDefault="00E251E1" w:rsidP="000955B5">
            <w:pPr>
              <w:pStyle w:val="Tabellenkopf"/>
            </w:pPr>
            <w:r>
              <w:t>Berechnun</w:t>
            </w:r>
            <w:r>
              <w:t>gsart</w:t>
            </w:r>
          </w:p>
        </w:tc>
        <w:tc>
          <w:tcPr>
            <w:tcW w:w="5885" w:type="dxa"/>
          </w:tcPr>
          <w:p w14:paraId="1E0B4718"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97E56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5C7EB" w14:textId="77777777" w:rsidR="000955B5" w:rsidRDefault="00E251E1" w:rsidP="000955B5">
            <w:pPr>
              <w:pStyle w:val="Tabellenkopf"/>
            </w:pPr>
            <w:r>
              <w:t>Referenzbereich 2019</w:t>
            </w:r>
          </w:p>
        </w:tc>
        <w:tc>
          <w:tcPr>
            <w:tcW w:w="5885" w:type="dxa"/>
          </w:tcPr>
          <w:p w14:paraId="2A235B9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3E0595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C28225" w14:textId="77777777" w:rsidR="000955B5" w:rsidRDefault="00E251E1" w:rsidP="00CA48E9">
            <w:pPr>
              <w:pStyle w:val="Tabellenkopf"/>
            </w:pPr>
            <w:r w:rsidRPr="00E37ACC">
              <w:t xml:space="preserve">Referenzbereich </w:t>
            </w:r>
            <w:r>
              <w:t>2018</w:t>
            </w:r>
          </w:p>
        </w:tc>
        <w:tc>
          <w:tcPr>
            <w:tcW w:w="5885" w:type="dxa"/>
          </w:tcPr>
          <w:p w14:paraId="3707B70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20CE00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51E3BE" w14:textId="77777777" w:rsidR="000955B5" w:rsidRDefault="00E251E1" w:rsidP="000955B5">
            <w:pPr>
              <w:pStyle w:val="Tabellenkopf"/>
            </w:pPr>
            <w:r>
              <w:t>Erläuterung zum Referenzbereich 2019</w:t>
            </w:r>
          </w:p>
        </w:tc>
        <w:tc>
          <w:tcPr>
            <w:tcW w:w="5885" w:type="dxa"/>
          </w:tcPr>
          <w:p w14:paraId="1B9AE84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Der Schwellenwert für geringe Sterbewahrscheinlichkeit wird so bestimmt, dass 30 % der Todesfälle im Strukturierten Dialog als Sentinel Event dis</w:t>
            </w:r>
            <w:r>
              <w:t>kutiert werden.</w:t>
            </w:r>
          </w:p>
        </w:tc>
      </w:tr>
      <w:tr w:rsidR="000955B5" w14:paraId="596CE7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F703E0" w14:textId="77777777" w:rsidR="000955B5" w:rsidRDefault="00E251E1" w:rsidP="000955B5">
            <w:pPr>
              <w:pStyle w:val="Tabellenkopf"/>
            </w:pPr>
            <w:r>
              <w:t>Erläuterung zum Strukturierten Dialog bzw. Stellungnahmeverfahren 2019</w:t>
            </w:r>
          </w:p>
        </w:tc>
        <w:tc>
          <w:tcPr>
            <w:tcW w:w="5885" w:type="dxa"/>
          </w:tcPr>
          <w:p w14:paraId="345C712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B5EEE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EC15FD" w14:textId="77777777" w:rsidR="000955B5" w:rsidRDefault="00E251E1" w:rsidP="000955B5">
            <w:pPr>
              <w:pStyle w:val="Tabellenkopf"/>
            </w:pPr>
            <w:r w:rsidRPr="00E37ACC">
              <w:t>Methode der Risikoadjustierung</w:t>
            </w:r>
          </w:p>
        </w:tc>
        <w:tc>
          <w:tcPr>
            <w:tcW w:w="5885" w:type="dxa"/>
          </w:tcPr>
          <w:p w14:paraId="19145072"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23FD2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EF4F41" w14:textId="77777777" w:rsidR="000955B5" w:rsidRPr="00E37ACC" w:rsidRDefault="00E251E1" w:rsidP="000955B5">
            <w:pPr>
              <w:pStyle w:val="Tabellenkopf"/>
            </w:pPr>
            <w:r>
              <w:t>Erläuterung der Risikoadjustierung</w:t>
            </w:r>
          </w:p>
        </w:tc>
        <w:tc>
          <w:tcPr>
            <w:tcW w:w="5885" w:type="dxa"/>
          </w:tcPr>
          <w:p w14:paraId="4EC04C66"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447A4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79671C" w14:textId="77777777" w:rsidR="000955B5" w:rsidRPr="00E37ACC" w:rsidRDefault="00E251E1" w:rsidP="000955B5">
            <w:pPr>
              <w:pStyle w:val="Tabellenkopf"/>
            </w:pPr>
            <w:r w:rsidRPr="00E37ACC">
              <w:t>Rechenregeln</w:t>
            </w:r>
          </w:p>
        </w:tc>
        <w:tc>
          <w:tcPr>
            <w:tcW w:w="5885" w:type="dxa"/>
          </w:tcPr>
          <w:p w14:paraId="3D757523"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E1BA2FE"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Verstorbene Patientinnen und Patienten</w:t>
            </w:r>
          </w:p>
          <w:p w14:paraId="6548DDF6"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7781197" w14:textId="5BF2C2D0"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Patientinnen und Patienten ab 18 Jahre, die nach logistischem KEP-Score für den Indikator mit der </w:t>
            </w:r>
            <w:del w:id="63" w:author="IQTIG" w:date="2020-04-27T15:05:00Z">
              <w:r w:rsidR="00157B77">
                <w:delText>QI-</w:delText>
              </w:r>
            </w:del>
            <w:r>
              <w:t>ID 54127 eine geringe Sterbewahrscheinlichkeit aufweisen (&lt; 30. Perzentil der Risikoverteilung unter den Todesfällen)</w:t>
            </w:r>
          </w:p>
        </w:tc>
      </w:tr>
      <w:tr w:rsidR="000955B5" w14:paraId="4C44FA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8ECE20" w14:textId="77777777" w:rsidR="000955B5" w:rsidRPr="00E37ACC" w:rsidRDefault="00E251E1" w:rsidP="000955B5">
            <w:pPr>
              <w:pStyle w:val="Tabellenkopf"/>
            </w:pPr>
            <w:r w:rsidRPr="00E37ACC">
              <w:t>Erläuterung der Rechenregel</w:t>
            </w:r>
          </w:p>
        </w:tc>
        <w:tc>
          <w:tcPr>
            <w:tcW w:w="5885" w:type="dxa"/>
          </w:tcPr>
          <w:p w14:paraId="508653A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Bei mehreren Eingriffen innerhalb eines Krankenhausaufenthaltes fließen in die Berechnung der Sterbewahrscheinlichkeit die Risikofaktoren vor dem ersten Eingriff ein.</w:t>
            </w:r>
          </w:p>
        </w:tc>
      </w:tr>
      <w:tr w:rsidR="000955B5" w14:paraId="0C8D42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4DB45E" w14:textId="77777777" w:rsidR="000955B5" w:rsidRPr="00E37ACC" w:rsidRDefault="00E251E1" w:rsidP="000955B5">
            <w:pPr>
              <w:pStyle w:val="Tabellenkopf"/>
            </w:pPr>
            <w:r w:rsidRPr="00E37ACC">
              <w:t>Teildatensatzbezug</w:t>
            </w:r>
          </w:p>
        </w:tc>
        <w:tc>
          <w:tcPr>
            <w:tcW w:w="5885" w:type="dxa"/>
          </w:tcPr>
          <w:p w14:paraId="790D414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KEP:B</w:t>
            </w:r>
          </w:p>
        </w:tc>
      </w:tr>
      <w:tr w:rsidR="000955B5" w14:paraId="0E0E59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4CDEDB" w14:textId="77777777" w:rsidR="000955B5" w:rsidRPr="00E37ACC" w:rsidRDefault="00E251E1" w:rsidP="000955B5">
            <w:pPr>
              <w:pStyle w:val="Tabellenkopf"/>
            </w:pPr>
            <w:r w:rsidRPr="00E37ACC">
              <w:t>Zähler (Formel)</w:t>
            </w:r>
          </w:p>
        </w:tc>
        <w:tc>
          <w:tcPr>
            <w:tcW w:w="5885" w:type="dxa"/>
          </w:tcPr>
          <w:p w14:paraId="7A0E34D9" w14:textId="77777777" w:rsidR="000955B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096AAF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792BB1" w14:textId="77777777" w:rsidR="00CA3AE5" w:rsidRPr="00E37ACC" w:rsidRDefault="00E251E1" w:rsidP="00CA3AE5">
            <w:pPr>
              <w:pStyle w:val="Tabellenkopf"/>
            </w:pPr>
            <w:r w:rsidRPr="00E37ACC">
              <w:t>Nenner (Formel)</w:t>
            </w:r>
          </w:p>
        </w:tc>
        <w:tc>
          <w:tcPr>
            <w:tcW w:w="5885" w:type="dxa"/>
          </w:tcPr>
          <w:p w14:paraId="5E8E0535" w14:textId="77777777"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w:t>
            </w:r>
            <w:r>
              <w:rPr>
                <w:rStyle w:val="Code"/>
              </w:rPr>
              <w:t xml:space="preserve">=% 18 &amp; </w:t>
            </w:r>
            <w:r>
              <w:rPr>
                <w:rStyle w:val="Code"/>
              </w:rPr>
              <w:br/>
              <w:t>fn_KEPScore_54127_ErsterEingriff %&lt;% VB$Perc30KEPScore_verstorbene</w:t>
            </w:r>
          </w:p>
        </w:tc>
      </w:tr>
      <w:tr w:rsidR="00CA3AE5" w14:paraId="634D3B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D2F548" w14:textId="77777777" w:rsidR="00CA3AE5" w:rsidRPr="00E37ACC" w:rsidRDefault="00E251E1" w:rsidP="00CA3AE5">
            <w:pPr>
              <w:pStyle w:val="Tabellenkopf"/>
            </w:pPr>
            <w:r w:rsidRPr="00E37ACC">
              <w:t>Verwendete Funktionen</w:t>
            </w:r>
          </w:p>
        </w:tc>
        <w:tc>
          <w:tcPr>
            <w:tcW w:w="5885" w:type="dxa"/>
          </w:tcPr>
          <w:p w14:paraId="2418B7BB"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fn_IstErsteOP</w:t>
            </w:r>
            <w:r>
              <w:rPr>
                <w:rStyle w:val="Code"/>
                <w:rFonts w:cs="Arial"/>
                <w:szCs w:val="21"/>
              </w:rPr>
              <w:br/>
              <w:t>fn_KEPScore_54127</w:t>
            </w:r>
            <w:r>
              <w:rPr>
                <w:rStyle w:val="Code"/>
                <w:rFonts w:cs="Arial"/>
                <w:szCs w:val="21"/>
              </w:rPr>
              <w:br/>
              <w:t>fn_KEPScore_54127_ErsterEingriff</w:t>
            </w:r>
            <w:r>
              <w:rPr>
                <w:rStyle w:val="Code"/>
                <w:rFonts w:cs="Arial"/>
                <w:szCs w:val="21"/>
              </w:rPr>
              <w:br/>
              <w:t>fn_KEPScore_54127_ErsterEingriff_Value</w:t>
            </w:r>
            <w:r>
              <w:rPr>
                <w:rStyle w:val="Code"/>
                <w:rFonts w:cs="Arial"/>
                <w:szCs w:val="21"/>
              </w:rPr>
              <w:br/>
              <w:t>fn_Poopvwdauer_LfdNrEingriff</w:t>
            </w:r>
          </w:p>
        </w:tc>
      </w:tr>
      <w:tr w:rsidR="00CA3AE5" w14:paraId="0347EE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02C4C2" w14:textId="77777777" w:rsidR="00CA3AE5" w:rsidRPr="00E37ACC" w:rsidRDefault="00E251E1" w:rsidP="00CA3AE5">
            <w:pPr>
              <w:pStyle w:val="Tabellenkopf"/>
            </w:pPr>
            <w:r w:rsidRPr="00E37ACC">
              <w:t>Verwendete Listen</w:t>
            </w:r>
          </w:p>
        </w:tc>
        <w:tc>
          <w:tcPr>
            <w:tcW w:w="5885" w:type="dxa"/>
          </w:tcPr>
          <w:p w14:paraId="7642FF45"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CF5C7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874FC3" w14:textId="77777777" w:rsidR="00CA3AE5" w:rsidRPr="00E37ACC" w:rsidRDefault="00E251E1" w:rsidP="00CA3AE5">
            <w:pPr>
              <w:pStyle w:val="Tabellenkopf"/>
            </w:pPr>
            <w:r>
              <w:t>Darstellung</w:t>
            </w:r>
          </w:p>
        </w:tc>
        <w:tc>
          <w:tcPr>
            <w:tcW w:w="5885" w:type="dxa"/>
          </w:tcPr>
          <w:p w14:paraId="570BDBA2"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82671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E2C29F" w14:textId="77777777" w:rsidR="00CA3AE5" w:rsidRPr="00E37ACC" w:rsidRDefault="00E251E1" w:rsidP="00CA3AE5">
            <w:pPr>
              <w:pStyle w:val="Tabellenkopf"/>
            </w:pPr>
            <w:r>
              <w:t>Grafik</w:t>
            </w:r>
          </w:p>
        </w:tc>
        <w:tc>
          <w:tcPr>
            <w:tcW w:w="5885" w:type="dxa"/>
          </w:tcPr>
          <w:p w14:paraId="455139E2"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35E2F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CF23FB" w14:textId="77777777" w:rsidR="00CA3AE5" w:rsidRPr="00E37ACC" w:rsidRDefault="00E251E1" w:rsidP="00CA3AE5">
            <w:pPr>
              <w:pStyle w:val="Tabellenkopf"/>
            </w:pPr>
            <w:r>
              <w:t>Vergleichbarkeit mit Vorjahresergebnissen</w:t>
            </w:r>
          </w:p>
        </w:tc>
        <w:tc>
          <w:tcPr>
            <w:tcW w:w="5885" w:type="dxa"/>
          </w:tcPr>
          <w:p w14:paraId="06A42CFA"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F57531E" w14:textId="77777777" w:rsidR="009E1781" w:rsidRDefault="00E251E1" w:rsidP="00AA7E2B">
      <w:pPr>
        <w:pStyle w:val="Tabellentext"/>
        <w:spacing w:before="0" w:after="0" w:line="20" w:lineRule="exact"/>
        <w:ind w:left="0" w:right="0"/>
      </w:pPr>
    </w:p>
    <w:p w14:paraId="441C6EE1" w14:textId="77777777" w:rsidR="00E46E82" w:rsidRDefault="00E46E82">
      <w:pPr>
        <w:sectPr w:rsidR="00E46E82" w:rsidSect="00AD6E6F">
          <w:pgSz w:w="11906" w:h="16838"/>
          <w:pgMar w:top="1418" w:right="1134" w:bottom="1418" w:left="1701" w:header="454" w:footer="737" w:gutter="0"/>
          <w:cols w:space="708"/>
          <w:docGrid w:linePitch="360"/>
        </w:sectPr>
      </w:pPr>
    </w:p>
    <w:p w14:paraId="11D6846F" w14:textId="77777777" w:rsidR="007F3806" w:rsidRDefault="00E251E1"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D3BE4AC"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DA34FDE" w14:textId="77777777" w:rsidR="00890E2F" w:rsidRPr="001E2092" w:rsidRDefault="00E251E1" w:rsidP="00890E2F">
            <w:pPr>
              <w:pStyle w:val="Tabellenkopf"/>
              <w:rPr>
                <w:szCs w:val="20"/>
              </w:rPr>
            </w:pPr>
            <w:r>
              <w:t>Referenzwahrscheinlichkeit</w:t>
            </w:r>
            <w:r w:rsidRPr="00B8324E">
              <w:t xml:space="preserve">: </w:t>
            </w:r>
            <w:r>
              <w:rPr>
                <w:szCs w:val="20"/>
              </w:rPr>
              <w:t>0,029 % (Odds: 0,000)</w:t>
            </w:r>
          </w:p>
        </w:tc>
      </w:tr>
      <w:tr w:rsidR="00BA23B7" w:rsidRPr="009E2B0C" w14:paraId="61014ADD"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DC0590C" w14:textId="77777777" w:rsidR="00BA23B7" w:rsidRPr="001E2092" w:rsidRDefault="00E251E1"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072514E7" w14:textId="77777777" w:rsidR="00BA23B7" w:rsidRPr="001E2092" w:rsidRDefault="00E251E1"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349F98FE" w14:textId="77777777" w:rsidR="00BA23B7" w:rsidRPr="001E2092" w:rsidRDefault="00E251E1"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9BD0F27" w14:textId="77777777" w:rsidR="00BA23B7" w:rsidRPr="001E2092" w:rsidRDefault="00E251E1"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4FB44EE" w14:textId="77777777" w:rsidR="00BA23B7" w:rsidRPr="001E2092" w:rsidRDefault="00E251E1"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690184F" w14:textId="77777777" w:rsidR="00BA23B7" w:rsidRPr="001E2092" w:rsidRDefault="00E251E1" w:rsidP="00AD6C60">
            <w:pPr>
              <w:pStyle w:val="Tabellenkopf"/>
              <w:ind w:left="0"/>
              <w:jc w:val="right"/>
              <w:rPr>
                <w:szCs w:val="18"/>
              </w:rPr>
            </w:pPr>
            <w:r>
              <w:rPr>
                <w:szCs w:val="18"/>
              </w:rPr>
              <w:t>95 %-Vertrau</w:t>
            </w:r>
            <w:r>
              <w:rPr>
                <w:szCs w:val="18"/>
              </w:rPr>
              <w:t>ensbereich</w:t>
            </w:r>
          </w:p>
        </w:tc>
      </w:tr>
      <w:tr w:rsidR="00BA23B7" w:rsidRPr="00743DF3" w14:paraId="0110D92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9A1FB05" w14:textId="77777777" w:rsidR="00BA23B7" w:rsidRPr="001E2092" w:rsidRDefault="00E251E1" w:rsidP="00C25810">
            <w:pPr>
              <w:pStyle w:val="Tabellentext"/>
              <w:rPr>
                <w:szCs w:val="18"/>
              </w:rPr>
            </w:pPr>
            <w:r>
              <w:rPr>
                <w:szCs w:val="18"/>
              </w:rPr>
              <w:t>Konstante</w:t>
            </w:r>
          </w:p>
        </w:tc>
        <w:tc>
          <w:tcPr>
            <w:tcW w:w="1013" w:type="pct"/>
          </w:tcPr>
          <w:p w14:paraId="2627B686" w14:textId="77777777" w:rsidR="00BA23B7" w:rsidRPr="001E2092" w:rsidRDefault="00E251E1" w:rsidP="009E6F3B">
            <w:pPr>
              <w:pStyle w:val="Tabellentext"/>
              <w:jc w:val="right"/>
              <w:rPr>
                <w:szCs w:val="18"/>
              </w:rPr>
            </w:pPr>
            <w:r>
              <w:rPr>
                <w:szCs w:val="18"/>
              </w:rPr>
              <w:t>-8,142402153890258</w:t>
            </w:r>
          </w:p>
        </w:tc>
        <w:tc>
          <w:tcPr>
            <w:tcW w:w="390" w:type="pct"/>
          </w:tcPr>
          <w:p w14:paraId="5C920600" w14:textId="77777777" w:rsidR="00BA23B7" w:rsidRPr="001E2092" w:rsidRDefault="00E251E1" w:rsidP="004D14B9">
            <w:pPr>
              <w:pStyle w:val="Tabellentext"/>
              <w:ind w:left="0"/>
              <w:jc w:val="right"/>
              <w:rPr>
                <w:szCs w:val="18"/>
              </w:rPr>
            </w:pPr>
            <w:r>
              <w:rPr>
                <w:szCs w:val="18"/>
              </w:rPr>
              <w:t>0,161</w:t>
            </w:r>
          </w:p>
        </w:tc>
        <w:tc>
          <w:tcPr>
            <w:tcW w:w="548" w:type="pct"/>
          </w:tcPr>
          <w:p w14:paraId="68FD073D" w14:textId="77777777" w:rsidR="00BA23B7" w:rsidRPr="001E2092" w:rsidRDefault="00E251E1" w:rsidP="009E6F3B">
            <w:pPr>
              <w:pStyle w:val="Tabellentext"/>
              <w:jc w:val="right"/>
              <w:rPr>
                <w:szCs w:val="18"/>
              </w:rPr>
            </w:pPr>
            <w:r>
              <w:rPr>
                <w:szCs w:val="18"/>
              </w:rPr>
              <w:t>-50,683</w:t>
            </w:r>
          </w:p>
        </w:tc>
        <w:tc>
          <w:tcPr>
            <w:tcW w:w="468" w:type="pct"/>
          </w:tcPr>
          <w:p w14:paraId="4E0B95D0" w14:textId="77777777" w:rsidR="00BA23B7" w:rsidRPr="001E2092" w:rsidRDefault="00E251E1" w:rsidP="004D14B9">
            <w:pPr>
              <w:pStyle w:val="Tabellentext"/>
              <w:ind w:left="6"/>
              <w:jc w:val="right"/>
              <w:rPr>
                <w:szCs w:val="18"/>
              </w:rPr>
            </w:pPr>
            <w:r>
              <w:rPr>
                <w:szCs w:val="18"/>
              </w:rPr>
              <w:t>-</w:t>
            </w:r>
          </w:p>
        </w:tc>
        <w:tc>
          <w:tcPr>
            <w:tcW w:w="1172" w:type="pct"/>
          </w:tcPr>
          <w:p w14:paraId="2D7F208F" w14:textId="77777777" w:rsidR="00BA23B7" w:rsidRPr="001E2092" w:rsidRDefault="00E251E1" w:rsidP="005521DD">
            <w:pPr>
              <w:pStyle w:val="Tabellentext"/>
              <w:ind w:left="-6"/>
              <w:jc w:val="right"/>
              <w:rPr>
                <w:szCs w:val="18"/>
              </w:rPr>
            </w:pPr>
            <w:r>
              <w:rPr>
                <w:szCs w:val="18"/>
              </w:rPr>
              <w:t>-</w:t>
            </w:r>
          </w:p>
        </w:tc>
      </w:tr>
      <w:tr w:rsidR="00BA23B7" w:rsidRPr="00743DF3" w14:paraId="36AB5DC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E687B45" w14:textId="77777777" w:rsidR="00BA23B7" w:rsidRPr="001E2092" w:rsidRDefault="00E251E1" w:rsidP="00C25810">
            <w:pPr>
              <w:pStyle w:val="Tabellentext"/>
              <w:rPr>
                <w:szCs w:val="18"/>
              </w:rPr>
            </w:pPr>
            <w:r>
              <w:rPr>
                <w:szCs w:val="18"/>
              </w:rPr>
              <w:t xml:space="preserve">Altersrisiko pro Jahr Abweichung vom Durchschnittsalter (68 Jahre) - </w:t>
            </w:r>
            <w:r>
              <w:rPr>
                <w:szCs w:val="18"/>
              </w:rPr>
              <w:br/>
              <w:t xml:space="preserve"> Linear zwischen 50 und 100 Jahre.</w:t>
            </w:r>
          </w:p>
        </w:tc>
        <w:tc>
          <w:tcPr>
            <w:tcW w:w="1013" w:type="pct"/>
          </w:tcPr>
          <w:p w14:paraId="094E03CD" w14:textId="77777777" w:rsidR="00BA23B7" w:rsidRPr="001E2092" w:rsidRDefault="00E251E1" w:rsidP="009E6F3B">
            <w:pPr>
              <w:pStyle w:val="Tabellentext"/>
              <w:jc w:val="right"/>
              <w:rPr>
                <w:szCs w:val="18"/>
              </w:rPr>
            </w:pPr>
            <w:r>
              <w:rPr>
                <w:szCs w:val="18"/>
              </w:rPr>
              <w:t>0,097113186121225</w:t>
            </w:r>
          </w:p>
        </w:tc>
        <w:tc>
          <w:tcPr>
            <w:tcW w:w="390" w:type="pct"/>
          </w:tcPr>
          <w:p w14:paraId="10F4868C" w14:textId="77777777" w:rsidR="00BA23B7" w:rsidRPr="001E2092" w:rsidRDefault="00E251E1" w:rsidP="004D14B9">
            <w:pPr>
              <w:pStyle w:val="Tabellentext"/>
              <w:ind w:left="0"/>
              <w:jc w:val="right"/>
              <w:rPr>
                <w:szCs w:val="18"/>
              </w:rPr>
            </w:pPr>
            <w:r>
              <w:rPr>
                <w:szCs w:val="18"/>
              </w:rPr>
              <w:t>0,010</w:t>
            </w:r>
          </w:p>
        </w:tc>
        <w:tc>
          <w:tcPr>
            <w:tcW w:w="548" w:type="pct"/>
          </w:tcPr>
          <w:p w14:paraId="0FDA6FBF" w14:textId="77777777" w:rsidR="00BA23B7" w:rsidRPr="001E2092" w:rsidRDefault="00E251E1" w:rsidP="009E6F3B">
            <w:pPr>
              <w:pStyle w:val="Tabellentext"/>
              <w:jc w:val="right"/>
              <w:rPr>
                <w:szCs w:val="18"/>
              </w:rPr>
            </w:pPr>
            <w:r>
              <w:rPr>
                <w:szCs w:val="18"/>
              </w:rPr>
              <w:t>9,741</w:t>
            </w:r>
          </w:p>
        </w:tc>
        <w:tc>
          <w:tcPr>
            <w:tcW w:w="468" w:type="pct"/>
          </w:tcPr>
          <w:p w14:paraId="49FD9F6B" w14:textId="77777777" w:rsidR="00BA23B7" w:rsidRPr="001E2092" w:rsidRDefault="00E251E1" w:rsidP="004D14B9">
            <w:pPr>
              <w:pStyle w:val="Tabellentext"/>
              <w:ind w:left="6"/>
              <w:jc w:val="right"/>
              <w:rPr>
                <w:szCs w:val="18"/>
              </w:rPr>
            </w:pPr>
            <w:r>
              <w:rPr>
                <w:szCs w:val="18"/>
              </w:rPr>
              <w:t>1,102</w:t>
            </w:r>
          </w:p>
        </w:tc>
        <w:tc>
          <w:tcPr>
            <w:tcW w:w="1172" w:type="pct"/>
          </w:tcPr>
          <w:p w14:paraId="21D9AC15" w14:textId="77777777" w:rsidR="00BA23B7" w:rsidRPr="001E2092" w:rsidRDefault="00E251E1" w:rsidP="005521DD">
            <w:pPr>
              <w:pStyle w:val="Tabellentext"/>
              <w:ind w:left="-6"/>
              <w:jc w:val="right"/>
              <w:rPr>
                <w:szCs w:val="18"/>
              </w:rPr>
            </w:pPr>
            <w:r>
              <w:rPr>
                <w:szCs w:val="18"/>
              </w:rPr>
              <w:t>1,081 - 1,124</w:t>
            </w:r>
          </w:p>
        </w:tc>
      </w:tr>
      <w:tr w:rsidR="00BA23B7" w:rsidRPr="00743DF3" w14:paraId="18E1987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73A2F7A" w14:textId="77777777" w:rsidR="00BA23B7" w:rsidRPr="001E2092" w:rsidRDefault="00E251E1" w:rsidP="00C25810">
            <w:pPr>
              <w:pStyle w:val="Tabellentext"/>
              <w:rPr>
                <w:szCs w:val="18"/>
              </w:rPr>
            </w:pPr>
            <w:r>
              <w:rPr>
                <w:szCs w:val="18"/>
              </w:rPr>
              <w:t>Geschlecht - männlich</w:t>
            </w:r>
          </w:p>
        </w:tc>
        <w:tc>
          <w:tcPr>
            <w:tcW w:w="1013" w:type="pct"/>
          </w:tcPr>
          <w:p w14:paraId="3E3C4964" w14:textId="77777777" w:rsidR="00BA23B7" w:rsidRPr="001E2092" w:rsidRDefault="00E251E1" w:rsidP="009E6F3B">
            <w:pPr>
              <w:pStyle w:val="Tabellentext"/>
              <w:jc w:val="right"/>
              <w:rPr>
                <w:szCs w:val="18"/>
              </w:rPr>
            </w:pPr>
            <w:r>
              <w:rPr>
                <w:szCs w:val="18"/>
              </w:rPr>
              <w:t>0,425122639570849</w:t>
            </w:r>
          </w:p>
        </w:tc>
        <w:tc>
          <w:tcPr>
            <w:tcW w:w="390" w:type="pct"/>
          </w:tcPr>
          <w:p w14:paraId="29D854A6" w14:textId="77777777" w:rsidR="00BA23B7" w:rsidRPr="001E2092" w:rsidRDefault="00E251E1" w:rsidP="004D14B9">
            <w:pPr>
              <w:pStyle w:val="Tabellentext"/>
              <w:ind w:left="0"/>
              <w:jc w:val="right"/>
              <w:rPr>
                <w:szCs w:val="18"/>
              </w:rPr>
            </w:pPr>
            <w:r>
              <w:rPr>
                <w:szCs w:val="18"/>
              </w:rPr>
              <w:t>0,152</w:t>
            </w:r>
          </w:p>
        </w:tc>
        <w:tc>
          <w:tcPr>
            <w:tcW w:w="548" w:type="pct"/>
          </w:tcPr>
          <w:p w14:paraId="6B343D8B" w14:textId="77777777" w:rsidR="00BA23B7" w:rsidRPr="001E2092" w:rsidRDefault="00E251E1" w:rsidP="009E6F3B">
            <w:pPr>
              <w:pStyle w:val="Tabellentext"/>
              <w:jc w:val="right"/>
              <w:rPr>
                <w:szCs w:val="18"/>
              </w:rPr>
            </w:pPr>
            <w:r>
              <w:rPr>
                <w:szCs w:val="18"/>
              </w:rPr>
              <w:t>2,801</w:t>
            </w:r>
          </w:p>
        </w:tc>
        <w:tc>
          <w:tcPr>
            <w:tcW w:w="468" w:type="pct"/>
          </w:tcPr>
          <w:p w14:paraId="4E29E426" w14:textId="77777777" w:rsidR="00BA23B7" w:rsidRPr="001E2092" w:rsidRDefault="00E251E1" w:rsidP="004D14B9">
            <w:pPr>
              <w:pStyle w:val="Tabellentext"/>
              <w:ind w:left="6"/>
              <w:jc w:val="right"/>
              <w:rPr>
                <w:szCs w:val="18"/>
              </w:rPr>
            </w:pPr>
            <w:r>
              <w:rPr>
                <w:szCs w:val="18"/>
              </w:rPr>
              <w:t>1,530</w:t>
            </w:r>
          </w:p>
        </w:tc>
        <w:tc>
          <w:tcPr>
            <w:tcW w:w="1172" w:type="pct"/>
          </w:tcPr>
          <w:p w14:paraId="382259F3" w14:textId="77777777" w:rsidR="00BA23B7" w:rsidRPr="001E2092" w:rsidRDefault="00E251E1" w:rsidP="005521DD">
            <w:pPr>
              <w:pStyle w:val="Tabellentext"/>
              <w:ind w:left="-6"/>
              <w:jc w:val="right"/>
              <w:rPr>
                <w:szCs w:val="18"/>
              </w:rPr>
            </w:pPr>
            <w:r>
              <w:rPr>
                <w:szCs w:val="18"/>
              </w:rPr>
              <w:t>1,133 - 2,056</w:t>
            </w:r>
          </w:p>
        </w:tc>
      </w:tr>
      <w:tr w:rsidR="00BA23B7" w:rsidRPr="00743DF3" w14:paraId="3C27CA6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1A206BD" w14:textId="77777777" w:rsidR="00BA23B7" w:rsidRPr="001E2092" w:rsidRDefault="00E251E1" w:rsidP="00C25810">
            <w:pPr>
              <w:pStyle w:val="Tabellentext"/>
              <w:rPr>
                <w:szCs w:val="18"/>
              </w:rPr>
            </w:pPr>
            <w:r>
              <w:rPr>
                <w:szCs w:val="18"/>
              </w:rPr>
              <w:t xml:space="preserve">Gehhilfen (bei Aufnahme) - </w:t>
            </w:r>
            <w:r>
              <w:rPr>
                <w:szCs w:val="18"/>
              </w:rPr>
              <w:br/>
              <w:t xml:space="preserve"> Rollator/Gehbock</w:t>
            </w:r>
          </w:p>
        </w:tc>
        <w:tc>
          <w:tcPr>
            <w:tcW w:w="1013" w:type="pct"/>
          </w:tcPr>
          <w:p w14:paraId="5FE93269" w14:textId="77777777" w:rsidR="00BA23B7" w:rsidRPr="001E2092" w:rsidRDefault="00E251E1" w:rsidP="009E6F3B">
            <w:pPr>
              <w:pStyle w:val="Tabellentext"/>
              <w:jc w:val="right"/>
              <w:rPr>
                <w:szCs w:val="18"/>
              </w:rPr>
            </w:pPr>
            <w:r>
              <w:rPr>
                <w:szCs w:val="18"/>
              </w:rPr>
              <w:t>0,911624327482502</w:t>
            </w:r>
          </w:p>
        </w:tc>
        <w:tc>
          <w:tcPr>
            <w:tcW w:w="390" w:type="pct"/>
          </w:tcPr>
          <w:p w14:paraId="103FD75D" w14:textId="77777777" w:rsidR="00BA23B7" w:rsidRPr="001E2092" w:rsidRDefault="00E251E1" w:rsidP="004D14B9">
            <w:pPr>
              <w:pStyle w:val="Tabellentext"/>
              <w:ind w:left="0"/>
              <w:jc w:val="right"/>
              <w:rPr>
                <w:szCs w:val="18"/>
              </w:rPr>
            </w:pPr>
            <w:r>
              <w:rPr>
                <w:szCs w:val="18"/>
              </w:rPr>
              <w:t>0,207</w:t>
            </w:r>
          </w:p>
        </w:tc>
        <w:tc>
          <w:tcPr>
            <w:tcW w:w="548" w:type="pct"/>
          </w:tcPr>
          <w:p w14:paraId="7C35CFDE" w14:textId="77777777" w:rsidR="00BA23B7" w:rsidRPr="001E2092" w:rsidRDefault="00E251E1" w:rsidP="009E6F3B">
            <w:pPr>
              <w:pStyle w:val="Tabellentext"/>
              <w:jc w:val="right"/>
              <w:rPr>
                <w:szCs w:val="18"/>
              </w:rPr>
            </w:pPr>
            <w:r>
              <w:rPr>
                <w:szCs w:val="18"/>
              </w:rPr>
              <w:t>4,395</w:t>
            </w:r>
          </w:p>
        </w:tc>
        <w:tc>
          <w:tcPr>
            <w:tcW w:w="468" w:type="pct"/>
          </w:tcPr>
          <w:p w14:paraId="3774639F" w14:textId="77777777" w:rsidR="00BA23B7" w:rsidRPr="001E2092" w:rsidRDefault="00E251E1" w:rsidP="004D14B9">
            <w:pPr>
              <w:pStyle w:val="Tabellentext"/>
              <w:ind w:left="6"/>
              <w:jc w:val="right"/>
              <w:rPr>
                <w:szCs w:val="18"/>
              </w:rPr>
            </w:pPr>
            <w:r>
              <w:rPr>
                <w:szCs w:val="18"/>
              </w:rPr>
              <w:t>2,488</w:t>
            </w:r>
          </w:p>
        </w:tc>
        <w:tc>
          <w:tcPr>
            <w:tcW w:w="1172" w:type="pct"/>
          </w:tcPr>
          <w:p w14:paraId="071E9ADD" w14:textId="77777777" w:rsidR="00BA23B7" w:rsidRPr="001E2092" w:rsidRDefault="00E251E1" w:rsidP="005521DD">
            <w:pPr>
              <w:pStyle w:val="Tabellentext"/>
              <w:ind w:left="-6"/>
              <w:jc w:val="right"/>
              <w:rPr>
                <w:szCs w:val="18"/>
              </w:rPr>
            </w:pPr>
            <w:r>
              <w:rPr>
                <w:szCs w:val="18"/>
              </w:rPr>
              <w:t>1,648 - 3,719</w:t>
            </w:r>
          </w:p>
        </w:tc>
      </w:tr>
      <w:tr w:rsidR="00BA23B7" w:rsidRPr="00743DF3" w14:paraId="438F87B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D8DB600" w14:textId="77777777" w:rsidR="00BA23B7" w:rsidRPr="001E2092" w:rsidRDefault="00E251E1" w:rsidP="00C25810">
            <w:pPr>
              <w:pStyle w:val="Tabellentext"/>
              <w:rPr>
                <w:szCs w:val="18"/>
              </w:rPr>
            </w:pPr>
            <w:r>
              <w:rPr>
                <w:szCs w:val="18"/>
              </w:rPr>
              <w:t xml:space="preserve">Gehhilfen (bei Aufnahme) - </w:t>
            </w:r>
            <w:r>
              <w:rPr>
                <w:szCs w:val="18"/>
              </w:rPr>
              <w:br/>
              <w:t xml:space="preserve"> Rollstuhl</w:t>
            </w:r>
          </w:p>
        </w:tc>
        <w:tc>
          <w:tcPr>
            <w:tcW w:w="1013" w:type="pct"/>
          </w:tcPr>
          <w:p w14:paraId="208C0840" w14:textId="77777777" w:rsidR="00BA23B7" w:rsidRPr="001E2092" w:rsidRDefault="00E251E1" w:rsidP="009E6F3B">
            <w:pPr>
              <w:pStyle w:val="Tabellentext"/>
              <w:jc w:val="right"/>
              <w:rPr>
                <w:szCs w:val="18"/>
              </w:rPr>
            </w:pPr>
            <w:r>
              <w:rPr>
                <w:szCs w:val="18"/>
              </w:rPr>
              <w:t>0,684840811023008</w:t>
            </w:r>
          </w:p>
        </w:tc>
        <w:tc>
          <w:tcPr>
            <w:tcW w:w="390" w:type="pct"/>
          </w:tcPr>
          <w:p w14:paraId="37254875" w14:textId="77777777" w:rsidR="00BA23B7" w:rsidRPr="001E2092" w:rsidRDefault="00E251E1" w:rsidP="004D14B9">
            <w:pPr>
              <w:pStyle w:val="Tabellentext"/>
              <w:ind w:left="0"/>
              <w:jc w:val="right"/>
              <w:rPr>
                <w:szCs w:val="18"/>
              </w:rPr>
            </w:pPr>
            <w:r>
              <w:rPr>
                <w:szCs w:val="18"/>
              </w:rPr>
              <w:t>0,360</w:t>
            </w:r>
          </w:p>
        </w:tc>
        <w:tc>
          <w:tcPr>
            <w:tcW w:w="548" w:type="pct"/>
          </w:tcPr>
          <w:p w14:paraId="2C5975BD" w14:textId="77777777" w:rsidR="00BA23B7" w:rsidRPr="001E2092" w:rsidRDefault="00E251E1" w:rsidP="009E6F3B">
            <w:pPr>
              <w:pStyle w:val="Tabellentext"/>
              <w:jc w:val="right"/>
              <w:rPr>
                <w:szCs w:val="18"/>
              </w:rPr>
            </w:pPr>
            <w:r>
              <w:rPr>
                <w:szCs w:val="18"/>
              </w:rPr>
              <w:t>1,902</w:t>
            </w:r>
          </w:p>
        </w:tc>
        <w:tc>
          <w:tcPr>
            <w:tcW w:w="468" w:type="pct"/>
          </w:tcPr>
          <w:p w14:paraId="7F06A734" w14:textId="77777777" w:rsidR="00BA23B7" w:rsidRPr="001E2092" w:rsidRDefault="00E251E1" w:rsidP="004D14B9">
            <w:pPr>
              <w:pStyle w:val="Tabellentext"/>
              <w:ind w:left="6"/>
              <w:jc w:val="right"/>
              <w:rPr>
                <w:szCs w:val="18"/>
              </w:rPr>
            </w:pPr>
            <w:r>
              <w:rPr>
                <w:szCs w:val="18"/>
              </w:rPr>
              <w:t>1,983</w:t>
            </w:r>
          </w:p>
        </w:tc>
        <w:tc>
          <w:tcPr>
            <w:tcW w:w="1172" w:type="pct"/>
          </w:tcPr>
          <w:p w14:paraId="3D496409" w14:textId="77777777" w:rsidR="00BA23B7" w:rsidRPr="001E2092" w:rsidRDefault="00E251E1" w:rsidP="005521DD">
            <w:pPr>
              <w:pStyle w:val="Tabellentext"/>
              <w:ind w:left="-6"/>
              <w:jc w:val="right"/>
              <w:rPr>
                <w:szCs w:val="18"/>
              </w:rPr>
            </w:pPr>
            <w:r>
              <w:rPr>
                <w:szCs w:val="18"/>
              </w:rPr>
              <w:t>0,962 - 3,950</w:t>
            </w:r>
          </w:p>
        </w:tc>
      </w:tr>
      <w:tr w:rsidR="00BA23B7" w:rsidRPr="00743DF3" w14:paraId="1886259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4560DCE" w14:textId="77777777" w:rsidR="00BA23B7" w:rsidRPr="001E2092" w:rsidRDefault="00E251E1" w:rsidP="00C25810">
            <w:pPr>
              <w:pStyle w:val="Tabellentext"/>
              <w:rPr>
                <w:szCs w:val="18"/>
              </w:rPr>
            </w:pPr>
            <w:r>
              <w:rPr>
                <w:szCs w:val="18"/>
              </w:rPr>
              <w:t xml:space="preserve">Gehhilfen (bei Aufnahme) - </w:t>
            </w:r>
            <w:r>
              <w:rPr>
                <w:szCs w:val="18"/>
              </w:rPr>
              <w:br/>
              <w:t xml:space="preserve"> bettlägerig</w:t>
            </w:r>
          </w:p>
        </w:tc>
        <w:tc>
          <w:tcPr>
            <w:tcW w:w="1013" w:type="pct"/>
          </w:tcPr>
          <w:p w14:paraId="245C9CFC" w14:textId="77777777" w:rsidR="00BA23B7" w:rsidRPr="001E2092" w:rsidRDefault="00E251E1" w:rsidP="009E6F3B">
            <w:pPr>
              <w:pStyle w:val="Tabellentext"/>
              <w:jc w:val="right"/>
              <w:rPr>
                <w:szCs w:val="18"/>
              </w:rPr>
            </w:pPr>
            <w:r>
              <w:rPr>
                <w:szCs w:val="18"/>
              </w:rPr>
              <w:t>0,830646472112143</w:t>
            </w:r>
          </w:p>
        </w:tc>
        <w:tc>
          <w:tcPr>
            <w:tcW w:w="390" w:type="pct"/>
          </w:tcPr>
          <w:p w14:paraId="0FFF40D9" w14:textId="77777777" w:rsidR="00BA23B7" w:rsidRPr="001E2092" w:rsidRDefault="00E251E1" w:rsidP="004D14B9">
            <w:pPr>
              <w:pStyle w:val="Tabellentext"/>
              <w:ind w:left="0"/>
              <w:jc w:val="right"/>
              <w:rPr>
                <w:szCs w:val="18"/>
              </w:rPr>
            </w:pPr>
            <w:r>
              <w:rPr>
                <w:szCs w:val="18"/>
              </w:rPr>
              <w:t>0,497</w:t>
            </w:r>
          </w:p>
        </w:tc>
        <w:tc>
          <w:tcPr>
            <w:tcW w:w="548" w:type="pct"/>
          </w:tcPr>
          <w:p w14:paraId="4E677B61" w14:textId="77777777" w:rsidR="00BA23B7" w:rsidRPr="001E2092" w:rsidRDefault="00E251E1" w:rsidP="009E6F3B">
            <w:pPr>
              <w:pStyle w:val="Tabellentext"/>
              <w:jc w:val="right"/>
              <w:rPr>
                <w:szCs w:val="18"/>
              </w:rPr>
            </w:pPr>
            <w:r>
              <w:rPr>
                <w:szCs w:val="18"/>
              </w:rPr>
              <w:t>1,671</w:t>
            </w:r>
          </w:p>
        </w:tc>
        <w:tc>
          <w:tcPr>
            <w:tcW w:w="468" w:type="pct"/>
          </w:tcPr>
          <w:p w14:paraId="72F51B11" w14:textId="77777777" w:rsidR="00BA23B7" w:rsidRPr="001E2092" w:rsidRDefault="00E251E1" w:rsidP="004D14B9">
            <w:pPr>
              <w:pStyle w:val="Tabellentext"/>
              <w:ind w:left="6"/>
              <w:jc w:val="right"/>
              <w:rPr>
                <w:szCs w:val="18"/>
              </w:rPr>
            </w:pPr>
            <w:r>
              <w:rPr>
                <w:szCs w:val="18"/>
              </w:rPr>
              <w:t>2,295</w:t>
            </w:r>
          </w:p>
        </w:tc>
        <w:tc>
          <w:tcPr>
            <w:tcW w:w="1172" w:type="pct"/>
          </w:tcPr>
          <w:p w14:paraId="401C4B6B" w14:textId="77777777" w:rsidR="00BA23B7" w:rsidRPr="001E2092" w:rsidRDefault="00E251E1" w:rsidP="005521DD">
            <w:pPr>
              <w:pStyle w:val="Tabellentext"/>
              <w:ind w:left="-6"/>
              <w:jc w:val="right"/>
              <w:rPr>
                <w:szCs w:val="18"/>
              </w:rPr>
            </w:pPr>
            <w:r>
              <w:rPr>
                <w:szCs w:val="18"/>
              </w:rPr>
              <w:t>0,868 - 6,109</w:t>
            </w:r>
          </w:p>
        </w:tc>
      </w:tr>
      <w:tr w:rsidR="00BA23B7" w:rsidRPr="00743DF3" w14:paraId="082812B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D5D8E10" w14:textId="77777777" w:rsidR="00BA23B7" w:rsidRPr="001E2092" w:rsidRDefault="00E251E1" w:rsidP="00C25810">
            <w:pPr>
              <w:pStyle w:val="Tabellentext"/>
              <w:rPr>
                <w:szCs w:val="18"/>
              </w:rPr>
            </w:pPr>
            <w:r>
              <w:rPr>
                <w:szCs w:val="18"/>
              </w:rPr>
              <w:t xml:space="preserve">Gehstrecke (bei Aufnahme) - </w:t>
            </w:r>
            <w:r>
              <w:rPr>
                <w:szCs w:val="18"/>
              </w:rPr>
              <w:br/>
              <w:t xml:space="preserve"> auf der Stationsebene mobil</w:t>
            </w:r>
          </w:p>
        </w:tc>
        <w:tc>
          <w:tcPr>
            <w:tcW w:w="1013" w:type="pct"/>
          </w:tcPr>
          <w:p w14:paraId="391FE516" w14:textId="77777777" w:rsidR="00BA23B7" w:rsidRPr="001E2092" w:rsidRDefault="00E251E1" w:rsidP="009E6F3B">
            <w:pPr>
              <w:pStyle w:val="Tabellentext"/>
              <w:jc w:val="right"/>
              <w:rPr>
                <w:szCs w:val="18"/>
              </w:rPr>
            </w:pPr>
            <w:r>
              <w:rPr>
                <w:szCs w:val="18"/>
              </w:rPr>
              <w:t>0,617808137387098</w:t>
            </w:r>
          </w:p>
        </w:tc>
        <w:tc>
          <w:tcPr>
            <w:tcW w:w="390" w:type="pct"/>
          </w:tcPr>
          <w:p w14:paraId="17A45EC7" w14:textId="77777777" w:rsidR="00BA23B7" w:rsidRPr="001E2092" w:rsidRDefault="00E251E1" w:rsidP="004D14B9">
            <w:pPr>
              <w:pStyle w:val="Tabellentext"/>
              <w:ind w:left="0"/>
              <w:jc w:val="right"/>
              <w:rPr>
                <w:szCs w:val="18"/>
              </w:rPr>
            </w:pPr>
            <w:r>
              <w:rPr>
                <w:szCs w:val="18"/>
              </w:rPr>
              <w:t>0,185</w:t>
            </w:r>
          </w:p>
        </w:tc>
        <w:tc>
          <w:tcPr>
            <w:tcW w:w="548" w:type="pct"/>
          </w:tcPr>
          <w:p w14:paraId="17D4AD58" w14:textId="77777777" w:rsidR="00BA23B7" w:rsidRPr="001E2092" w:rsidRDefault="00E251E1" w:rsidP="009E6F3B">
            <w:pPr>
              <w:pStyle w:val="Tabellentext"/>
              <w:jc w:val="right"/>
              <w:rPr>
                <w:szCs w:val="18"/>
              </w:rPr>
            </w:pPr>
            <w:r>
              <w:rPr>
                <w:szCs w:val="18"/>
              </w:rPr>
              <w:t>3,341</w:t>
            </w:r>
          </w:p>
        </w:tc>
        <w:tc>
          <w:tcPr>
            <w:tcW w:w="468" w:type="pct"/>
          </w:tcPr>
          <w:p w14:paraId="550AD385" w14:textId="77777777" w:rsidR="00BA23B7" w:rsidRPr="001E2092" w:rsidRDefault="00E251E1" w:rsidP="004D14B9">
            <w:pPr>
              <w:pStyle w:val="Tabellentext"/>
              <w:ind w:left="6"/>
              <w:jc w:val="right"/>
              <w:rPr>
                <w:szCs w:val="18"/>
              </w:rPr>
            </w:pPr>
            <w:r>
              <w:rPr>
                <w:szCs w:val="18"/>
              </w:rPr>
              <w:t>1,855</w:t>
            </w:r>
          </w:p>
        </w:tc>
        <w:tc>
          <w:tcPr>
            <w:tcW w:w="1172" w:type="pct"/>
          </w:tcPr>
          <w:p w14:paraId="1B618B42" w14:textId="77777777" w:rsidR="00BA23B7" w:rsidRPr="001E2092" w:rsidRDefault="00E251E1" w:rsidP="005521DD">
            <w:pPr>
              <w:pStyle w:val="Tabellentext"/>
              <w:ind w:left="-6"/>
              <w:jc w:val="right"/>
              <w:rPr>
                <w:szCs w:val="18"/>
              </w:rPr>
            </w:pPr>
            <w:r>
              <w:rPr>
                <w:szCs w:val="18"/>
              </w:rPr>
              <w:t>1,285 - 2,658</w:t>
            </w:r>
          </w:p>
        </w:tc>
      </w:tr>
      <w:tr w:rsidR="00BA23B7" w:rsidRPr="00743DF3" w14:paraId="09180AD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4627848" w14:textId="77777777" w:rsidR="00BA23B7" w:rsidRPr="001E2092" w:rsidRDefault="00E251E1" w:rsidP="00C25810">
            <w:pPr>
              <w:pStyle w:val="Tabellentext"/>
              <w:rPr>
                <w:szCs w:val="18"/>
              </w:rPr>
            </w:pPr>
            <w:r>
              <w:rPr>
                <w:szCs w:val="18"/>
              </w:rPr>
              <w:t xml:space="preserve">Gehstrecke (bei Aufnahme) - </w:t>
            </w:r>
            <w:r>
              <w:rPr>
                <w:szCs w:val="18"/>
              </w:rPr>
              <w:br/>
              <w:t xml:space="preserve"> im zimmer mobil</w:t>
            </w:r>
          </w:p>
        </w:tc>
        <w:tc>
          <w:tcPr>
            <w:tcW w:w="1013" w:type="pct"/>
          </w:tcPr>
          <w:p w14:paraId="50AD236B" w14:textId="77777777" w:rsidR="00BA23B7" w:rsidRPr="001E2092" w:rsidRDefault="00E251E1" w:rsidP="009E6F3B">
            <w:pPr>
              <w:pStyle w:val="Tabellentext"/>
              <w:jc w:val="right"/>
              <w:rPr>
                <w:szCs w:val="18"/>
              </w:rPr>
            </w:pPr>
            <w:r>
              <w:rPr>
                <w:szCs w:val="18"/>
              </w:rPr>
              <w:t>1,213135149745974</w:t>
            </w:r>
          </w:p>
        </w:tc>
        <w:tc>
          <w:tcPr>
            <w:tcW w:w="390" w:type="pct"/>
          </w:tcPr>
          <w:p w14:paraId="1D34A1BB" w14:textId="77777777" w:rsidR="00BA23B7" w:rsidRPr="001E2092" w:rsidRDefault="00E251E1" w:rsidP="004D14B9">
            <w:pPr>
              <w:pStyle w:val="Tabellentext"/>
              <w:ind w:left="0"/>
              <w:jc w:val="right"/>
              <w:rPr>
                <w:szCs w:val="18"/>
              </w:rPr>
            </w:pPr>
            <w:r>
              <w:rPr>
                <w:szCs w:val="18"/>
              </w:rPr>
              <w:t>0,243</w:t>
            </w:r>
          </w:p>
        </w:tc>
        <w:tc>
          <w:tcPr>
            <w:tcW w:w="548" w:type="pct"/>
          </w:tcPr>
          <w:p w14:paraId="072D3EF4" w14:textId="77777777" w:rsidR="00BA23B7" w:rsidRPr="001E2092" w:rsidRDefault="00E251E1" w:rsidP="009E6F3B">
            <w:pPr>
              <w:pStyle w:val="Tabellentext"/>
              <w:jc w:val="right"/>
              <w:rPr>
                <w:szCs w:val="18"/>
              </w:rPr>
            </w:pPr>
            <w:r>
              <w:rPr>
                <w:szCs w:val="18"/>
              </w:rPr>
              <w:t>5,001</w:t>
            </w:r>
          </w:p>
        </w:tc>
        <w:tc>
          <w:tcPr>
            <w:tcW w:w="468" w:type="pct"/>
          </w:tcPr>
          <w:p w14:paraId="6DD4DD12" w14:textId="77777777" w:rsidR="00BA23B7" w:rsidRPr="001E2092" w:rsidRDefault="00E251E1" w:rsidP="004D14B9">
            <w:pPr>
              <w:pStyle w:val="Tabellentext"/>
              <w:ind w:left="6"/>
              <w:jc w:val="right"/>
              <w:rPr>
                <w:szCs w:val="18"/>
              </w:rPr>
            </w:pPr>
            <w:r>
              <w:rPr>
                <w:szCs w:val="18"/>
              </w:rPr>
              <w:t>3,364</w:t>
            </w:r>
          </w:p>
        </w:tc>
        <w:tc>
          <w:tcPr>
            <w:tcW w:w="1172" w:type="pct"/>
          </w:tcPr>
          <w:p w14:paraId="1A31F1DA" w14:textId="77777777" w:rsidR="00BA23B7" w:rsidRPr="001E2092" w:rsidRDefault="00E251E1" w:rsidP="005521DD">
            <w:pPr>
              <w:pStyle w:val="Tabellentext"/>
              <w:ind w:left="-6"/>
              <w:jc w:val="right"/>
              <w:rPr>
                <w:szCs w:val="18"/>
              </w:rPr>
            </w:pPr>
            <w:r>
              <w:rPr>
                <w:szCs w:val="18"/>
              </w:rPr>
              <w:t>2,073 - 5,371</w:t>
            </w:r>
          </w:p>
        </w:tc>
      </w:tr>
      <w:tr w:rsidR="00BA23B7" w:rsidRPr="00743DF3" w14:paraId="5CBA6DE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A64C15A" w14:textId="77777777" w:rsidR="00BA23B7" w:rsidRPr="001E2092" w:rsidRDefault="00E251E1" w:rsidP="00C25810">
            <w:pPr>
              <w:pStyle w:val="Tabellentext"/>
              <w:rPr>
                <w:szCs w:val="18"/>
              </w:rPr>
            </w:pPr>
            <w:r>
              <w:rPr>
                <w:szCs w:val="18"/>
              </w:rPr>
              <w:t xml:space="preserve">Gehstrecke (bei Aufnahme) - </w:t>
            </w:r>
            <w:r>
              <w:rPr>
                <w:szCs w:val="18"/>
              </w:rPr>
              <w:br/>
              <w:t xml:space="preserve"> immobil</w:t>
            </w:r>
          </w:p>
        </w:tc>
        <w:tc>
          <w:tcPr>
            <w:tcW w:w="1013" w:type="pct"/>
          </w:tcPr>
          <w:p w14:paraId="065AA571" w14:textId="77777777" w:rsidR="00BA23B7" w:rsidRPr="001E2092" w:rsidRDefault="00E251E1" w:rsidP="009E6F3B">
            <w:pPr>
              <w:pStyle w:val="Tabellentext"/>
              <w:jc w:val="right"/>
              <w:rPr>
                <w:szCs w:val="18"/>
              </w:rPr>
            </w:pPr>
            <w:r>
              <w:rPr>
                <w:szCs w:val="18"/>
              </w:rPr>
              <w:t>1,208099436364606</w:t>
            </w:r>
          </w:p>
        </w:tc>
        <w:tc>
          <w:tcPr>
            <w:tcW w:w="390" w:type="pct"/>
          </w:tcPr>
          <w:p w14:paraId="5E898A62" w14:textId="77777777" w:rsidR="00BA23B7" w:rsidRPr="001E2092" w:rsidRDefault="00E251E1" w:rsidP="004D14B9">
            <w:pPr>
              <w:pStyle w:val="Tabellentext"/>
              <w:ind w:left="0"/>
              <w:jc w:val="right"/>
              <w:rPr>
                <w:szCs w:val="18"/>
              </w:rPr>
            </w:pPr>
            <w:r>
              <w:rPr>
                <w:szCs w:val="18"/>
              </w:rPr>
              <w:t>0,413</w:t>
            </w:r>
          </w:p>
        </w:tc>
        <w:tc>
          <w:tcPr>
            <w:tcW w:w="548" w:type="pct"/>
          </w:tcPr>
          <w:p w14:paraId="5D8EC37E" w14:textId="77777777" w:rsidR="00BA23B7" w:rsidRPr="001E2092" w:rsidRDefault="00E251E1" w:rsidP="009E6F3B">
            <w:pPr>
              <w:pStyle w:val="Tabellentext"/>
              <w:jc w:val="right"/>
              <w:rPr>
                <w:szCs w:val="18"/>
              </w:rPr>
            </w:pPr>
            <w:r>
              <w:rPr>
                <w:szCs w:val="18"/>
              </w:rPr>
              <w:t>2,927</w:t>
            </w:r>
          </w:p>
        </w:tc>
        <w:tc>
          <w:tcPr>
            <w:tcW w:w="468" w:type="pct"/>
          </w:tcPr>
          <w:p w14:paraId="48EE9635" w14:textId="77777777" w:rsidR="00BA23B7" w:rsidRPr="001E2092" w:rsidRDefault="00E251E1" w:rsidP="004D14B9">
            <w:pPr>
              <w:pStyle w:val="Tabellentext"/>
              <w:ind w:left="6"/>
              <w:jc w:val="right"/>
              <w:rPr>
                <w:szCs w:val="18"/>
              </w:rPr>
            </w:pPr>
            <w:r>
              <w:rPr>
                <w:szCs w:val="18"/>
              </w:rPr>
              <w:t>3,347</w:t>
            </w:r>
          </w:p>
        </w:tc>
        <w:tc>
          <w:tcPr>
            <w:tcW w:w="1172" w:type="pct"/>
          </w:tcPr>
          <w:p w14:paraId="04055C81" w14:textId="77777777" w:rsidR="00BA23B7" w:rsidRPr="001E2092" w:rsidRDefault="00E251E1" w:rsidP="005521DD">
            <w:pPr>
              <w:pStyle w:val="Tabellentext"/>
              <w:ind w:left="-6"/>
              <w:jc w:val="right"/>
              <w:rPr>
                <w:szCs w:val="18"/>
              </w:rPr>
            </w:pPr>
            <w:r>
              <w:rPr>
                <w:szCs w:val="18"/>
              </w:rPr>
              <w:t>1,458 - 7,358</w:t>
            </w:r>
          </w:p>
        </w:tc>
      </w:tr>
      <w:tr w:rsidR="00BA23B7" w:rsidRPr="00743DF3" w14:paraId="6902316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716CA65" w14:textId="77777777" w:rsidR="00BA23B7" w:rsidRPr="001E2092" w:rsidRDefault="00E251E1" w:rsidP="00C25810">
            <w:pPr>
              <w:pStyle w:val="Tabellentext"/>
              <w:rPr>
                <w:szCs w:val="18"/>
              </w:rPr>
            </w:pPr>
            <w:r>
              <w:rPr>
                <w:szCs w:val="18"/>
              </w:rPr>
              <w:t>ASA-Klassifikation 4 oder 5</w:t>
            </w:r>
          </w:p>
        </w:tc>
        <w:tc>
          <w:tcPr>
            <w:tcW w:w="1013" w:type="pct"/>
          </w:tcPr>
          <w:p w14:paraId="405F8D96" w14:textId="77777777" w:rsidR="00BA23B7" w:rsidRPr="001E2092" w:rsidRDefault="00E251E1" w:rsidP="009E6F3B">
            <w:pPr>
              <w:pStyle w:val="Tabellentext"/>
              <w:jc w:val="right"/>
              <w:rPr>
                <w:szCs w:val="18"/>
              </w:rPr>
            </w:pPr>
            <w:r>
              <w:rPr>
                <w:szCs w:val="18"/>
              </w:rPr>
              <w:t>2,123590000488696</w:t>
            </w:r>
          </w:p>
        </w:tc>
        <w:tc>
          <w:tcPr>
            <w:tcW w:w="390" w:type="pct"/>
          </w:tcPr>
          <w:p w14:paraId="2CC787F0" w14:textId="77777777" w:rsidR="00BA23B7" w:rsidRPr="001E2092" w:rsidRDefault="00E251E1" w:rsidP="004D14B9">
            <w:pPr>
              <w:pStyle w:val="Tabellentext"/>
              <w:ind w:left="0"/>
              <w:jc w:val="right"/>
              <w:rPr>
                <w:szCs w:val="18"/>
              </w:rPr>
            </w:pPr>
            <w:r>
              <w:rPr>
                <w:szCs w:val="18"/>
              </w:rPr>
              <w:t>0,225</w:t>
            </w:r>
          </w:p>
        </w:tc>
        <w:tc>
          <w:tcPr>
            <w:tcW w:w="548" w:type="pct"/>
          </w:tcPr>
          <w:p w14:paraId="7DB6D0DC" w14:textId="77777777" w:rsidR="00BA23B7" w:rsidRPr="001E2092" w:rsidRDefault="00E251E1" w:rsidP="009E6F3B">
            <w:pPr>
              <w:pStyle w:val="Tabellentext"/>
              <w:jc w:val="right"/>
              <w:rPr>
                <w:szCs w:val="18"/>
              </w:rPr>
            </w:pPr>
            <w:r>
              <w:rPr>
                <w:szCs w:val="18"/>
              </w:rPr>
              <w:t>9,448</w:t>
            </w:r>
          </w:p>
        </w:tc>
        <w:tc>
          <w:tcPr>
            <w:tcW w:w="468" w:type="pct"/>
          </w:tcPr>
          <w:p w14:paraId="69777D7B" w14:textId="77777777" w:rsidR="00BA23B7" w:rsidRPr="001E2092" w:rsidRDefault="00E251E1" w:rsidP="004D14B9">
            <w:pPr>
              <w:pStyle w:val="Tabellentext"/>
              <w:ind w:left="6"/>
              <w:jc w:val="right"/>
              <w:rPr>
                <w:szCs w:val="18"/>
              </w:rPr>
            </w:pPr>
            <w:r>
              <w:rPr>
                <w:szCs w:val="18"/>
              </w:rPr>
              <w:t>8,361</w:t>
            </w:r>
          </w:p>
        </w:tc>
        <w:tc>
          <w:tcPr>
            <w:tcW w:w="1172" w:type="pct"/>
          </w:tcPr>
          <w:p w14:paraId="2815D7BD" w14:textId="77777777" w:rsidR="00BA23B7" w:rsidRPr="001E2092" w:rsidRDefault="00E251E1" w:rsidP="005521DD">
            <w:pPr>
              <w:pStyle w:val="Tabellentext"/>
              <w:ind w:left="-6"/>
              <w:jc w:val="right"/>
              <w:rPr>
                <w:szCs w:val="18"/>
              </w:rPr>
            </w:pPr>
            <w:r>
              <w:rPr>
                <w:szCs w:val="18"/>
              </w:rPr>
              <w:t>5,306 - 12,829</w:t>
            </w:r>
          </w:p>
        </w:tc>
      </w:tr>
      <w:tr w:rsidR="00BA23B7" w:rsidRPr="00743DF3" w14:paraId="6C2046B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42DD153" w14:textId="77777777" w:rsidR="00BA23B7" w:rsidRPr="001E2092" w:rsidRDefault="00E251E1" w:rsidP="00C25810">
            <w:pPr>
              <w:pStyle w:val="Tabellentext"/>
              <w:rPr>
                <w:szCs w:val="18"/>
              </w:rPr>
            </w:pPr>
            <w:r>
              <w:rPr>
                <w:szCs w:val="18"/>
              </w:rPr>
              <w:t xml:space="preserve">Art des Eingriffs - </w:t>
            </w:r>
            <w:r>
              <w:rPr>
                <w:szCs w:val="18"/>
              </w:rPr>
              <w:br/>
            </w:r>
            <w:r>
              <w:rPr>
                <w:szCs w:val="18"/>
              </w:rPr>
              <w:t xml:space="preserve"> Reimplantation im Rahmen eines einzeitigen Wechsels</w:t>
            </w:r>
          </w:p>
        </w:tc>
        <w:tc>
          <w:tcPr>
            <w:tcW w:w="1013" w:type="pct"/>
          </w:tcPr>
          <w:p w14:paraId="3CC42AA1" w14:textId="77777777" w:rsidR="00BA23B7" w:rsidRPr="001E2092" w:rsidRDefault="00E251E1" w:rsidP="009E6F3B">
            <w:pPr>
              <w:pStyle w:val="Tabellentext"/>
              <w:jc w:val="right"/>
              <w:rPr>
                <w:szCs w:val="18"/>
              </w:rPr>
            </w:pPr>
            <w:r>
              <w:rPr>
                <w:szCs w:val="18"/>
              </w:rPr>
              <w:t>0,248700519148476</w:t>
            </w:r>
          </w:p>
        </w:tc>
        <w:tc>
          <w:tcPr>
            <w:tcW w:w="390" w:type="pct"/>
          </w:tcPr>
          <w:p w14:paraId="4CA43549" w14:textId="77777777" w:rsidR="00BA23B7" w:rsidRPr="001E2092" w:rsidRDefault="00E251E1" w:rsidP="004D14B9">
            <w:pPr>
              <w:pStyle w:val="Tabellentext"/>
              <w:ind w:left="0"/>
              <w:jc w:val="right"/>
              <w:rPr>
                <w:szCs w:val="18"/>
              </w:rPr>
            </w:pPr>
            <w:r>
              <w:rPr>
                <w:szCs w:val="18"/>
              </w:rPr>
              <w:t>0,248</w:t>
            </w:r>
          </w:p>
        </w:tc>
        <w:tc>
          <w:tcPr>
            <w:tcW w:w="548" w:type="pct"/>
          </w:tcPr>
          <w:p w14:paraId="529D0058" w14:textId="77777777" w:rsidR="00BA23B7" w:rsidRPr="001E2092" w:rsidRDefault="00E251E1" w:rsidP="009E6F3B">
            <w:pPr>
              <w:pStyle w:val="Tabellentext"/>
              <w:jc w:val="right"/>
              <w:rPr>
                <w:szCs w:val="18"/>
              </w:rPr>
            </w:pPr>
            <w:r>
              <w:rPr>
                <w:szCs w:val="18"/>
              </w:rPr>
              <w:t>1,003</w:t>
            </w:r>
          </w:p>
        </w:tc>
        <w:tc>
          <w:tcPr>
            <w:tcW w:w="468" w:type="pct"/>
          </w:tcPr>
          <w:p w14:paraId="6C230D1A" w14:textId="77777777" w:rsidR="00BA23B7" w:rsidRPr="001E2092" w:rsidRDefault="00E251E1" w:rsidP="004D14B9">
            <w:pPr>
              <w:pStyle w:val="Tabellentext"/>
              <w:ind w:left="6"/>
              <w:jc w:val="right"/>
              <w:rPr>
                <w:szCs w:val="18"/>
              </w:rPr>
            </w:pPr>
            <w:r>
              <w:rPr>
                <w:szCs w:val="18"/>
              </w:rPr>
              <w:t>1,282</w:t>
            </w:r>
          </w:p>
        </w:tc>
        <w:tc>
          <w:tcPr>
            <w:tcW w:w="1172" w:type="pct"/>
          </w:tcPr>
          <w:p w14:paraId="17BA962F" w14:textId="77777777" w:rsidR="00BA23B7" w:rsidRPr="001E2092" w:rsidRDefault="00E251E1" w:rsidP="005521DD">
            <w:pPr>
              <w:pStyle w:val="Tabellentext"/>
              <w:ind w:left="-6"/>
              <w:jc w:val="right"/>
              <w:rPr>
                <w:szCs w:val="18"/>
              </w:rPr>
            </w:pPr>
            <w:r>
              <w:rPr>
                <w:szCs w:val="18"/>
              </w:rPr>
              <w:t>0,770 - 2,042</w:t>
            </w:r>
          </w:p>
        </w:tc>
      </w:tr>
      <w:tr w:rsidR="00BA23B7" w:rsidRPr="00743DF3" w14:paraId="77E50B5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D46AD4F" w14:textId="77777777" w:rsidR="00BA23B7" w:rsidRPr="001E2092" w:rsidRDefault="00E251E1" w:rsidP="00C25810">
            <w:pPr>
              <w:pStyle w:val="Tabellentext"/>
              <w:rPr>
                <w:szCs w:val="18"/>
              </w:rPr>
            </w:pPr>
            <w:r>
              <w:rPr>
                <w:szCs w:val="18"/>
              </w:rPr>
              <w:t xml:space="preserve">Art des Eingriffs - </w:t>
            </w:r>
            <w:r>
              <w:rPr>
                <w:szCs w:val="18"/>
              </w:rPr>
              <w:br/>
              <w:t xml:space="preserve"> Reimplantation im Rahmen eines zweizeitigen Wechsels</w:t>
            </w:r>
          </w:p>
        </w:tc>
        <w:tc>
          <w:tcPr>
            <w:tcW w:w="1013" w:type="pct"/>
          </w:tcPr>
          <w:p w14:paraId="0B7371DD" w14:textId="77777777" w:rsidR="00BA23B7" w:rsidRPr="001E2092" w:rsidRDefault="00E251E1" w:rsidP="009E6F3B">
            <w:pPr>
              <w:pStyle w:val="Tabellentext"/>
              <w:jc w:val="right"/>
              <w:rPr>
                <w:szCs w:val="18"/>
              </w:rPr>
            </w:pPr>
            <w:r>
              <w:rPr>
                <w:szCs w:val="18"/>
              </w:rPr>
              <w:t>0,578747788238679</w:t>
            </w:r>
          </w:p>
        </w:tc>
        <w:tc>
          <w:tcPr>
            <w:tcW w:w="390" w:type="pct"/>
          </w:tcPr>
          <w:p w14:paraId="66E3EDAB" w14:textId="77777777" w:rsidR="00BA23B7" w:rsidRPr="001E2092" w:rsidRDefault="00E251E1" w:rsidP="004D14B9">
            <w:pPr>
              <w:pStyle w:val="Tabellentext"/>
              <w:ind w:left="0"/>
              <w:jc w:val="right"/>
              <w:rPr>
                <w:szCs w:val="18"/>
              </w:rPr>
            </w:pPr>
            <w:r>
              <w:rPr>
                <w:szCs w:val="18"/>
              </w:rPr>
              <w:t>0,280</w:t>
            </w:r>
          </w:p>
        </w:tc>
        <w:tc>
          <w:tcPr>
            <w:tcW w:w="548" w:type="pct"/>
          </w:tcPr>
          <w:p w14:paraId="5121B6C6" w14:textId="77777777" w:rsidR="00BA23B7" w:rsidRPr="001E2092" w:rsidRDefault="00E251E1" w:rsidP="009E6F3B">
            <w:pPr>
              <w:pStyle w:val="Tabellentext"/>
              <w:jc w:val="right"/>
              <w:rPr>
                <w:szCs w:val="18"/>
              </w:rPr>
            </w:pPr>
            <w:r>
              <w:rPr>
                <w:szCs w:val="18"/>
              </w:rPr>
              <w:t>2,067</w:t>
            </w:r>
          </w:p>
        </w:tc>
        <w:tc>
          <w:tcPr>
            <w:tcW w:w="468" w:type="pct"/>
          </w:tcPr>
          <w:p w14:paraId="156DBB39" w14:textId="77777777" w:rsidR="00BA23B7" w:rsidRPr="001E2092" w:rsidRDefault="00E251E1" w:rsidP="004D14B9">
            <w:pPr>
              <w:pStyle w:val="Tabellentext"/>
              <w:ind w:left="6"/>
              <w:jc w:val="right"/>
              <w:rPr>
                <w:szCs w:val="18"/>
              </w:rPr>
            </w:pPr>
            <w:r>
              <w:rPr>
                <w:szCs w:val="18"/>
              </w:rPr>
              <w:t>1,784</w:t>
            </w:r>
          </w:p>
        </w:tc>
        <w:tc>
          <w:tcPr>
            <w:tcW w:w="1172" w:type="pct"/>
          </w:tcPr>
          <w:p w14:paraId="2DB445C3" w14:textId="77777777" w:rsidR="00BA23B7" w:rsidRPr="001E2092" w:rsidRDefault="00E251E1" w:rsidP="005521DD">
            <w:pPr>
              <w:pStyle w:val="Tabellentext"/>
              <w:ind w:left="-6"/>
              <w:jc w:val="right"/>
              <w:rPr>
                <w:szCs w:val="18"/>
              </w:rPr>
            </w:pPr>
            <w:r>
              <w:rPr>
                <w:szCs w:val="18"/>
              </w:rPr>
              <w:t>1,006 - 3,027</w:t>
            </w:r>
          </w:p>
        </w:tc>
      </w:tr>
      <w:tr w:rsidR="00BA23B7" w:rsidRPr="00743DF3" w14:paraId="183E879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8F065EA" w14:textId="77777777" w:rsidR="00BA23B7" w:rsidRPr="001E2092" w:rsidRDefault="00E251E1" w:rsidP="00C25810">
            <w:pPr>
              <w:pStyle w:val="Tabellentext"/>
              <w:rPr>
                <w:szCs w:val="18"/>
              </w:rPr>
            </w:pPr>
            <w:r>
              <w:rPr>
                <w:szCs w:val="18"/>
              </w:rPr>
              <w:t>Implantation einer unikondylären Schlittenprothese</w:t>
            </w:r>
          </w:p>
        </w:tc>
        <w:tc>
          <w:tcPr>
            <w:tcW w:w="1013" w:type="pct"/>
          </w:tcPr>
          <w:p w14:paraId="2982981A" w14:textId="77777777" w:rsidR="00BA23B7" w:rsidRPr="001E2092" w:rsidRDefault="00E251E1" w:rsidP="009E6F3B">
            <w:pPr>
              <w:pStyle w:val="Tabellentext"/>
              <w:jc w:val="right"/>
              <w:rPr>
                <w:szCs w:val="18"/>
              </w:rPr>
            </w:pPr>
            <w:r>
              <w:rPr>
                <w:szCs w:val="18"/>
              </w:rPr>
              <w:t>-1,605311003245269</w:t>
            </w:r>
          </w:p>
        </w:tc>
        <w:tc>
          <w:tcPr>
            <w:tcW w:w="390" w:type="pct"/>
          </w:tcPr>
          <w:p w14:paraId="1211EBF9" w14:textId="77777777" w:rsidR="00BA23B7" w:rsidRPr="001E2092" w:rsidRDefault="00E251E1" w:rsidP="004D14B9">
            <w:pPr>
              <w:pStyle w:val="Tabellentext"/>
              <w:ind w:left="0"/>
              <w:jc w:val="right"/>
              <w:rPr>
                <w:szCs w:val="18"/>
              </w:rPr>
            </w:pPr>
            <w:r>
              <w:rPr>
                <w:szCs w:val="18"/>
              </w:rPr>
              <w:t>0,713</w:t>
            </w:r>
          </w:p>
        </w:tc>
        <w:tc>
          <w:tcPr>
            <w:tcW w:w="548" w:type="pct"/>
          </w:tcPr>
          <w:p w14:paraId="549670B8" w14:textId="77777777" w:rsidR="00BA23B7" w:rsidRPr="001E2092" w:rsidRDefault="00E251E1" w:rsidP="009E6F3B">
            <w:pPr>
              <w:pStyle w:val="Tabellentext"/>
              <w:jc w:val="right"/>
              <w:rPr>
                <w:szCs w:val="18"/>
              </w:rPr>
            </w:pPr>
            <w:r>
              <w:rPr>
                <w:szCs w:val="18"/>
              </w:rPr>
              <w:t>-2,250</w:t>
            </w:r>
          </w:p>
        </w:tc>
        <w:tc>
          <w:tcPr>
            <w:tcW w:w="468" w:type="pct"/>
          </w:tcPr>
          <w:p w14:paraId="2A6F24B4" w14:textId="77777777" w:rsidR="00BA23B7" w:rsidRPr="001E2092" w:rsidRDefault="00E251E1" w:rsidP="004D14B9">
            <w:pPr>
              <w:pStyle w:val="Tabellentext"/>
              <w:ind w:left="6"/>
              <w:jc w:val="right"/>
              <w:rPr>
                <w:szCs w:val="18"/>
              </w:rPr>
            </w:pPr>
            <w:r>
              <w:rPr>
                <w:szCs w:val="18"/>
              </w:rPr>
              <w:t>0,201</w:t>
            </w:r>
          </w:p>
        </w:tc>
        <w:tc>
          <w:tcPr>
            <w:tcW w:w="1172" w:type="pct"/>
          </w:tcPr>
          <w:p w14:paraId="04DFC96A" w14:textId="77777777" w:rsidR="00BA23B7" w:rsidRPr="001E2092" w:rsidRDefault="00E251E1" w:rsidP="005521DD">
            <w:pPr>
              <w:pStyle w:val="Tabellentext"/>
              <w:ind w:left="-6"/>
              <w:jc w:val="right"/>
              <w:rPr>
                <w:szCs w:val="18"/>
              </w:rPr>
            </w:pPr>
            <w:r>
              <w:rPr>
                <w:szCs w:val="18"/>
              </w:rPr>
              <w:t>0,033 - 0,633</w:t>
            </w:r>
          </w:p>
        </w:tc>
      </w:tr>
      <w:tr w:rsidR="00BA23B7" w:rsidRPr="00743DF3" w14:paraId="120AB4F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1E408B7" w14:textId="77777777" w:rsidR="00BA23B7" w:rsidRPr="001E2092" w:rsidRDefault="00E251E1" w:rsidP="00C25810">
            <w:pPr>
              <w:pStyle w:val="Tabellentext"/>
              <w:rPr>
                <w:szCs w:val="18"/>
              </w:rPr>
            </w:pPr>
            <w:r>
              <w:rPr>
                <w:szCs w:val="18"/>
              </w:rPr>
              <w:t>Periprothetische Fraktur</w:t>
            </w:r>
          </w:p>
        </w:tc>
        <w:tc>
          <w:tcPr>
            <w:tcW w:w="1013" w:type="pct"/>
          </w:tcPr>
          <w:p w14:paraId="142F270E" w14:textId="77777777" w:rsidR="00BA23B7" w:rsidRPr="001E2092" w:rsidRDefault="00E251E1" w:rsidP="009E6F3B">
            <w:pPr>
              <w:pStyle w:val="Tabellentext"/>
              <w:jc w:val="right"/>
              <w:rPr>
                <w:szCs w:val="18"/>
              </w:rPr>
            </w:pPr>
            <w:r>
              <w:rPr>
                <w:szCs w:val="18"/>
              </w:rPr>
              <w:t>1,349254950176434</w:t>
            </w:r>
          </w:p>
        </w:tc>
        <w:tc>
          <w:tcPr>
            <w:tcW w:w="390" w:type="pct"/>
          </w:tcPr>
          <w:p w14:paraId="6FF9FE01" w14:textId="77777777" w:rsidR="00BA23B7" w:rsidRPr="001E2092" w:rsidRDefault="00E251E1" w:rsidP="004D14B9">
            <w:pPr>
              <w:pStyle w:val="Tabellentext"/>
              <w:ind w:left="0"/>
              <w:jc w:val="right"/>
              <w:rPr>
                <w:szCs w:val="18"/>
              </w:rPr>
            </w:pPr>
            <w:r>
              <w:rPr>
                <w:szCs w:val="18"/>
              </w:rPr>
              <w:t>0,293</w:t>
            </w:r>
          </w:p>
        </w:tc>
        <w:tc>
          <w:tcPr>
            <w:tcW w:w="548" w:type="pct"/>
          </w:tcPr>
          <w:p w14:paraId="649255DC" w14:textId="77777777" w:rsidR="00BA23B7" w:rsidRPr="001E2092" w:rsidRDefault="00E251E1" w:rsidP="009E6F3B">
            <w:pPr>
              <w:pStyle w:val="Tabellentext"/>
              <w:jc w:val="right"/>
              <w:rPr>
                <w:szCs w:val="18"/>
              </w:rPr>
            </w:pPr>
            <w:r>
              <w:rPr>
                <w:szCs w:val="18"/>
              </w:rPr>
              <w:t>4,598</w:t>
            </w:r>
          </w:p>
        </w:tc>
        <w:tc>
          <w:tcPr>
            <w:tcW w:w="468" w:type="pct"/>
          </w:tcPr>
          <w:p w14:paraId="5CF4CF88" w14:textId="77777777" w:rsidR="00BA23B7" w:rsidRPr="001E2092" w:rsidRDefault="00E251E1" w:rsidP="004D14B9">
            <w:pPr>
              <w:pStyle w:val="Tabellentext"/>
              <w:ind w:left="6"/>
              <w:jc w:val="right"/>
              <w:rPr>
                <w:szCs w:val="18"/>
              </w:rPr>
            </w:pPr>
            <w:r>
              <w:rPr>
                <w:szCs w:val="18"/>
              </w:rPr>
              <w:t>3,855</w:t>
            </w:r>
          </w:p>
        </w:tc>
        <w:tc>
          <w:tcPr>
            <w:tcW w:w="1172" w:type="pct"/>
          </w:tcPr>
          <w:p w14:paraId="36CA82DA" w14:textId="77777777" w:rsidR="00BA23B7" w:rsidRPr="001E2092" w:rsidRDefault="00E251E1" w:rsidP="005521DD">
            <w:pPr>
              <w:pStyle w:val="Tabellentext"/>
              <w:ind w:left="-6"/>
              <w:jc w:val="right"/>
              <w:rPr>
                <w:szCs w:val="18"/>
              </w:rPr>
            </w:pPr>
            <w:r>
              <w:rPr>
                <w:szCs w:val="18"/>
              </w:rPr>
              <w:t>2,168 - 6,869</w:t>
            </w:r>
          </w:p>
        </w:tc>
      </w:tr>
    </w:tbl>
    <w:p w14:paraId="3FCE5F45" w14:textId="77777777" w:rsidR="000F0644" w:rsidRPr="000F0644" w:rsidRDefault="00E251E1" w:rsidP="000F0644"/>
    <w:p w14:paraId="6B29C297" w14:textId="77777777" w:rsidR="00E46E82" w:rsidRDefault="00E46E82">
      <w:pPr>
        <w:sectPr w:rsidR="00E46E82" w:rsidSect="00E16D71">
          <w:pgSz w:w="11906" w:h="16838"/>
          <w:pgMar w:top="1418" w:right="1134" w:bottom="1418" w:left="1701" w:header="454" w:footer="737" w:gutter="0"/>
          <w:cols w:space="708"/>
          <w:docGrid w:linePitch="360"/>
        </w:sectPr>
      </w:pPr>
    </w:p>
    <w:p w14:paraId="3C1B039B" w14:textId="77777777" w:rsidR="00D40AF7" w:rsidRDefault="00E251E1" w:rsidP="00CC206C">
      <w:pPr>
        <w:pStyle w:val="Absatzberschriftebene2nurinNavigation"/>
      </w:pPr>
      <w:r>
        <w:lastRenderedPageBreak/>
        <w:t>Literatur</w:t>
      </w:r>
    </w:p>
    <w:p w14:paraId="736628BF" w14:textId="77777777" w:rsidR="00370A14" w:rsidRPr="00370A14" w:rsidRDefault="00E251E1" w:rsidP="00B749F9">
      <w:pPr>
        <w:pStyle w:val="Literatur"/>
      </w:pPr>
      <w:r>
        <w:t>IQTIG [Institut für Qualitätssicherung und Transparenz im Gesundheitswesen] (2016): Knieendoprothesenversorgung. Bundesauswertung zum Erfassungsjahr 2015 Qualitätsindikatoren. Stand: 07.07.2016. Berlin: IQTIG. URL: https://iqtig.org/downloads/auswertung/20</w:t>
      </w:r>
      <w:r>
        <w:t>15/kep/QSKH_KEP_2015_BUAW_V02_2016-07-07.pdf (abgerufen am: 22.01.2019).</w:t>
      </w:r>
    </w:p>
    <w:p w14:paraId="3136269E" w14:textId="77777777" w:rsidR="00E46E82" w:rsidRDefault="00E46E82">
      <w:pPr>
        <w:sectPr w:rsidR="00E46E82" w:rsidSect="00AA7698">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05743F5D" w14:textId="77777777" w:rsidR="006D1B0D" w:rsidRDefault="00E251E1" w:rsidP="0004540C">
      <w:pPr>
        <w:pStyle w:val="berschrift1ohneGliederung"/>
      </w:pPr>
      <w:bookmarkStart w:id="64" w:name="_Toc38893641"/>
      <w:r>
        <w:lastRenderedPageBreak/>
        <w:t>54128: Knieendoprothesen-Erstimplantation ohne Wechsel bzw. Komponentenwechsel im Verlauf</w:t>
      </w:r>
      <w:bookmarkEnd w:id="64"/>
    </w:p>
    <w:tbl>
      <w:tblPr>
        <w:tblStyle w:val="IQTIGStandard"/>
        <w:tblW w:w="5000" w:type="pct"/>
        <w:tblLook w:val="0480" w:firstRow="0" w:lastRow="0" w:firstColumn="1" w:lastColumn="0" w:noHBand="0" w:noVBand="1"/>
      </w:tblPr>
      <w:tblGrid>
        <w:gridCol w:w="1985"/>
        <w:gridCol w:w="7086"/>
      </w:tblGrid>
      <w:tr w:rsidR="00AF0AAF" w:rsidRPr="00743DF3" w14:paraId="2E461296"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7AF7C98" w14:textId="77777777" w:rsidR="00AF0AAF" w:rsidRPr="00743DF3" w:rsidRDefault="00E251E1" w:rsidP="002E7D86">
            <w:pPr>
              <w:pStyle w:val="Tabellenkopf"/>
            </w:pPr>
            <w:r>
              <w:t>Qualitätsz</w:t>
            </w:r>
            <w:r>
              <w:t>iel</w:t>
            </w:r>
          </w:p>
        </w:tc>
        <w:tc>
          <w:tcPr>
            <w:tcW w:w="3906" w:type="pct"/>
            <w:tcBorders>
              <w:top w:val="single" w:sz="8" w:space="0" w:color="005051"/>
              <w:left w:val="nil"/>
              <w:bottom w:val="single" w:sz="4" w:space="0" w:color="auto"/>
            </w:tcBorders>
          </w:tcPr>
          <w:p w14:paraId="024BBAB3" w14:textId="77777777" w:rsidR="00AF0AAF" w:rsidRPr="00743DF3" w:rsidRDefault="00E251E1" w:rsidP="00152136">
            <w:pPr>
              <w:pStyle w:val="Tabellentext"/>
            </w:pPr>
            <w:r>
              <w:t>Häufig Knieendoprothesen-Erstimplantation bei Patientinnen und Patienten ohne Folgeeingriff (Knieendoprothesen-Wechsel bzw. -Komponentenwechsel)</w:t>
            </w:r>
          </w:p>
        </w:tc>
      </w:tr>
    </w:tbl>
    <w:p w14:paraId="5143C8C1" w14:textId="77777777" w:rsidR="00AF0AAF" w:rsidRDefault="00E251E1" w:rsidP="00E40CDC">
      <w:pPr>
        <w:pStyle w:val="Absatzberschriftebene2nurinNavigation"/>
      </w:pPr>
      <w:r>
        <w:t>Hinter</w:t>
      </w:r>
      <w:r>
        <w:t>grund</w:t>
      </w:r>
    </w:p>
    <w:p w14:paraId="307970CD" w14:textId="77777777" w:rsidR="00370A14" w:rsidRPr="00370A14" w:rsidRDefault="00E251E1" w:rsidP="00A64D53">
      <w:pPr>
        <w:pStyle w:val="Standardlinksbndig"/>
      </w:pPr>
      <w:r>
        <w:t xml:space="preserve">Im Rahmen einer orientierenden Recherche in der Verfahrenspflege 2017 wurden weitere Literaturquellen hinzugefügt. </w:t>
      </w:r>
      <w:r>
        <w:br/>
        <w:t xml:space="preserve"> </w:t>
      </w:r>
      <w:r>
        <w:br/>
        <w:t>Seit dem Erfassungsjahr 2015 werden in der Qualitätssicherung Daten zur Erstimplantation einer Knieendoprothese (künstliches Kniegel</w:t>
      </w:r>
      <w:r>
        <w:t>enk) und zum Wechsel bzw. Komponentenwechsel einer Knieendoprothese erhoben, welche die Einführung eines Follow-up-Indikators ermöglichen. Mit diesem Indikator kann die Erstimplantation einer Knieendoprothese dahingehend beobachtet werden, dass nicht allei</w:t>
      </w:r>
      <w:r>
        <w:t xml:space="preserve">n eine Folgeoperation als Ereignis (Outcome) in der Qualitätssicherung betrachtet wird, sondern zusätzlich der Wechselzeitpunkt – hier der frühzeitige ungeplante Wechsel – als Qualitätsaspekt konkretisiert werden kann. </w:t>
      </w:r>
      <w:r>
        <w:br/>
        <w:t xml:space="preserve"> </w:t>
      </w:r>
      <w:r>
        <w:br/>
        <w:t>Die Standzeiten moderner Knieendop</w:t>
      </w:r>
      <w:r>
        <w:t>rothesen haben sich dank optimierter Materialeigenschaften und fortgeschrittener Operationstechniken im Zeitverlauf verbessert. In Registerstudien wurde für Totalendoprothesen ein revisionsfreies Überleben von 97 %, 89 % und 78 % nach 5, 10 und 15 Jahren a</w:t>
      </w:r>
      <w:r>
        <w:t xml:space="preserve">ngegeben (Julin et al. 2010, Koskinen et al. 2008). Julin et al. (2010) berichten in einer Untersuchung eine Überlebensrate von 99 % nach einem Jahr postoperativ für die Altersgruppe der über 65-Jährigen. </w:t>
      </w:r>
      <w:r>
        <w:br/>
        <w:t xml:space="preserve"> </w:t>
      </w:r>
      <w:r>
        <w:br/>
        <w:t>Die häufigsten Ursachen für ein Endoprothesenver</w:t>
      </w:r>
      <w:r>
        <w:t>sagen, das zu frühen Revisionen führte, stellen Infektionen (23 %), Komplikationen der Patella (15 %), Fehlpositionierung der Endoprothese (12 %) sowie aseptische Lockerung (9 %) dar (Julin et al. 2010). Für unikondyläre Schlittenprothesen werden Überleben</w:t>
      </w:r>
      <w:r>
        <w:t>szeiten mit 93 %, 73 % und 60 % nach 5, 10 und 15 Jahren angegeben (Gioe et al. 2003, Koskinen et al. 2008). Damit liegt die revisionsfreie Zeit deutlich unter der von Totalendoprothesen. Oduwole et al. (2010) geben eine Revisionsrate von 11,3 % für das er</w:t>
      </w:r>
      <w:r>
        <w:t>ste Jahr nach der Operation an. Ursachen, die zu einem Endoprothesenversagen und zur Revision bzw. zum Wechsel führen können, sind fortschreitender Gelenkverschleiß der nicht endoprothetisch versorgten Gelenkanteile, aseptische Lockerung, Polyethylen-Abrie</w:t>
      </w:r>
      <w:r>
        <w:t xml:space="preserve">b und Infektionen (Dudley et al. 2008, Gioe et al. 2003, Oduwole et al. 2010).  </w:t>
      </w:r>
      <w:r>
        <w:br/>
        <w:t xml:space="preserve"> </w:t>
      </w:r>
      <w:r>
        <w:br/>
        <w:t xml:space="preserve">Im Jahresbericht 2017 des Endoprothesenregisters Deutschland (EPRD) werden Daten von über 700 Krankenhäusern dargestellt. Für das Operationsjahr 2017 hat das EPRD insgesamt </w:t>
      </w:r>
      <w:r>
        <w:t>112.734 Dokumentationen zur Erstimplantation einer Knieendoprothese erhalten. Es wurden insgesamt 12.880 Wechseloperationen am Kniegelenk registriert. Der Einsatz einer partiellen Knieprothese – beispielsweise eine unikondyläre Schlittenprothese – erfolgte</w:t>
      </w:r>
      <w:r>
        <w:t xml:space="preserve"> bei 12,2 % der dokumentierten Operationen. Ein Wechsel der knochenverankernden Komponenten erfolgte bei 58 % der Wechseloperationen. Folgende Wechselgründe werden häufig genannt (Anteil an Wechseloperationen): </w:t>
      </w:r>
      <w:r>
        <w:br/>
        <w:t xml:space="preserve">• aseptische Lockerung (31,8 %)  </w:t>
      </w:r>
      <w:r>
        <w:br/>
        <w:t>• Infektio</w:t>
      </w:r>
      <w:r>
        <w:t xml:space="preserve">nen (22,3 %)  </w:t>
      </w:r>
      <w:r>
        <w:br/>
        <w:t xml:space="preserve">Danach folgen die Wechselgründe Bandinstabilitäten mit 9,9 % und Implantatverschleiß mit 6,4 %. Für das Erfassungsjahr 2015 wurde in der Zeit zwischen O bis 30 Tage nach Erstimplantation bei den Wechseloperationen </w:t>
      </w:r>
      <w:r>
        <w:lastRenderedPageBreak/>
        <w:t>zu 31,2 % (n = 192) die uns</w:t>
      </w:r>
      <w:r>
        <w:t>pezifische Kategorie „andere Gründe“ ausgewählt, so dass unklar bleibt, welche Ursache für die Wechseloperation vorlag und ein durch das Register vordefinierter Wechselgrund vermutlich nicht vorlag. Bei 42 % der Wechseloperationen (n = 314) wird für den Be</w:t>
      </w:r>
      <w:r>
        <w:t xml:space="preserve">obachtungszeitraum von 90 Tagen der Wechselgrund Infektion angegeben, danach folgt mit 28,7 % der Wechselgrund Periprothetische Fraktur und mit 11,4 % der Wechselgrund Lockerungen. </w:t>
      </w:r>
      <w:r>
        <w:br/>
        <w:t xml:space="preserve"> </w:t>
      </w:r>
      <w:r>
        <w:br/>
        <w:t>Jedoch reichen – gemäß EPRD – die Dokumentationen für belastbare Aussage</w:t>
      </w:r>
      <w:r>
        <w:t xml:space="preserve">n zu den Langzeitüberlebensraten der Endoprothesen und der Qualität der Versorgung derzeit noch nicht aus (Grimberg et al. 2016).  </w:t>
      </w:r>
      <w:r>
        <w:br/>
        <w:t xml:space="preserve"> </w:t>
      </w:r>
      <w:r>
        <w:br/>
        <w:t xml:space="preserve">Im QSR Projekt („Qualitätssicherung mit Routinedaten“) des Wissenschaftlichen Institutes der AOK lagen die Revisionsraten </w:t>
      </w:r>
      <w:r>
        <w:t xml:space="preserve">im –Zeitraum 2012–2014 und Nachbeobachtung bis 2015 – in Deutschland in dem QI „Revision“ (bis zu 365 Tage) bei 3,75 % von insgesamt 137.485 Datensätzen zur Knieendoprothese bei Arthrose. Die Inhouse Rate lag bei 0,28 % (Dormann et al. 2018, WIdO 2016).  </w:t>
      </w:r>
      <w:r>
        <w:br/>
      </w:r>
      <w:r>
        <w:t xml:space="preserve"> </w:t>
      </w:r>
      <w:r>
        <w:br/>
        <w:t>Anhand der externen QS-Daten in Deutschland lässt sich eine Revisionslast = „Burden of Revision“ (Quotient aus Wechseloperationen und der Summe aus Erstimplantationen und Wechseloperationen) von 11,9 % (2014) berechnen (AQUA 2015). Nach McGrory et al. (2</w:t>
      </w:r>
      <w:r>
        <w:t>016) lag der „Burden of Revision“ im australischen Register für Knieendoprothesen (Australian Orthopaedic Association National Joint Replacement Registry) in 2014 bei 7,7 % und im britischen Register NJR (National Joint Registry of England, Wales, Northern</w:t>
      </w:r>
      <w:r>
        <w:t xml:space="preserve"> Ireland, and the Isle of Man) bei 6,0 %.  </w:t>
      </w:r>
      <w:r>
        <w:br/>
        <w:t xml:space="preserve"> </w:t>
      </w:r>
      <w:r>
        <w:br/>
        <w:t>Ong et al. (2010) konnten bei 72.913 Datensätzen des Medicare Datensatzes zu primären Knieendoprothesen mit Hilfe von Kaplan-Meier-Berechnungen eine Fünf-Jahre-Überlebenszeit der Prothesen von 97,2 % feststelle</w:t>
      </w:r>
      <w:r>
        <w:t xml:space="preserve">n.  </w:t>
      </w:r>
      <w:r>
        <w:br/>
        <w:t xml:space="preserve"> </w:t>
      </w:r>
      <w:r>
        <w:br/>
        <w:t xml:space="preserve">Im britischen Nationalen Register für Endoprothesen (NJR) wurden zwischen 2003 und 2016 insgesamt 975.739 primäre Knieendoprothesen-Implantationen registriert. Davon wurden insgesamt 10.597 Endoprothesen in einer beidseitigen Prozedur operiert. Der </w:t>
      </w:r>
      <w:r>
        <w:t>Nachbeobachtungszeitraum betrug maximal 13,75 Jahre. Der Einsatz einer partiellen Knieendoprothese erfolgte bei 8,7 % aller Knieendoprothesen. Die Knieendoprothesen-Implantationen wurden von 3.124 Chirurgen in 460 Standorten durchgeführt. Das Register konn</w:t>
      </w:r>
      <w:r>
        <w:t xml:space="preserve">te zwischen 2003 und 2016 insgesamt 24.399 Revisionsoperationen einer primären Implantation zuordnen. Hauptsächliche Wechselgründe der 24.399 Revisionsoperationen waren: </w:t>
      </w:r>
      <w:r>
        <w:br/>
        <w:t xml:space="preserve">• Aseptische Lockerungen </w:t>
      </w:r>
      <w:r>
        <w:br/>
        <w:t xml:space="preserve">• Schmerzen  </w:t>
      </w:r>
      <w:r>
        <w:br/>
        <w:t xml:space="preserve">• Infektionen </w:t>
      </w:r>
      <w:r>
        <w:br/>
        <w:t>Die kumulative prozentuale Rev</w:t>
      </w:r>
      <w:r>
        <w:t xml:space="preserve">isionswahrscheinlichkeit für das erste Jahr wird für alle primären Knieendoprothesen mit 0,4 % (n= 878.191) angegeben, nach zehn Jahren liegt die Risikowahrscheinlichkeit bei 3,39 % (NJR 2017). </w:t>
      </w:r>
      <w:r>
        <w:br/>
        <w:t xml:space="preserve"> </w:t>
      </w:r>
      <w:r>
        <w:br/>
        <w:t xml:space="preserve">Bei der Verwendung von internationalen Vergleichen wird in </w:t>
      </w:r>
      <w:r>
        <w:t>der Literatur darauf hingewiesen, dass Daten aus internationalen Vergleichen einer vorsichtigen Interpretation bedürfen. So seien Bewertungen der nationalen Versorgungssituation basierend auf internationalen Vergleichen oder Rangbildungen der beispielsweis</w:t>
      </w:r>
      <w:r>
        <w:t xml:space="preserve">e OECD-Daten ohne entsprechende Adjustierung nicht belastbar (Bleß und Kip 2017). </w:t>
      </w:r>
      <w:r>
        <w:br/>
        <w:t xml:space="preserve"> </w:t>
      </w:r>
      <w:r>
        <w:br/>
        <w:t>Das Robert Koch-Institut hat ab 2017 die Definition für „nosokomial“ bei postoperativen Wundinfektionen für die interne Qualitätssicherung angepasst: „Infektion, die inner</w:t>
      </w:r>
      <w:r>
        <w:t xml:space="preserve">halb von 30 bzw. 90 Tagen nach einer Operation im Operationsgebiet auftritt und die Kriterien für eine oberflächliche (A1), eine tiefe (A2) oder eine Infektion an </w:t>
      </w:r>
      <w:r>
        <w:lastRenderedPageBreak/>
        <w:t>operierten Organen oder Körperhöhlen (A3) erfüllt, unabhängig davon, ob die Patientin oder de</w:t>
      </w:r>
      <w:r>
        <w:t xml:space="preserve">r Patient zum Infektionsdatum noch im Krankenhaus oder bereits entlassen ist“. Des Weiteren wurden für einzelne Indikatoroperationsarten bestimmte Zeitgrenzen etabliert. Für die Implantation einer Endoprothese wurde die Zeitgrenze von 90 Tagen festgelegt. </w:t>
      </w:r>
      <w:r>
        <w:t xml:space="preserve">Dies ist somit die maximale Dauer, innerhalb derer eine tiefe Infektion oder eine Organ-/ Körperhöhleninfektion im Operationsgebiet als postoperative Wundinfektion definiert wird (Geffers 2017).  </w:t>
      </w:r>
      <w:r>
        <w:br/>
        <w:t xml:space="preserve"> </w:t>
      </w:r>
      <w:r>
        <w:br/>
        <w:t>Unter anderem besteht das Ziel der externen stationären Q</w:t>
      </w:r>
      <w:r>
        <w:t xml:space="preserve">ualitätssicherung darin, durch valide Qualitätsvergleiche und die fachliche Bewertung der Versorgungsqualität einzelner Einrichtungen diese in der kontinuierlichen Verbesserung ihrer Krankenhausleistungen nachhaltig zu fördern und ihre einrichtungsinterne </w:t>
      </w:r>
      <w:r>
        <w:t>Qualitätssicherung (internes Qualitätsmanagement) zu unterstützen (QSKH-RL 2019)¹. Dies gelingt umso besser, wenn den Krankenhäusern die Vergleiche ihrer Ergebnisse zeitnah vorliegen, so dass sie darauf schnellstmöglich reagieren können. Dieser QS-Ansatz i</w:t>
      </w:r>
      <w:r>
        <w:t>st daher nur in Teilen mit den Langzeitstudien sowie internationalen Beobachtungen in Produkteregistern vergleichbar, die zudem primär die verwendeten Medizinprodukte im Blick haben. Entsprechend wurde der Nachbeobachtungszeitraum für die hier beschriebene</w:t>
      </w:r>
      <w:r>
        <w:t xml:space="preserve">n Follow-up-Indikatoren auf ein kurzes Zeitintervall gelegt, so dass die Zuordnung von adversen Ereignissen zur vorangegangen Operation nachvollziehbar bleibt. </w:t>
      </w:r>
      <w:r>
        <w:br/>
        <w:t xml:space="preserve"> </w:t>
      </w:r>
      <w:r>
        <w:br/>
        <w:t xml:space="preserve"> </w:t>
      </w:r>
      <w:r>
        <w:br/>
        <w:t xml:space="preserve"> </w:t>
      </w:r>
      <w:r>
        <w:br/>
        <w:t xml:space="preserve"> </w:t>
      </w:r>
      <w:r>
        <w:br/>
        <w:t xml:space="preserve">¹Richtlinie des Gemeinsamen Bundesausschusses gemäß § 136 Abs. 1 SGB V i. V. m. § 135a </w:t>
      </w:r>
      <w:r>
        <w:t>SGB V über Maßnahmen der Qualitätssicherung für nach § 108 SGB V zugelassene Krankenhäuser. (Richtlinie über Maßnahmen der Qualitätssicherung in Krankenhäusern / QSKH-RL). In der Fassung vom 15. August 2006, zuletzt geändert am 22. März 2019, in Kraft getr</w:t>
      </w:r>
      <w:r>
        <w:t>eten am 1. Juni 2019. URL: https://www.g-ba.de/richtlinien/38/ (abgerufen am: 28.11.2019)</w:t>
      </w:r>
    </w:p>
    <w:p w14:paraId="3DE93666" w14:textId="77777777" w:rsidR="00E46E82" w:rsidRDefault="00E46E82">
      <w:pPr>
        <w:sectPr w:rsidR="00E46E82" w:rsidSect="000A3778">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36D8BD4C" w14:textId="77777777" w:rsidR="000F0644" w:rsidRDefault="00E251E1" w:rsidP="00447106">
      <w:pPr>
        <w:pStyle w:val="Absatzberschriftebene2nurinNavigation"/>
      </w:pPr>
      <w:r>
        <w:lastRenderedPageBreak/>
        <w:t>Verwendete Datenfelder</w:t>
      </w:r>
    </w:p>
    <w:p w14:paraId="33E2E912" w14:textId="77777777" w:rsidR="001046CA" w:rsidRPr="00840C92" w:rsidRDefault="00E251E1"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9CE3EF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31436ED" w14:textId="77777777" w:rsidR="000F0644" w:rsidRPr="009E2B0C" w:rsidRDefault="00E251E1" w:rsidP="000361A4">
            <w:pPr>
              <w:pStyle w:val="Tabellenkopf"/>
            </w:pPr>
            <w:r>
              <w:t>Item</w:t>
            </w:r>
          </w:p>
        </w:tc>
        <w:tc>
          <w:tcPr>
            <w:tcW w:w="1075" w:type="pct"/>
          </w:tcPr>
          <w:p w14:paraId="598BDE57" w14:textId="77777777" w:rsidR="000F0644" w:rsidRPr="009E2B0C" w:rsidRDefault="00E251E1" w:rsidP="000361A4">
            <w:pPr>
              <w:pStyle w:val="Tabellenkopf"/>
            </w:pPr>
            <w:r>
              <w:t>Bezeichnung</w:t>
            </w:r>
          </w:p>
        </w:tc>
        <w:tc>
          <w:tcPr>
            <w:tcW w:w="326" w:type="pct"/>
          </w:tcPr>
          <w:p w14:paraId="65DD8AF1" w14:textId="77777777" w:rsidR="000F0644" w:rsidRPr="009E2B0C" w:rsidRDefault="00E251E1" w:rsidP="000361A4">
            <w:pPr>
              <w:pStyle w:val="Tabellenkopf"/>
            </w:pPr>
            <w:r>
              <w:t>M/K</w:t>
            </w:r>
          </w:p>
        </w:tc>
        <w:tc>
          <w:tcPr>
            <w:tcW w:w="1646" w:type="pct"/>
          </w:tcPr>
          <w:p w14:paraId="7F28297F" w14:textId="77777777" w:rsidR="000F0644" w:rsidRPr="009E2B0C" w:rsidRDefault="00E251E1" w:rsidP="000361A4">
            <w:pPr>
              <w:pStyle w:val="Tabellenkopf"/>
            </w:pPr>
            <w:r>
              <w:t>Schlüssel/Formel</w:t>
            </w:r>
          </w:p>
        </w:tc>
        <w:tc>
          <w:tcPr>
            <w:tcW w:w="1328" w:type="pct"/>
          </w:tcPr>
          <w:p w14:paraId="42CCE732" w14:textId="77777777" w:rsidR="000F0644" w:rsidRPr="009E2B0C" w:rsidRDefault="00E251E1" w:rsidP="000361A4">
            <w:pPr>
              <w:pStyle w:val="Tabellenkopf"/>
            </w:pPr>
            <w:r>
              <w:t>Feldname</w:t>
            </w:r>
            <w:r>
              <w:t xml:space="preserve">  </w:t>
            </w:r>
          </w:p>
        </w:tc>
      </w:tr>
      <w:tr w:rsidR="00275B01" w:rsidRPr="00743DF3" w14:paraId="1C8FBAF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521606" w14:textId="77777777" w:rsidR="000F0644" w:rsidRPr="00743DF3" w:rsidRDefault="00E251E1" w:rsidP="000361A4">
            <w:pPr>
              <w:pStyle w:val="Tabellentext"/>
            </w:pPr>
            <w:r>
              <w:t>25:PROZ</w:t>
            </w:r>
          </w:p>
        </w:tc>
        <w:tc>
          <w:tcPr>
            <w:tcW w:w="1075" w:type="pct"/>
          </w:tcPr>
          <w:p w14:paraId="50238F90" w14:textId="77777777" w:rsidR="000F0644" w:rsidRPr="00743DF3" w:rsidRDefault="00E251E1" w:rsidP="000361A4">
            <w:pPr>
              <w:pStyle w:val="Tabellentext"/>
            </w:pPr>
            <w:r>
              <w:t>Datum des Eingriffs</w:t>
            </w:r>
          </w:p>
        </w:tc>
        <w:tc>
          <w:tcPr>
            <w:tcW w:w="326" w:type="pct"/>
          </w:tcPr>
          <w:p w14:paraId="7F4767AB" w14:textId="77777777" w:rsidR="000F0644" w:rsidRPr="00743DF3" w:rsidRDefault="00E251E1" w:rsidP="000361A4">
            <w:pPr>
              <w:pStyle w:val="Tabellentext"/>
            </w:pPr>
            <w:r>
              <w:t>M</w:t>
            </w:r>
          </w:p>
        </w:tc>
        <w:tc>
          <w:tcPr>
            <w:tcW w:w="1646" w:type="pct"/>
          </w:tcPr>
          <w:p w14:paraId="7160FB96" w14:textId="77777777" w:rsidR="000F0644" w:rsidRPr="00743DF3" w:rsidRDefault="00E251E1" w:rsidP="00177070">
            <w:pPr>
              <w:pStyle w:val="Tabellentext"/>
              <w:ind w:left="453" w:hanging="340"/>
            </w:pPr>
            <w:r>
              <w:t>-</w:t>
            </w:r>
          </w:p>
        </w:tc>
        <w:tc>
          <w:tcPr>
            <w:tcW w:w="1328" w:type="pct"/>
          </w:tcPr>
          <w:p w14:paraId="30A09C0F" w14:textId="77777777" w:rsidR="000F0644" w:rsidRPr="00743DF3" w:rsidRDefault="00E251E1" w:rsidP="000361A4">
            <w:pPr>
              <w:pStyle w:val="Tabellentext"/>
            </w:pPr>
            <w:r>
              <w:t>OPDATUM</w:t>
            </w:r>
          </w:p>
        </w:tc>
      </w:tr>
    </w:tbl>
    <w:p w14:paraId="5103CB67" w14:textId="77777777" w:rsidR="00E46E82" w:rsidRDefault="00E46E82">
      <w:pPr>
        <w:sectPr w:rsidR="00E46E82" w:rsidSect="00163BAC">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199F0111" w14:textId="77777777" w:rsidR="0094520C" w:rsidRDefault="00E251E1"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E83E1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F8AA11" w14:textId="77777777" w:rsidR="000517F0" w:rsidRPr="000517F0" w:rsidRDefault="00E251E1" w:rsidP="009A4847">
            <w:pPr>
              <w:pStyle w:val="Tabellenkopf"/>
            </w:pPr>
            <w:r>
              <w:t>ID</w:t>
            </w:r>
          </w:p>
        </w:tc>
        <w:tc>
          <w:tcPr>
            <w:tcW w:w="5885" w:type="dxa"/>
          </w:tcPr>
          <w:p w14:paraId="75A10D30" w14:textId="77777777" w:rsidR="000517F0"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54128</w:t>
            </w:r>
          </w:p>
        </w:tc>
      </w:tr>
      <w:tr w:rsidR="000955B5" w14:paraId="1D9267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6BD728" w14:textId="77777777" w:rsidR="000955B5" w:rsidRDefault="00E251E1" w:rsidP="009A4847">
            <w:pPr>
              <w:pStyle w:val="Tabellenkopf"/>
            </w:pPr>
            <w:r>
              <w:t>Bezeichnung</w:t>
            </w:r>
          </w:p>
        </w:tc>
        <w:tc>
          <w:tcPr>
            <w:tcW w:w="5885" w:type="dxa"/>
          </w:tcPr>
          <w:p w14:paraId="1829FB17"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Knieendoprothesen-Erstimplantation ohne Wechsel bzw. Komponentenwechsel im Verlauf</w:t>
            </w:r>
          </w:p>
        </w:tc>
      </w:tr>
      <w:tr w:rsidR="000955B5" w14:paraId="6995DF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A76034" w14:textId="77777777" w:rsidR="000955B5" w:rsidRDefault="00E251E1" w:rsidP="009A4847">
            <w:pPr>
              <w:pStyle w:val="Tabellenkopf"/>
            </w:pPr>
            <w:r>
              <w:t>Indikatortyp</w:t>
            </w:r>
          </w:p>
        </w:tc>
        <w:tc>
          <w:tcPr>
            <w:tcW w:w="5885" w:type="dxa"/>
          </w:tcPr>
          <w:p w14:paraId="74227956" w14:textId="77777777" w:rsidR="000955B5" w:rsidRDefault="00E251E1"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DD6DC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A2F378" w14:textId="77777777" w:rsidR="000955B5" w:rsidRDefault="00E251E1" w:rsidP="000955B5">
            <w:pPr>
              <w:pStyle w:val="Tabellenkopf"/>
            </w:pPr>
            <w:r>
              <w:t>Art des Wertes</w:t>
            </w:r>
          </w:p>
        </w:tc>
        <w:tc>
          <w:tcPr>
            <w:tcW w:w="5885" w:type="dxa"/>
          </w:tcPr>
          <w:p w14:paraId="47630C2C"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 (Follow-up)</w:t>
            </w:r>
          </w:p>
        </w:tc>
      </w:tr>
      <w:tr w:rsidR="000955B5" w14:paraId="57B89F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C510C0" w14:textId="77777777" w:rsidR="000955B5" w:rsidRDefault="00E251E1" w:rsidP="000955B5">
            <w:pPr>
              <w:pStyle w:val="Tabellenkopf"/>
            </w:pPr>
            <w:r>
              <w:t>Bezug zum Verfahren</w:t>
            </w:r>
          </w:p>
        </w:tc>
        <w:tc>
          <w:tcPr>
            <w:tcW w:w="5885" w:type="dxa"/>
          </w:tcPr>
          <w:p w14:paraId="012085C6"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E124B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C4F4F0" w14:textId="77777777" w:rsidR="000955B5" w:rsidRDefault="00E251E1" w:rsidP="000955B5">
            <w:pPr>
              <w:pStyle w:val="Tabellenkopf"/>
            </w:pPr>
            <w:r>
              <w:t>Berechnun</w:t>
            </w:r>
            <w:r>
              <w:t>gsart</w:t>
            </w:r>
          </w:p>
        </w:tc>
        <w:tc>
          <w:tcPr>
            <w:tcW w:w="5885" w:type="dxa"/>
          </w:tcPr>
          <w:p w14:paraId="7EF592EB"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824C0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EBA4D3" w14:textId="77777777" w:rsidR="000955B5" w:rsidRDefault="00E251E1" w:rsidP="000955B5">
            <w:pPr>
              <w:pStyle w:val="Tabellenkopf"/>
            </w:pPr>
            <w:r>
              <w:t>Referenzbereich 2019</w:t>
            </w:r>
          </w:p>
        </w:tc>
        <w:tc>
          <w:tcPr>
            <w:tcW w:w="5885" w:type="dxa"/>
          </w:tcPr>
          <w:p w14:paraId="011EDD84" w14:textId="0B288CAB"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65" w:author="IQTIG" w:date="2020-04-27T15:05:00Z">
              <w:r w:rsidR="00157B77">
                <w:delText>x</w:delText>
              </w:r>
            </w:del>
            <w:ins w:id="66" w:author="IQTIG" w:date="2020-04-27T15:05:00Z">
              <w:r>
                <w:t>98,46</w:t>
              </w:r>
            </w:ins>
            <w:r>
              <w:t xml:space="preserve"> % (5. Perzentil)</w:t>
            </w:r>
          </w:p>
        </w:tc>
      </w:tr>
      <w:tr w:rsidR="000955B5" w14:paraId="6D3DF3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FB085C" w14:textId="77777777" w:rsidR="000955B5" w:rsidRDefault="00E251E1" w:rsidP="00CA48E9">
            <w:pPr>
              <w:pStyle w:val="Tabellenkopf"/>
            </w:pPr>
            <w:r w:rsidRPr="00E37ACC">
              <w:t xml:space="preserve">Referenzbereich </w:t>
            </w:r>
            <w:r>
              <w:t>2018</w:t>
            </w:r>
          </w:p>
        </w:tc>
        <w:tc>
          <w:tcPr>
            <w:tcW w:w="5885" w:type="dxa"/>
          </w:tcPr>
          <w:p w14:paraId="3D7C866E"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98,54 % (5. Perzentil)</w:t>
            </w:r>
          </w:p>
        </w:tc>
      </w:tr>
      <w:tr w:rsidR="000955B5" w14:paraId="570CBA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AF1D77" w14:textId="77777777" w:rsidR="000955B5" w:rsidRDefault="00E251E1" w:rsidP="000955B5">
            <w:pPr>
              <w:pStyle w:val="Tabellenkopf"/>
            </w:pPr>
            <w:r>
              <w:t>Erläuterung zum Referenzbereich 2019</w:t>
            </w:r>
          </w:p>
        </w:tc>
        <w:tc>
          <w:tcPr>
            <w:tcW w:w="5885" w:type="dxa"/>
          </w:tcPr>
          <w:p w14:paraId="650A4BD9"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EA5BD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4DF004" w14:textId="77777777" w:rsidR="000955B5" w:rsidRDefault="00E251E1" w:rsidP="000955B5">
            <w:pPr>
              <w:pStyle w:val="Tabellenkopf"/>
            </w:pPr>
            <w:r>
              <w:t>Erläuterung zum Strukturierten Dialog bzw. Stellungnahmeverfahren 2019</w:t>
            </w:r>
          </w:p>
        </w:tc>
        <w:tc>
          <w:tcPr>
            <w:tcW w:w="5885" w:type="dxa"/>
          </w:tcPr>
          <w:p w14:paraId="2EFD8360"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95368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50EC57" w14:textId="77777777" w:rsidR="000955B5" w:rsidRDefault="00E251E1" w:rsidP="000955B5">
            <w:pPr>
              <w:pStyle w:val="Tabellenkopf"/>
            </w:pPr>
            <w:r w:rsidRPr="00E37ACC">
              <w:t>Methode der Risikoadjustierung</w:t>
            </w:r>
          </w:p>
        </w:tc>
        <w:tc>
          <w:tcPr>
            <w:tcW w:w="5885" w:type="dxa"/>
          </w:tcPr>
          <w:p w14:paraId="06878DB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A8CF6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E5DF4C" w14:textId="77777777" w:rsidR="000955B5" w:rsidRPr="00E37ACC" w:rsidRDefault="00E251E1" w:rsidP="000955B5">
            <w:pPr>
              <w:pStyle w:val="Tabellenkopf"/>
            </w:pPr>
            <w:r>
              <w:t>Erlä</w:t>
            </w:r>
            <w:r>
              <w:t>uterung der Risikoadjustierung</w:t>
            </w:r>
          </w:p>
        </w:tc>
        <w:tc>
          <w:tcPr>
            <w:tcW w:w="5885" w:type="dxa"/>
          </w:tcPr>
          <w:p w14:paraId="20B428C6"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691A46" w14:paraId="3AC158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D258B7" w14:textId="77777777" w:rsidR="00691A46" w:rsidRDefault="00E251E1" w:rsidP="000955B5">
            <w:pPr>
              <w:pStyle w:val="Tabellenkopf"/>
            </w:pPr>
            <w:r>
              <w:t>Vergleichszeitpunkt</w:t>
            </w:r>
          </w:p>
        </w:tc>
        <w:tc>
          <w:tcPr>
            <w:tcW w:w="5885" w:type="dxa"/>
          </w:tcPr>
          <w:p w14:paraId="3CA255C6" w14:textId="77777777" w:rsidR="00691A46" w:rsidRPr="005C7486"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90 Tage nach der Knieendoprothesen-Erstimplantation</w:t>
            </w:r>
          </w:p>
        </w:tc>
      </w:tr>
      <w:tr w:rsidR="000955B5" w14:paraId="75A505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7F7D09" w14:textId="77777777" w:rsidR="000955B5" w:rsidRPr="00E37ACC" w:rsidRDefault="00E251E1" w:rsidP="000955B5">
            <w:pPr>
              <w:pStyle w:val="Tabellenkopf"/>
            </w:pPr>
            <w:r w:rsidRPr="00E37ACC">
              <w:t>Rechenregeln</w:t>
            </w:r>
          </w:p>
        </w:tc>
        <w:tc>
          <w:tcPr>
            <w:tcW w:w="5885" w:type="dxa"/>
          </w:tcPr>
          <w:p w14:paraId="03EC92AC"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5C38024"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Als Folgeeingriffe zählen alle Knieendoprothesen-Wechsel bzw. -Komponentenwechsel - außer isolierter Wechsel eines Inlays - innerhalb von 90 Tagen nach Knieendoprothesen-Erstimplantation am gleichen operierten Knie. Zu jeder Erstimplantation wird jeweils n</w:t>
            </w:r>
            <w:r>
              <w:t>ur der erste Wechseleingriff berücksichtigt</w:t>
            </w:r>
          </w:p>
          <w:p w14:paraId="5817ACA2" w14:textId="77777777" w:rsidR="000955B5" w:rsidRPr="00897EAC" w:rsidRDefault="00E251E1"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F46AE9A"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Alle Knieendoprothesen-Erstimplantationen aus dem aktuellsten Erfassungsjahr, für welches ein vollständiger Follow-up-Zeitraum von 90 Tagen beobachtet wurde bei Patientinnen und Patienten ab 18 Jahren, die</w:t>
            </w:r>
            <w:r>
              <w:t xml:space="preserve"> nicht im gleichen Krankenhausaufenthalt verstorben sind</w:t>
            </w:r>
          </w:p>
        </w:tc>
      </w:tr>
      <w:tr w:rsidR="00691A46" w14:paraId="48CE83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C01CB7" w14:textId="77777777" w:rsidR="00691A46" w:rsidRPr="00E37ACC" w:rsidRDefault="00E251E1" w:rsidP="000955B5">
            <w:pPr>
              <w:pStyle w:val="Tabellenkopf"/>
            </w:pPr>
            <w:r>
              <w:t>Zensierung der Beobachtungsdauer</w:t>
            </w:r>
          </w:p>
        </w:tc>
        <w:tc>
          <w:tcPr>
            <w:tcW w:w="5885" w:type="dxa"/>
          </w:tcPr>
          <w:p w14:paraId="231A7385" w14:textId="77777777" w:rsidR="00691A46" w:rsidRPr="00E85FEC"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Ein Ersteingriff gilt als nicht mehr unter Beobachtung stehend in der Follow-up-Auswertung, bei Eintritt eines der folgenden Ereignisse: </w:t>
            </w:r>
            <w:r>
              <w:br/>
              <w:t xml:space="preserve"> </w:t>
            </w:r>
            <w:r>
              <w:br/>
              <w:t>• Dokumentation einer wei</w:t>
            </w:r>
            <w:r>
              <w:t xml:space="preserve">teren Erstimplantation an der gleichen operierten Seite (nur bei Dokumentationsfehlern relevant) </w:t>
            </w:r>
            <w:r>
              <w:br/>
              <w:t xml:space="preserve"> </w:t>
            </w:r>
            <w:r>
              <w:br/>
              <w:t>Derzeit kann nicht berücksichtigt werden, wenn Patientinnen oder Patienten außerhalb des Krankenhausaufenthaltes versterben.</w:t>
            </w:r>
          </w:p>
        </w:tc>
      </w:tr>
      <w:tr w:rsidR="000955B5" w14:paraId="7A3817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937782" w14:textId="77777777" w:rsidR="000955B5" w:rsidRPr="00E37ACC" w:rsidRDefault="00E251E1" w:rsidP="000955B5">
            <w:pPr>
              <w:pStyle w:val="Tabellenkopf"/>
            </w:pPr>
            <w:r w:rsidRPr="00E37ACC">
              <w:t>Erläuterung der Rechenregel</w:t>
            </w:r>
          </w:p>
        </w:tc>
        <w:tc>
          <w:tcPr>
            <w:tcW w:w="5885" w:type="dxa"/>
          </w:tcPr>
          <w:p w14:paraId="755C8A71"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Das aktuellste Erfassungsjahr, in welchem für alle vorgenommenen Knieendoprothesen-Erstimplantationen ein vollständiger Follow-up-Zeitraum von 90 Tagen vorliegt, ist 2018. Diese bilden daher die Grundgesamtheit des Indikators.</w:t>
            </w:r>
          </w:p>
        </w:tc>
      </w:tr>
      <w:tr w:rsidR="000955B5" w14:paraId="4EA6F4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EC317F" w14:textId="77777777" w:rsidR="000955B5" w:rsidRPr="00E37ACC" w:rsidRDefault="00E251E1" w:rsidP="000955B5">
            <w:pPr>
              <w:pStyle w:val="Tabellenkopf"/>
            </w:pPr>
            <w:r w:rsidRPr="00E37ACC">
              <w:t>Teildatensatzbezug</w:t>
            </w:r>
          </w:p>
        </w:tc>
        <w:tc>
          <w:tcPr>
            <w:tcW w:w="5885" w:type="dxa"/>
          </w:tcPr>
          <w:p w14:paraId="0433B4AD" w14:textId="77777777" w:rsidR="000955B5"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KEP:FU</w:t>
            </w:r>
          </w:p>
        </w:tc>
      </w:tr>
      <w:tr w:rsidR="00691A46" w14:paraId="1DECAE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04F0DA" w14:textId="77777777" w:rsidR="00691A46" w:rsidRPr="00E37ACC" w:rsidRDefault="00E251E1" w:rsidP="000955B5">
            <w:pPr>
              <w:pStyle w:val="Tabellenkopf"/>
            </w:pPr>
            <w:r>
              <w:t>B</w:t>
            </w:r>
            <w:r>
              <w:t>eschreibung Teildatensatz</w:t>
            </w:r>
          </w:p>
        </w:tc>
        <w:tc>
          <w:tcPr>
            <w:tcW w:w="5885" w:type="dxa"/>
          </w:tcPr>
          <w:p w14:paraId="3698C5E5" w14:textId="77777777" w:rsidR="00691A46" w:rsidRDefault="00E251E1" w:rsidP="000955B5">
            <w:pPr>
              <w:pStyle w:val="Tabellentext"/>
              <w:cnfStyle w:val="000000000000" w:firstRow="0" w:lastRow="0" w:firstColumn="0" w:lastColumn="0" w:oddVBand="0" w:evenVBand="0" w:oddHBand="0" w:evenHBand="0" w:firstRowFirstColumn="0" w:firstRowLastColumn="0" w:lastRowFirstColumn="0" w:lastRowLastColumn="0"/>
            </w:pPr>
            <w:r>
              <w:t xml:space="preserve">In der Sprache der relationalen Algebra ist der Datensatz KEP:FU definiert als linker äußerer Verbund (LEFT OUTER JOIN) des Datensatzes  </w:t>
            </w:r>
            <w:r>
              <w:br/>
              <w:t xml:space="preserve">  </w:t>
            </w:r>
            <w:r>
              <w:br/>
              <w:t>a) aller Knieendoprothesen-Erstimplantationen aus dem aktuellsten Erfassungsjahr, in welc</w:t>
            </w:r>
            <w:r>
              <w:t>hem für alle vorgenommenen Erstimplantationen ein voll</w:t>
            </w:r>
            <w:r>
              <w:lastRenderedPageBreak/>
              <w:t xml:space="preserve">ständiger Follow-up-Zeitraum von 90 Tagen mit vorhandenem Versichertenpseudonym vorliegt  </w:t>
            </w:r>
            <w:r>
              <w:br/>
              <w:t xml:space="preserve"> </w:t>
            </w:r>
            <w:r>
              <w:br/>
              <w:t xml:space="preserve">und dem Datensatz  </w:t>
            </w:r>
            <w:r>
              <w:br/>
              <w:t xml:space="preserve"> </w:t>
            </w:r>
            <w:r>
              <w:br/>
              <w:t>b) aller Knieendoprothesen-Wechsel außer isolierte Inlay-Kopfwechsel mit vorhandenem Ve</w:t>
            </w:r>
            <w:r>
              <w:t xml:space="preserve">rsichertenpseudonym  </w:t>
            </w:r>
            <w:r>
              <w:br/>
              <w:t xml:space="preserve">über den kombinierten Schlüssel aus Versichertenpseudonym, Geburtsjahr, Geschlecht und operierter Knie-Seite.  </w:t>
            </w:r>
            <w:r>
              <w:br/>
              <w:t xml:space="preserve">  </w:t>
            </w:r>
            <w:r>
              <w:br/>
              <w:t xml:space="preserve">Der Datensatz KEP:FU besteht aus den Spalten </w:t>
            </w:r>
            <w:r>
              <w:br/>
              <w:t xml:space="preserve">  </w:t>
            </w:r>
            <w:r>
              <w:br/>
              <w:t xml:space="preserve">- Gebjahr: Geburtsjahr der Versicherten (Exportfeld)  </w:t>
            </w:r>
            <w:r>
              <w:br/>
              <w:t>- GESCHLECHT: G</w:t>
            </w:r>
            <w:r>
              <w:t xml:space="preserve">eschlecht der Versicherten  </w:t>
            </w:r>
            <w:r>
              <w:br/>
              <w:t xml:space="preserve">- IKNRKH_IND: Krankenhauspseudonym der erstimplantierenden Einrichtung  </w:t>
            </w:r>
            <w:r>
              <w:br/>
              <w:t xml:space="preserve">- STANDORT: Standortnummer des erstimplantierenden Standortes  </w:t>
            </w:r>
            <w:r>
              <w:br/>
              <w:t xml:space="preserve">- RegistrierNr: Registriernummer des Index-Behandlungsfalles  </w:t>
            </w:r>
            <w:r>
              <w:br/>
              <w:t>- Vorgangsnr: Vorgangsnumme</w:t>
            </w:r>
            <w:r>
              <w:t xml:space="preserve">r des Index-Behandlungsfalles  </w:t>
            </w:r>
            <w:r>
              <w:br/>
              <w:t xml:space="preserve">- ENTLGRUND: Entlassungsgrund des Indexeingriffes  </w:t>
            </w:r>
            <w:r>
              <w:br/>
              <w:t xml:space="preserve">- OPDATUM: OP-Datum des Indexeingriffes  </w:t>
            </w:r>
            <w:r>
              <w:br/>
              <w:t xml:space="preserve">- … : weitere Risikofaktoren zum Indexeingriff  </w:t>
            </w:r>
            <w:r>
              <w:br/>
              <w:t xml:space="preserve">- FU_OPDATUM: OP-Datum des Folgeeingriffes  </w:t>
            </w:r>
            <w:r>
              <w:br/>
              <w:t>- … : Weitere Informationen zum Folg</w:t>
            </w:r>
            <w:r>
              <w:t xml:space="preserve">eeingriff  </w:t>
            </w:r>
            <w:r>
              <w:br/>
              <w:t xml:space="preserve">- Beobachtungszeit: Zeit zwischen Erst- und Folgeeingriff oder Zensierung (in Tagen)  </w:t>
            </w:r>
            <w:r>
              <w:br/>
              <w:t xml:space="preserve">  </w:t>
            </w:r>
            <w:r>
              <w:br/>
              <w:t xml:space="preserve">Das Präfix „FU_“ beschreibt die Assoziation des Datenfeldes mit dem  </w:t>
            </w:r>
            <w:r>
              <w:br/>
              <w:t>Folgeeingriff.</w:t>
            </w:r>
          </w:p>
        </w:tc>
      </w:tr>
      <w:tr w:rsidR="00CA3AE5" w14:paraId="74D404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FC6758" w14:textId="77777777" w:rsidR="00CA3AE5" w:rsidRPr="00E37ACC" w:rsidRDefault="00E251E1" w:rsidP="00CA3AE5">
            <w:pPr>
              <w:pStyle w:val="Tabellenkopf"/>
            </w:pPr>
            <w:r>
              <w:lastRenderedPageBreak/>
              <w:t>Formel</w:t>
            </w:r>
          </w:p>
        </w:tc>
        <w:tc>
          <w:tcPr>
            <w:tcW w:w="5885" w:type="dxa"/>
          </w:tcPr>
          <w:p w14:paraId="3D154A66" w14:textId="77777777" w:rsidR="00CA3AE5" w:rsidRPr="00955893" w:rsidRDefault="00E251E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AJ &lt;- VB$Auswertungsjahr[[1]] - 1L </w:t>
            </w:r>
            <w:r>
              <w:rPr>
                <w:rStyle w:val="Code"/>
              </w:rPr>
              <w:br/>
              <w:t xml:space="preserve">follow_up_rate( </w:t>
            </w:r>
            <w:r>
              <w:rPr>
                <w:rStyle w:val="Code"/>
              </w:rPr>
              <w:br/>
            </w:r>
            <w:r>
              <w:rPr>
                <w:rStyle w:val="Code"/>
              </w:rPr>
              <w:t xml:space="preserve">dataset = get_dataset_by_name("FU2019MKEP"),  </w:t>
            </w:r>
            <w:r>
              <w:rPr>
                <w:rStyle w:val="Code"/>
              </w:rPr>
              <w:br/>
              <w:t xml:space="preserve"> denominator = to_year(OPDATUM) %==% AJ, </w:t>
            </w:r>
            <w:r>
              <w:rPr>
                <w:rStyle w:val="Code"/>
              </w:rPr>
              <w:br/>
              <w:t xml:space="preserve"> numerator = Beobachtungszeit %&lt;=% 90 &amp;  </w:t>
            </w:r>
            <w:r>
              <w:rPr>
                <w:rStyle w:val="Code"/>
              </w:rPr>
              <w:br/>
              <w:t xml:space="preserve">  !is.na(FU_OPDATUM) </w:t>
            </w:r>
            <w:r>
              <w:rPr>
                <w:rStyle w:val="Code"/>
              </w:rPr>
              <w:br/>
              <w:t>)</w:t>
            </w:r>
          </w:p>
        </w:tc>
      </w:tr>
      <w:tr w:rsidR="00CA3AE5" w14:paraId="629EA9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ACF84A" w14:textId="77777777" w:rsidR="00CA3AE5" w:rsidRPr="00E37ACC" w:rsidRDefault="00E251E1" w:rsidP="00CA3AE5">
            <w:pPr>
              <w:pStyle w:val="Tabellenkopf"/>
            </w:pPr>
            <w:r w:rsidRPr="00E37ACC">
              <w:t>Verwendete Funktionen</w:t>
            </w:r>
          </w:p>
        </w:tc>
        <w:tc>
          <w:tcPr>
            <w:tcW w:w="5885" w:type="dxa"/>
          </w:tcPr>
          <w:p w14:paraId="7ABDE8F3" w14:textId="77777777" w:rsidR="00926BD3" w:rsidRPr="00926BD3" w:rsidRDefault="00E251E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8C3FC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E199A2" w14:textId="77777777" w:rsidR="00CA3AE5" w:rsidRPr="00E37ACC" w:rsidRDefault="00E251E1" w:rsidP="00CA3AE5">
            <w:pPr>
              <w:pStyle w:val="Tabellenkopf"/>
            </w:pPr>
            <w:r w:rsidRPr="00E37ACC">
              <w:t>Verwendete Listen</w:t>
            </w:r>
          </w:p>
        </w:tc>
        <w:tc>
          <w:tcPr>
            <w:tcW w:w="5885" w:type="dxa"/>
          </w:tcPr>
          <w:p w14:paraId="18CFD8FC" w14:textId="77777777" w:rsidR="00CA3AE5" w:rsidRPr="00926BD3" w:rsidRDefault="00E251E1"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32C7A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AF7418" w14:textId="77777777" w:rsidR="00CA3AE5" w:rsidRPr="00E37ACC" w:rsidRDefault="00E251E1" w:rsidP="00CA3AE5">
            <w:pPr>
              <w:pStyle w:val="Tabellenkopf"/>
            </w:pPr>
            <w:r>
              <w:t>Darstellung</w:t>
            </w:r>
          </w:p>
        </w:tc>
        <w:tc>
          <w:tcPr>
            <w:tcW w:w="5885" w:type="dxa"/>
          </w:tcPr>
          <w:p w14:paraId="1305737F"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ACE09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56C152" w14:textId="77777777" w:rsidR="00CA3AE5" w:rsidRPr="00E37ACC" w:rsidRDefault="00E251E1" w:rsidP="00CA3AE5">
            <w:pPr>
              <w:pStyle w:val="Tabellenkopf"/>
            </w:pPr>
            <w:r>
              <w:t>Grafik</w:t>
            </w:r>
          </w:p>
        </w:tc>
        <w:tc>
          <w:tcPr>
            <w:tcW w:w="5885" w:type="dxa"/>
          </w:tcPr>
          <w:p w14:paraId="5743457F" w14:textId="77777777" w:rsidR="00CA3AE5" w:rsidRPr="00DD70A1" w:rsidRDefault="00E251E1"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8B388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90B2D" w14:textId="77777777" w:rsidR="00CA3AE5" w:rsidRPr="00E37ACC" w:rsidRDefault="00E251E1" w:rsidP="00CA3AE5">
            <w:pPr>
              <w:pStyle w:val="Tabellenkopf"/>
            </w:pPr>
            <w:r>
              <w:t>Vergleichbarkeit mit Vorjahre</w:t>
            </w:r>
            <w:r>
              <w:t>sergebnissen</w:t>
            </w:r>
          </w:p>
        </w:tc>
        <w:tc>
          <w:tcPr>
            <w:tcW w:w="5885" w:type="dxa"/>
          </w:tcPr>
          <w:p w14:paraId="3C0EA3ED" w14:textId="77777777" w:rsidR="00CA3AE5" w:rsidRDefault="00E251E1"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A7A02FA" w14:textId="77777777" w:rsidR="009E1781" w:rsidRDefault="00E251E1" w:rsidP="00AA7E2B">
      <w:pPr>
        <w:pStyle w:val="Tabellentext"/>
        <w:spacing w:before="0" w:after="0" w:line="20" w:lineRule="exact"/>
        <w:ind w:left="0" w:right="0"/>
      </w:pPr>
    </w:p>
    <w:p w14:paraId="75D0F201" w14:textId="77777777" w:rsidR="00E46E82" w:rsidRDefault="00E46E82">
      <w:pPr>
        <w:sectPr w:rsidR="00E46E82" w:rsidSect="00AD6E6F">
          <w:pgSz w:w="11906" w:h="16838"/>
          <w:pgMar w:top="1418" w:right="1134" w:bottom="1418" w:left="1701" w:header="454" w:footer="737" w:gutter="0"/>
          <w:cols w:space="708"/>
          <w:docGrid w:linePitch="360"/>
        </w:sectPr>
      </w:pPr>
    </w:p>
    <w:p w14:paraId="6BE1119D" w14:textId="77777777" w:rsidR="00D40AF7" w:rsidRDefault="00E251E1" w:rsidP="00CC206C">
      <w:pPr>
        <w:pStyle w:val="Absatzberschriftebene2nurinNavigation"/>
      </w:pPr>
      <w:r>
        <w:lastRenderedPageBreak/>
        <w:t>Literatur</w:t>
      </w:r>
    </w:p>
    <w:p w14:paraId="346D9A9D" w14:textId="77777777" w:rsidR="00370A14" w:rsidRPr="00370A14" w:rsidRDefault="00E251E1" w:rsidP="00B749F9">
      <w:pPr>
        <w:pStyle w:val="Literatur"/>
      </w:pPr>
      <w:r>
        <w:t>AQUA [Institut für angewandte Qualitätsförderung und Forschung im Gesundheitswesen] (2015): Qualitätsreport 2014. Stand: August 2015. Göttingen: AQUA. ISBN: 978-3-9817484-0-6. URL: http://www.sqg.de/sqg/upload/CONTENT/Qualitaetsberichte/2014/AQUA-Qualitaet</w:t>
      </w:r>
      <w:r>
        <w:t>sreport-2014.pdf (abgerufen am: 09.01.2019).</w:t>
      </w:r>
    </w:p>
    <w:p w14:paraId="6BD14622" w14:textId="77777777" w:rsidR="00370A14" w:rsidRPr="00370A14" w:rsidRDefault="00E251E1" w:rsidP="00B749F9">
      <w:pPr>
        <w:pStyle w:val="Literatur"/>
      </w:pPr>
    </w:p>
    <w:p w14:paraId="567C8308" w14:textId="77777777" w:rsidR="00370A14" w:rsidRPr="00370A14" w:rsidRDefault="00E251E1" w:rsidP="00B749F9">
      <w:pPr>
        <w:pStyle w:val="Literatur"/>
      </w:pPr>
      <w:r>
        <w:t>Bleß, H-H; Kip, M; Hrsg. (2017): Weißbuch Gelenkersatz. Versorgungssituation bei endoprothetischen Hüft- und Knieoperationen in Deutschland. Berlin [u. a.]: Springer. DOI: 10.1007/978-3-662-53260-7.</w:t>
      </w:r>
    </w:p>
    <w:p w14:paraId="01BBAD57" w14:textId="77777777" w:rsidR="00370A14" w:rsidRPr="00370A14" w:rsidRDefault="00E251E1" w:rsidP="00B749F9">
      <w:pPr>
        <w:pStyle w:val="Literatur"/>
      </w:pPr>
    </w:p>
    <w:p w14:paraId="17F59782" w14:textId="77777777" w:rsidR="00370A14" w:rsidRPr="00370A14" w:rsidRDefault="00E251E1" w:rsidP="00B749F9">
      <w:pPr>
        <w:pStyle w:val="Literatur"/>
      </w:pPr>
      <w:r>
        <w:t>Dormann, F</w:t>
      </w:r>
      <w:r>
        <w:t>; Klauber, J; Kuhlen, R; Hrsg. (2018): Qualitätsmonitor 2018. Berlin: MWV Medizinisch Wissenschaftliche Verlagsgesellschaft. ISBN: 978-3-95466-348-4. URL: http://www.wido.de/fileadmin/wido/downloads/pdf_versorgungsanalysen/wido_ver_qualitaetsmonitor_2018_g</w:t>
      </w:r>
      <w:r>
        <w:t>esamt_1117.pdf (abgerufen am: 09.01.2019).</w:t>
      </w:r>
    </w:p>
    <w:p w14:paraId="43C212D9" w14:textId="77777777" w:rsidR="00370A14" w:rsidRPr="00370A14" w:rsidRDefault="00E251E1" w:rsidP="00B749F9">
      <w:pPr>
        <w:pStyle w:val="Literatur"/>
      </w:pPr>
    </w:p>
    <w:p w14:paraId="0759D74B" w14:textId="77777777" w:rsidR="00370A14" w:rsidRPr="00370A14" w:rsidRDefault="00E251E1" w:rsidP="00B749F9">
      <w:pPr>
        <w:pStyle w:val="Literatur"/>
      </w:pPr>
      <w:r>
        <w:t>Dudley, TE; Gioe, TJ; Sinner, P; Mehle, S (2008): Registry Outcomes of Unicompartmental Knee Arthroplasty Revisions. Clinical Orthopaedics and Related Research 466(7): 1666-1670. DOI: 10.1007/s11999-008-0279-3.</w:t>
      </w:r>
    </w:p>
    <w:p w14:paraId="1CA4FE2A" w14:textId="77777777" w:rsidR="00370A14" w:rsidRPr="00370A14" w:rsidRDefault="00E251E1" w:rsidP="00B749F9">
      <w:pPr>
        <w:pStyle w:val="Literatur"/>
      </w:pPr>
    </w:p>
    <w:p w14:paraId="00B7414B" w14:textId="77777777" w:rsidR="00370A14" w:rsidRPr="00370A14" w:rsidRDefault="00E251E1" w:rsidP="00B749F9">
      <w:pPr>
        <w:pStyle w:val="Literatur"/>
      </w:pPr>
      <w:r>
        <w:t>Geffers, C (2017): Änderungen bei den Definitionen für nosokomiale Infektionen im Krankenhaus-Infektions-Surveillance-System (KISS). Epidemiologisches Bulletin, Nr. 23: 207-209. DOI: 10.17886/EpiBull-2017-031.</w:t>
      </w:r>
    </w:p>
    <w:p w14:paraId="115077EC" w14:textId="77777777" w:rsidR="00370A14" w:rsidRPr="00370A14" w:rsidRDefault="00E251E1" w:rsidP="00B749F9">
      <w:pPr>
        <w:pStyle w:val="Literatur"/>
      </w:pPr>
    </w:p>
    <w:p w14:paraId="57154983" w14:textId="77777777" w:rsidR="00370A14" w:rsidRPr="00370A14" w:rsidRDefault="00E251E1" w:rsidP="00B749F9">
      <w:pPr>
        <w:pStyle w:val="Literatur"/>
      </w:pPr>
      <w:r>
        <w:t>Gioe, TJ; Killeen, KK; Hoeffel, DP; Bert, JM;</w:t>
      </w:r>
      <w:r>
        <w:t xml:space="preserve"> Comfort, TK; Scheltema, K; et al. (2003): Analysis of Unicompartmental Knee Arthroplasty in a Community-Based Implant Registry. Clinical Orthopaedics and Related Research 416: 111-119. DOI: 10.1097/01.blo.0000093004.90435.d1.</w:t>
      </w:r>
    </w:p>
    <w:p w14:paraId="66B21572" w14:textId="77777777" w:rsidR="00370A14" w:rsidRPr="00370A14" w:rsidRDefault="00E251E1" w:rsidP="00B749F9">
      <w:pPr>
        <w:pStyle w:val="Literatur"/>
      </w:pPr>
    </w:p>
    <w:p w14:paraId="58ED9951" w14:textId="77777777" w:rsidR="00370A14" w:rsidRPr="00370A14" w:rsidRDefault="00E251E1" w:rsidP="00B749F9">
      <w:pPr>
        <w:pStyle w:val="Literatur"/>
      </w:pPr>
      <w:r>
        <w:t>Grimberg, A; Jansson, V; Lie</w:t>
      </w:r>
      <w:r>
        <w:t>bs, T; Melsheimer, O; Steinbrück, A (2016): Endoprothesenregister Deutschland: Jahresbericht 2015. Berlin: EPRD [Endoprothesenregister Deutschland]. ISBN: 978-3-9817673-1-5. URL: https://www.eprd.de/fileadmin/user_upload/Dateien/Publikationen/Berichte/EPRD</w:t>
      </w:r>
      <w:r>
        <w:t>-Jahresbericht_2015_FINAL_Web.pdf (abgerufen am: 09.01.2019).</w:t>
      </w:r>
    </w:p>
    <w:p w14:paraId="2E1FAFA3" w14:textId="77777777" w:rsidR="00370A14" w:rsidRPr="00370A14" w:rsidRDefault="00E251E1" w:rsidP="00B749F9">
      <w:pPr>
        <w:pStyle w:val="Literatur"/>
      </w:pPr>
    </w:p>
    <w:p w14:paraId="10A1D9AF" w14:textId="77777777" w:rsidR="00370A14" w:rsidRPr="00370A14" w:rsidRDefault="00E251E1" w:rsidP="00B749F9">
      <w:pPr>
        <w:pStyle w:val="Literatur"/>
      </w:pPr>
      <w:r>
        <w:t>Julin, J; Jämsen, E; Puolakka, T; Konttinen, YT; Moilanen, T (2010): Younger age increases the risk of early prosthesis failure following primary total knee replacement for osteoarthritis. A fo</w:t>
      </w:r>
      <w:r>
        <w:t>llow-up study of 32,019 total knee replacements in the Finnish Arthroplasty Register. Acta Orthopaedica 81(4): 413-419. DOI: 10.3109/17453674.2010.501747.</w:t>
      </w:r>
    </w:p>
    <w:p w14:paraId="2C28BD68" w14:textId="77777777" w:rsidR="00370A14" w:rsidRPr="00370A14" w:rsidRDefault="00E251E1" w:rsidP="00B749F9">
      <w:pPr>
        <w:pStyle w:val="Literatur"/>
      </w:pPr>
    </w:p>
    <w:p w14:paraId="31F7066A" w14:textId="77777777" w:rsidR="00370A14" w:rsidRPr="00370A14" w:rsidRDefault="00E251E1" w:rsidP="00B749F9">
      <w:pPr>
        <w:pStyle w:val="Literatur"/>
      </w:pPr>
      <w:r>
        <w:t>Koskinen, E; Eskelinen, A; Paavolainen, P; Pulkkinen, P; Remes, V (2008): Comparison of survival and cost‐effectiveness between unicondylar arthroplasty and total knee arthroplasty in patients with primary osteoarthritis: A follow‐up study of 50,493 knee r</w:t>
      </w:r>
      <w:r>
        <w:t>eplacements from the Finnish Arthroplasty Register. Acta Orthopaedica 79(4): 499-507. DOI: 10.1080/17453670710015490.</w:t>
      </w:r>
    </w:p>
    <w:p w14:paraId="6CBDDCDB" w14:textId="77777777" w:rsidR="00370A14" w:rsidRPr="00370A14" w:rsidRDefault="00E251E1" w:rsidP="00B749F9">
      <w:pPr>
        <w:pStyle w:val="Literatur"/>
      </w:pPr>
    </w:p>
    <w:p w14:paraId="4ACEC148" w14:textId="77777777" w:rsidR="00370A14" w:rsidRPr="00370A14" w:rsidRDefault="00E251E1" w:rsidP="00B749F9">
      <w:pPr>
        <w:pStyle w:val="Literatur"/>
      </w:pPr>
      <w:r>
        <w:t>McGrory, BJ; Etkin, CD; Lewallen, DG (2016): Comparing contemporary revision burden among hip and knee joint replacement registries. Arthroplasty Today 2(2): 83-86. DOI: 10.1016/j.artd.2016.04.003.</w:t>
      </w:r>
    </w:p>
    <w:p w14:paraId="78D9CD95" w14:textId="77777777" w:rsidR="00370A14" w:rsidRPr="00370A14" w:rsidRDefault="00E251E1" w:rsidP="00B749F9">
      <w:pPr>
        <w:pStyle w:val="Literatur"/>
      </w:pPr>
    </w:p>
    <w:p w14:paraId="56B0B295" w14:textId="77777777" w:rsidR="00370A14" w:rsidRPr="00370A14" w:rsidRDefault="00E251E1" w:rsidP="00B749F9">
      <w:pPr>
        <w:pStyle w:val="Literatur"/>
      </w:pPr>
      <w:r>
        <w:t xml:space="preserve">NJR [National Joint Registry] for England Wales Northern </w:t>
      </w:r>
      <w:r>
        <w:t>ireland and the Isle of Man (2017): NJR's 14th Annual Report 2017. Hemel Hempstead, GB-HRT: NJR. URL: http://www.njrreports.org.uk/Portals/0/PDFdownloads/NJR%2014th%20Annual%20Report%202017.pdf (abgerufen am: 09.01.2019).</w:t>
      </w:r>
    </w:p>
    <w:p w14:paraId="53BFD5DE" w14:textId="77777777" w:rsidR="00370A14" w:rsidRPr="00370A14" w:rsidRDefault="00E251E1" w:rsidP="00B749F9">
      <w:pPr>
        <w:pStyle w:val="Literatur"/>
      </w:pPr>
    </w:p>
    <w:p w14:paraId="017C9A64" w14:textId="77777777" w:rsidR="00370A14" w:rsidRPr="00370A14" w:rsidRDefault="00E251E1" w:rsidP="00B749F9">
      <w:pPr>
        <w:pStyle w:val="Literatur"/>
      </w:pPr>
      <w:r>
        <w:t>Oduwole, KO; Sayana, MK; Onayemi,</w:t>
      </w:r>
      <w:r>
        <w:t xml:space="preserve"> F; McCarthy, T; O’Byrne, J (2010): Analysis of revision procedures for failed unicondylar knee replacement. Irish Journal of Medical Science 179(3): 361-364. DOI: 10.1007/s11845-009-0454-x.</w:t>
      </w:r>
    </w:p>
    <w:p w14:paraId="243BA1A8" w14:textId="77777777" w:rsidR="00370A14" w:rsidRPr="00370A14" w:rsidRDefault="00E251E1" w:rsidP="00B749F9">
      <w:pPr>
        <w:pStyle w:val="Literatur"/>
      </w:pPr>
    </w:p>
    <w:p w14:paraId="1EB56DC5" w14:textId="77777777" w:rsidR="00370A14" w:rsidRPr="00370A14" w:rsidRDefault="00E251E1" w:rsidP="00B749F9">
      <w:pPr>
        <w:pStyle w:val="Literatur"/>
      </w:pPr>
      <w:r>
        <w:t>Ong, KL; Lau, E; Suggs, J; Kurtz, SM; Manley, MT (2010): Risk of</w:t>
      </w:r>
      <w:r>
        <w:t xml:space="preserve"> Subsequent Revision after Primary and Revision Total Joint Arthroplasty. Clinical Orthopaedics and Related Research 468(11): 3070-3076. DOI: 10.1007/s11999-010-1399-0.</w:t>
      </w:r>
    </w:p>
    <w:p w14:paraId="3140E556" w14:textId="77777777" w:rsidR="00370A14" w:rsidRPr="00370A14" w:rsidRDefault="00E251E1" w:rsidP="00B749F9">
      <w:pPr>
        <w:pStyle w:val="Literatur"/>
      </w:pPr>
    </w:p>
    <w:p w14:paraId="21AAF05E" w14:textId="77777777" w:rsidR="00370A14" w:rsidRPr="00370A14" w:rsidRDefault="00E251E1" w:rsidP="00B749F9">
      <w:pPr>
        <w:pStyle w:val="Literatur"/>
      </w:pPr>
      <w:r>
        <w:t>WIdO [Wissenschaftliches Institut der AOK] (2016): QSR-Bundeswerte 2016. Berichtszeitr</w:t>
      </w:r>
      <w:r>
        <w:t>aum 2012-2014 mit Nachbeobachtung bis Ende 2015. Stand: Oktober 2016. Berlin: WIdO. URL: http://www.qualitaetssicherung-mit-routinedaten.de/imperia/md/qsr/methoden/bundeswerte_2016.pdf (abgerufen am: 09.01.2019).</w:t>
      </w:r>
    </w:p>
    <w:p w14:paraId="35D4195B" w14:textId="77777777" w:rsidR="00E46E82" w:rsidRDefault="00E46E82">
      <w:pPr>
        <w:sectPr w:rsidR="00E46E82" w:rsidSect="00AA7698">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24DD9A08" w14:textId="77777777" w:rsidR="00D6289D" w:rsidRPr="00D6289D" w:rsidRDefault="00E251E1" w:rsidP="00D6289D">
      <w:pPr>
        <w:pStyle w:val="berschrift1ohneGliederung"/>
      </w:pPr>
      <w:bookmarkStart w:id="67" w:name="_Toc38893642"/>
      <w:r w:rsidRPr="00CB49A6">
        <w:lastRenderedPageBreak/>
        <w:t>Anhang</w:t>
      </w:r>
      <w:r>
        <w:t xml:space="preserve"> </w:t>
      </w:r>
      <w:r>
        <w:t>I</w:t>
      </w:r>
      <w:r>
        <w:t xml:space="preserve">: </w:t>
      </w:r>
      <w:r>
        <w:t>Schlüssel (Spezifikation)</w:t>
      </w:r>
      <w:bookmarkEnd w:id="67"/>
    </w:p>
    <w:tbl>
      <w:tblPr>
        <w:tblStyle w:val="IQTIGStandard"/>
        <w:tblW w:w="9700" w:type="dxa"/>
        <w:tblLook w:val="0420" w:firstRow="1" w:lastRow="0" w:firstColumn="0" w:lastColumn="0" w:noHBand="0" w:noVBand="1"/>
      </w:tblPr>
      <w:tblGrid>
        <w:gridCol w:w="1843"/>
        <w:gridCol w:w="7857"/>
      </w:tblGrid>
      <w:tr w:rsidR="00A24410" w:rsidRPr="009E2B0C" w14:paraId="71F359A9"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646AD828" w14:textId="77777777" w:rsidR="00A24410" w:rsidRPr="00FE2FD2" w:rsidRDefault="00E251E1"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72019E5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FC38E26" w14:textId="77777777" w:rsidR="00D72693" w:rsidRPr="00743DF3" w:rsidRDefault="00E251E1" w:rsidP="000D33A4">
            <w:pPr>
              <w:pStyle w:val="Tabellentext"/>
              <w:tabs>
                <w:tab w:val="left" w:pos="1110"/>
              </w:tabs>
            </w:pPr>
            <w:r>
              <w:t>01</w:t>
            </w:r>
            <w:r>
              <w:tab/>
            </w:r>
          </w:p>
        </w:tc>
        <w:tc>
          <w:tcPr>
            <w:tcW w:w="7857" w:type="dxa"/>
          </w:tcPr>
          <w:p w14:paraId="2C31150F" w14:textId="77777777" w:rsidR="00D72693" w:rsidRPr="00743DF3" w:rsidRDefault="00E251E1" w:rsidP="004A2346">
            <w:pPr>
              <w:pStyle w:val="Tabellentext"/>
            </w:pPr>
            <w:r>
              <w:t>Behandlung regulär beendet</w:t>
            </w:r>
          </w:p>
        </w:tc>
      </w:tr>
      <w:tr w:rsidR="00D72693" w:rsidRPr="00743DF3" w14:paraId="1E8FB34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3244ACB" w14:textId="77777777" w:rsidR="00D72693" w:rsidRPr="00743DF3" w:rsidRDefault="00E251E1" w:rsidP="000D33A4">
            <w:pPr>
              <w:pStyle w:val="Tabellentext"/>
              <w:tabs>
                <w:tab w:val="left" w:pos="1110"/>
              </w:tabs>
            </w:pPr>
            <w:r>
              <w:t>02</w:t>
            </w:r>
            <w:r>
              <w:tab/>
            </w:r>
          </w:p>
        </w:tc>
        <w:tc>
          <w:tcPr>
            <w:tcW w:w="7857" w:type="dxa"/>
          </w:tcPr>
          <w:p w14:paraId="625629D5" w14:textId="77777777" w:rsidR="00D72693" w:rsidRPr="00743DF3" w:rsidRDefault="00E251E1" w:rsidP="004A2346">
            <w:pPr>
              <w:pStyle w:val="Tabellentext"/>
            </w:pPr>
            <w:r>
              <w:t>Behandlung regulär beendet, nachstationäre Behandlung vorgesehen</w:t>
            </w:r>
          </w:p>
        </w:tc>
      </w:tr>
      <w:tr w:rsidR="00D72693" w:rsidRPr="00743DF3" w14:paraId="2731373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9DDC85F" w14:textId="77777777" w:rsidR="00D72693" w:rsidRPr="00743DF3" w:rsidRDefault="00E251E1" w:rsidP="000D33A4">
            <w:pPr>
              <w:pStyle w:val="Tabellentext"/>
              <w:tabs>
                <w:tab w:val="left" w:pos="1110"/>
              </w:tabs>
            </w:pPr>
            <w:r>
              <w:t>03</w:t>
            </w:r>
            <w:r>
              <w:tab/>
            </w:r>
          </w:p>
        </w:tc>
        <w:tc>
          <w:tcPr>
            <w:tcW w:w="7857" w:type="dxa"/>
          </w:tcPr>
          <w:p w14:paraId="1C5C979E" w14:textId="77777777" w:rsidR="00D72693" w:rsidRPr="00743DF3" w:rsidRDefault="00E251E1" w:rsidP="004A2346">
            <w:pPr>
              <w:pStyle w:val="Tabellentext"/>
            </w:pPr>
            <w:r>
              <w:t>Behandlung aus sonstigen Gründen beendet</w:t>
            </w:r>
          </w:p>
        </w:tc>
      </w:tr>
      <w:tr w:rsidR="00D72693" w:rsidRPr="00743DF3" w14:paraId="1E0EFA6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6209A11" w14:textId="77777777" w:rsidR="00D72693" w:rsidRPr="00743DF3" w:rsidRDefault="00E251E1" w:rsidP="000D33A4">
            <w:pPr>
              <w:pStyle w:val="Tabellentext"/>
              <w:tabs>
                <w:tab w:val="left" w:pos="1110"/>
              </w:tabs>
            </w:pPr>
            <w:r>
              <w:t>04</w:t>
            </w:r>
            <w:r>
              <w:tab/>
            </w:r>
          </w:p>
        </w:tc>
        <w:tc>
          <w:tcPr>
            <w:tcW w:w="7857" w:type="dxa"/>
          </w:tcPr>
          <w:p w14:paraId="4BC34A87" w14:textId="77777777" w:rsidR="00D72693" w:rsidRPr="00743DF3" w:rsidRDefault="00E251E1" w:rsidP="004A2346">
            <w:pPr>
              <w:pStyle w:val="Tabellentext"/>
            </w:pPr>
            <w:r>
              <w:t>Behandlung gegen ärztlichen Rat beendet</w:t>
            </w:r>
          </w:p>
        </w:tc>
      </w:tr>
      <w:tr w:rsidR="00D72693" w:rsidRPr="00743DF3" w14:paraId="4CA1578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FA927B2" w14:textId="77777777" w:rsidR="00D72693" w:rsidRPr="00743DF3" w:rsidRDefault="00E251E1" w:rsidP="000D33A4">
            <w:pPr>
              <w:pStyle w:val="Tabellentext"/>
              <w:tabs>
                <w:tab w:val="left" w:pos="1110"/>
              </w:tabs>
            </w:pPr>
            <w:r>
              <w:t>05</w:t>
            </w:r>
            <w:r>
              <w:tab/>
            </w:r>
          </w:p>
        </w:tc>
        <w:tc>
          <w:tcPr>
            <w:tcW w:w="7857" w:type="dxa"/>
          </w:tcPr>
          <w:p w14:paraId="5764AF2E" w14:textId="77777777" w:rsidR="00D72693" w:rsidRPr="00743DF3" w:rsidRDefault="00E251E1" w:rsidP="004A2346">
            <w:pPr>
              <w:pStyle w:val="Tabellentext"/>
            </w:pPr>
            <w:r>
              <w:t>Zuständigkeitswechsel des Kostenträgers</w:t>
            </w:r>
          </w:p>
        </w:tc>
      </w:tr>
      <w:tr w:rsidR="00D72693" w:rsidRPr="00743DF3" w14:paraId="381A0B9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4A8558C" w14:textId="77777777" w:rsidR="00D72693" w:rsidRPr="00743DF3" w:rsidRDefault="00E251E1" w:rsidP="000D33A4">
            <w:pPr>
              <w:pStyle w:val="Tabellentext"/>
              <w:tabs>
                <w:tab w:val="left" w:pos="1110"/>
              </w:tabs>
            </w:pPr>
            <w:r>
              <w:t>06</w:t>
            </w:r>
            <w:r>
              <w:tab/>
            </w:r>
          </w:p>
        </w:tc>
        <w:tc>
          <w:tcPr>
            <w:tcW w:w="7857" w:type="dxa"/>
          </w:tcPr>
          <w:p w14:paraId="28E6C4D6" w14:textId="77777777" w:rsidR="00D72693" w:rsidRPr="00743DF3" w:rsidRDefault="00E251E1" w:rsidP="004A2346">
            <w:pPr>
              <w:pStyle w:val="Tabellentext"/>
            </w:pPr>
            <w:r>
              <w:t>Verlegung in ein anderes Krankenhaus</w:t>
            </w:r>
          </w:p>
        </w:tc>
      </w:tr>
      <w:tr w:rsidR="00D72693" w:rsidRPr="00743DF3" w14:paraId="6A939B5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3AEB54" w14:textId="77777777" w:rsidR="00D72693" w:rsidRPr="00743DF3" w:rsidRDefault="00E251E1" w:rsidP="000D33A4">
            <w:pPr>
              <w:pStyle w:val="Tabellentext"/>
              <w:tabs>
                <w:tab w:val="left" w:pos="1110"/>
              </w:tabs>
            </w:pPr>
            <w:r>
              <w:t>07</w:t>
            </w:r>
            <w:r>
              <w:tab/>
            </w:r>
          </w:p>
        </w:tc>
        <w:tc>
          <w:tcPr>
            <w:tcW w:w="7857" w:type="dxa"/>
          </w:tcPr>
          <w:p w14:paraId="2162E90F" w14:textId="77777777" w:rsidR="00D72693" w:rsidRPr="00743DF3" w:rsidRDefault="00E251E1" w:rsidP="004A2346">
            <w:pPr>
              <w:pStyle w:val="Tabellentext"/>
            </w:pPr>
            <w:r>
              <w:t>Tod</w:t>
            </w:r>
          </w:p>
        </w:tc>
      </w:tr>
      <w:tr w:rsidR="00D72693" w:rsidRPr="00743DF3" w14:paraId="25CDC48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BBC6AD2" w14:textId="77777777" w:rsidR="00D72693" w:rsidRPr="00743DF3" w:rsidRDefault="00E251E1" w:rsidP="000D33A4">
            <w:pPr>
              <w:pStyle w:val="Tabellentext"/>
              <w:tabs>
                <w:tab w:val="left" w:pos="1110"/>
              </w:tabs>
            </w:pPr>
            <w:r>
              <w:t>08</w:t>
            </w:r>
            <w:r>
              <w:tab/>
            </w:r>
          </w:p>
        </w:tc>
        <w:tc>
          <w:tcPr>
            <w:tcW w:w="7857" w:type="dxa"/>
          </w:tcPr>
          <w:p w14:paraId="465AD5ED" w14:textId="77777777" w:rsidR="00D72693" w:rsidRPr="00743DF3" w:rsidRDefault="00E251E1" w:rsidP="004A2346">
            <w:pPr>
              <w:pStyle w:val="Tabellentext"/>
            </w:pPr>
            <w:r>
              <w:t>Verlegung in ein anderes Krankenhaus im Rahmen einer Zusammenarbeit (§ 14 Abs. 5 Satz 2 BPflV in der am 31.12.2003 geltenden Fassung)</w:t>
            </w:r>
          </w:p>
        </w:tc>
      </w:tr>
      <w:tr w:rsidR="00D72693" w:rsidRPr="00743DF3" w14:paraId="6788F57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1FA6528" w14:textId="77777777" w:rsidR="00D72693" w:rsidRPr="00743DF3" w:rsidRDefault="00E251E1" w:rsidP="000D33A4">
            <w:pPr>
              <w:pStyle w:val="Tabellentext"/>
              <w:tabs>
                <w:tab w:val="left" w:pos="1110"/>
              </w:tabs>
            </w:pPr>
            <w:r>
              <w:t>09</w:t>
            </w:r>
            <w:r>
              <w:tab/>
            </w:r>
          </w:p>
        </w:tc>
        <w:tc>
          <w:tcPr>
            <w:tcW w:w="7857" w:type="dxa"/>
          </w:tcPr>
          <w:p w14:paraId="5E07AD1C" w14:textId="77777777" w:rsidR="00D72693" w:rsidRPr="00743DF3" w:rsidRDefault="00E251E1" w:rsidP="004A2346">
            <w:pPr>
              <w:pStyle w:val="Tabellentext"/>
            </w:pPr>
            <w:r>
              <w:t>Entlassung in eine Rehabilitationseinrichtung</w:t>
            </w:r>
          </w:p>
        </w:tc>
      </w:tr>
      <w:tr w:rsidR="00D72693" w:rsidRPr="00743DF3" w14:paraId="09D1F94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3ED950" w14:textId="77777777" w:rsidR="00D72693" w:rsidRPr="00743DF3" w:rsidRDefault="00E251E1" w:rsidP="000D33A4">
            <w:pPr>
              <w:pStyle w:val="Tabellentext"/>
              <w:tabs>
                <w:tab w:val="left" w:pos="1110"/>
              </w:tabs>
            </w:pPr>
            <w:r>
              <w:t>10</w:t>
            </w:r>
            <w:r>
              <w:tab/>
            </w:r>
          </w:p>
        </w:tc>
        <w:tc>
          <w:tcPr>
            <w:tcW w:w="7857" w:type="dxa"/>
          </w:tcPr>
          <w:p w14:paraId="6223932C" w14:textId="77777777" w:rsidR="00D72693" w:rsidRPr="00743DF3" w:rsidRDefault="00E251E1" w:rsidP="004A2346">
            <w:pPr>
              <w:pStyle w:val="Tabellentext"/>
            </w:pPr>
            <w:r>
              <w:t>Entlassung in eine Pflegeeinrichtung</w:t>
            </w:r>
          </w:p>
        </w:tc>
      </w:tr>
      <w:tr w:rsidR="00D72693" w:rsidRPr="00743DF3" w14:paraId="26A7F78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7549053" w14:textId="77777777" w:rsidR="00D72693" w:rsidRPr="00743DF3" w:rsidRDefault="00E251E1" w:rsidP="000D33A4">
            <w:pPr>
              <w:pStyle w:val="Tabellentext"/>
              <w:tabs>
                <w:tab w:val="left" w:pos="1110"/>
              </w:tabs>
            </w:pPr>
            <w:r>
              <w:t>11</w:t>
            </w:r>
            <w:r>
              <w:tab/>
            </w:r>
          </w:p>
        </w:tc>
        <w:tc>
          <w:tcPr>
            <w:tcW w:w="7857" w:type="dxa"/>
          </w:tcPr>
          <w:p w14:paraId="6231AC32" w14:textId="77777777" w:rsidR="00D72693" w:rsidRPr="00743DF3" w:rsidRDefault="00E251E1" w:rsidP="004A2346">
            <w:pPr>
              <w:pStyle w:val="Tabellentext"/>
            </w:pPr>
            <w:r>
              <w:t>Entlassung in ein Hospiz</w:t>
            </w:r>
          </w:p>
        </w:tc>
      </w:tr>
      <w:tr w:rsidR="00D72693" w:rsidRPr="00743DF3" w14:paraId="1934A7B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CF7EBD" w14:textId="77777777" w:rsidR="00D72693" w:rsidRPr="00743DF3" w:rsidRDefault="00E251E1" w:rsidP="000D33A4">
            <w:pPr>
              <w:pStyle w:val="Tabellentext"/>
              <w:tabs>
                <w:tab w:val="left" w:pos="1110"/>
              </w:tabs>
            </w:pPr>
            <w:r>
              <w:t>13</w:t>
            </w:r>
            <w:r>
              <w:tab/>
            </w:r>
          </w:p>
        </w:tc>
        <w:tc>
          <w:tcPr>
            <w:tcW w:w="7857" w:type="dxa"/>
          </w:tcPr>
          <w:p w14:paraId="773DCED5" w14:textId="77777777" w:rsidR="00D72693" w:rsidRPr="00743DF3" w:rsidRDefault="00E251E1" w:rsidP="004A2346">
            <w:pPr>
              <w:pStyle w:val="Tabellentext"/>
            </w:pPr>
            <w:r>
              <w:t>externe Verlegung zur psychiatrischen Behandlung</w:t>
            </w:r>
          </w:p>
        </w:tc>
      </w:tr>
      <w:tr w:rsidR="00D72693" w:rsidRPr="00743DF3" w14:paraId="7FF5295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4138F92" w14:textId="77777777" w:rsidR="00D72693" w:rsidRPr="00743DF3" w:rsidRDefault="00E251E1" w:rsidP="000D33A4">
            <w:pPr>
              <w:pStyle w:val="Tabellentext"/>
              <w:tabs>
                <w:tab w:val="left" w:pos="1110"/>
              </w:tabs>
            </w:pPr>
            <w:r>
              <w:t>14</w:t>
            </w:r>
            <w:r>
              <w:tab/>
            </w:r>
          </w:p>
        </w:tc>
        <w:tc>
          <w:tcPr>
            <w:tcW w:w="7857" w:type="dxa"/>
          </w:tcPr>
          <w:p w14:paraId="4D779753" w14:textId="77777777" w:rsidR="00D72693" w:rsidRPr="00743DF3" w:rsidRDefault="00E251E1" w:rsidP="004A2346">
            <w:pPr>
              <w:pStyle w:val="Tabellentext"/>
            </w:pPr>
            <w:r>
              <w:t>Behandlung aus sonstigen Gründen beendet, nachstationäre Behandlung vorgesehen</w:t>
            </w:r>
          </w:p>
        </w:tc>
      </w:tr>
      <w:tr w:rsidR="00D72693" w:rsidRPr="00743DF3" w14:paraId="7F81906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3FAE71" w14:textId="77777777" w:rsidR="00D72693" w:rsidRPr="00743DF3" w:rsidRDefault="00E251E1" w:rsidP="000D33A4">
            <w:pPr>
              <w:pStyle w:val="Tabellentext"/>
              <w:tabs>
                <w:tab w:val="left" w:pos="1110"/>
              </w:tabs>
            </w:pPr>
            <w:r>
              <w:t>15</w:t>
            </w:r>
            <w:r>
              <w:tab/>
            </w:r>
          </w:p>
        </w:tc>
        <w:tc>
          <w:tcPr>
            <w:tcW w:w="7857" w:type="dxa"/>
          </w:tcPr>
          <w:p w14:paraId="55141BF6" w14:textId="77777777" w:rsidR="00D72693" w:rsidRPr="00743DF3" w:rsidRDefault="00E251E1" w:rsidP="004A2346">
            <w:pPr>
              <w:pStyle w:val="Tabellentext"/>
            </w:pPr>
            <w:r>
              <w:t>Behandlung gegen ärztlichen Rat beendet, nachstationäre Behandlung vorgesehen</w:t>
            </w:r>
          </w:p>
        </w:tc>
      </w:tr>
      <w:tr w:rsidR="00D72693" w:rsidRPr="00743DF3" w14:paraId="5ECD9DF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88D5F57" w14:textId="77777777" w:rsidR="00D72693" w:rsidRPr="00743DF3" w:rsidRDefault="00E251E1" w:rsidP="000D33A4">
            <w:pPr>
              <w:pStyle w:val="Tabellentext"/>
              <w:tabs>
                <w:tab w:val="left" w:pos="1110"/>
              </w:tabs>
            </w:pPr>
            <w:r>
              <w:t>17</w:t>
            </w:r>
            <w:r>
              <w:tab/>
            </w:r>
          </w:p>
        </w:tc>
        <w:tc>
          <w:tcPr>
            <w:tcW w:w="7857" w:type="dxa"/>
          </w:tcPr>
          <w:p w14:paraId="528F4EC4" w14:textId="77777777" w:rsidR="00D72693" w:rsidRPr="00743DF3" w:rsidRDefault="00E251E1"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4254F72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3170EF" w14:textId="77777777" w:rsidR="00D72693" w:rsidRPr="00743DF3" w:rsidRDefault="00E251E1" w:rsidP="000D33A4">
            <w:pPr>
              <w:pStyle w:val="Tabellentext"/>
              <w:tabs>
                <w:tab w:val="left" w:pos="1110"/>
              </w:tabs>
            </w:pPr>
            <w:r>
              <w:t>22</w:t>
            </w:r>
            <w:r>
              <w:tab/>
            </w:r>
          </w:p>
        </w:tc>
        <w:tc>
          <w:tcPr>
            <w:tcW w:w="7857" w:type="dxa"/>
          </w:tcPr>
          <w:p w14:paraId="30C64BC1" w14:textId="77777777" w:rsidR="00D72693" w:rsidRPr="00743DF3" w:rsidRDefault="00E251E1" w:rsidP="004A2346">
            <w:pPr>
              <w:pStyle w:val="Tabellentext"/>
            </w:pPr>
            <w:r>
              <w:t>Fallabschluss (interne Verlegung) bei Wechsel zwischen voll- und teilstationärer Behandlung</w:t>
            </w:r>
          </w:p>
        </w:tc>
      </w:tr>
      <w:tr w:rsidR="00D72693" w:rsidRPr="00743DF3" w14:paraId="33F74F0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9AEE1C" w14:textId="77777777" w:rsidR="00D72693" w:rsidRPr="00743DF3" w:rsidRDefault="00E251E1" w:rsidP="000D33A4">
            <w:pPr>
              <w:pStyle w:val="Tabellentext"/>
              <w:tabs>
                <w:tab w:val="left" w:pos="1110"/>
              </w:tabs>
            </w:pPr>
            <w:r>
              <w:t>25</w:t>
            </w:r>
            <w:r>
              <w:tab/>
            </w:r>
          </w:p>
        </w:tc>
        <w:tc>
          <w:tcPr>
            <w:tcW w:w="7857" w:type="dxa"/>
          </w:tcPr>
          <w:p w14:paraId="62AD7891" w14:textId="77777777" w:rsidR="00D72693" w:rsidRPr="00743DF3" w:rsidRDefault="00E251E1" w:rsidP="004A2346">
            <w:pPr>
              <w:pStyle w:val="Tabellentext"/>
            </w:pPr>
            <w:r>
              <w:t>Entlassung zum Jahresende bei Aufnahme im Vorjahr (für Zwecke der Abrechnung - PEPP, § 4 PEPPV 2013)</w:t>
            </w:r>
          </w:p>
        </w:tc>
      </w:tr>
    </w:tbl>
    <w:p w14:paraId="31A0BA02" w14:textId="77777777" w:rsidR="00E46E82" w:rsidRDefault="00E46E82">
      <w:pPr>
        <w:sectPr w:rsidR="00E46E82" w:rsidSect="00D72693">
          <w:headerReference w:type="even" r:id="rId197"/>
          <w:headerReference w:type="default" r:id="rId198"/>
          <w:footerReference w:type="even" r:id="rId199"/>
          <w:footerReference w:type="default" r:id="rId200"/>
          <w:headerReference w:type="first" r:id="rId201"/>
          <w:footerReference w:type="first" r:id="rId202"/>
          <w:pgSz w:w="11906" w:h="16838"/>
          <w:pgMar w:top="1134" w:right="1418" w:bottom="1134" w:left="1418" w:header="567" w:footer="737" w:gutter="0"/>
          <w:cols w:space="708"/>
          <w:docGrid w:linePitch="360"/>
        </w:sectPr>
      </w:pPr>
    </w:p>
    <w:p w14:paraId="7E0CA41B" w14:textId="77777777" w:rsidR="00D6289D" w:rsidRPr="00D6289D" w:rsidRDefault="00E251E1" w:rsidP="00D6289D">
      <w:pPr>
        <w:pStyle w:val="berschrift1ohneGliederung"/>
      </w:pPr>
      <w:bookmarkStart w:id="68" w:name="_Toc38893643"/>
      <w:r w:rsidRPr="00CB49A6">
        <w:lastRenderedPageBreak/>
        <w:t>Anhang</w:t>
      </w:r>
      <w:r>
        <w:t xml:space="preserve"> I</w:t>
      </w:r>
      <w:r>
        <w:t>I</w:t>
      </w:r>
      <w:r>
        <w:t>: Listen</w:t>
      </w:r>
      <w:bookmarkEnd w:id="68"/>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787A45FC"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4600A7A7" w14:textId="77777777" w:rsidR="00A36F56" w:rsidRPr="009E2B0C" w:rsidRDefault="00E251E1" w:rsidP="004A2346">
            <w:pPr>
              <w:pStyle w:val="Tabellenkopf"/>
            </w:pPr>
            <w:r w:rsidRPr="009913D0">
              <w:t>Listenname</w:t>
            </w:r>
          </w:p>
        </w:tc>
        <w:tc>
          <w:tcPr>
            <w:tcW w:w="1276" w:type="dxa"/>
          </w:tcPr>
          <w:p w14:paraId="222C97A6" w14:textId="77777777" w:rsidR="00A36F56" w:rsidRPr="009E2B0C" w:rsidRDefault="00E251E1" w:rsidP="004A2346">
            <w:pPr>
              <w:pStyle w:val="Tabellenkopf"/>
            </w:pPr>
            <w:r>
              <w:t>Typ</w:t>
            </w:r>
          </w:p>
        </w:tc>
        <w:tc>
          <w:tcPr>
            <w:tcW w:w="4253" w:type="dxa"/>
          </w:tcPr>
          <w:p w14:paraId="23C276F3" w14:textId="77777777" w:rsidR="00A36F56" w:rsidRPr="009E2B0C" w:rsidRDefault="00E251E1" w:rsidP="004A2346">
            <w:pPr>
              <w:pStyle w:val="Tabellenkopf"/>
            </w:pPr>
            <w:r>
              <w:t>Beschreibung</w:t>
            </w:r>
          </w:p>
        </w:tc>
        <w:tc>
          <w:tcPr>
            <w:tcW w:w="5421" w:type="dxa"/>
          </w:tcPr>
          <w:p w14:paraId="765A123B" w14:textId="77777777" w:rsidR="00A36F56" w:rsidRPr="009E2B0C" w:rsidRDefault="00E251E1" w:rsidP="004A2346">
            <w:pPr>
              <w:pStyle w:val="Tabellenkopf"/>
            </w:pPr>
            <w:r>
              <w:t>Werte</w:t>
            </w:r>
          </w:p>
        </w:tc>
      </w:tr>
      <w:tr w:rsidR="00A36F56" w:rsidRPr="00743DF3" w14:paraId="3B4D9B5F"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5DBCBC3" w14:textId="77777777" w:rsidR="00A36F56" w:rsidRPr="00743DF3" w:rsidRDefault="00E251E1" w:rsidP="004A2346">
            <w:pPr>
              <w:pStyle w:val="Tabellentext"/>
            </w:pPr>
            <w:r>
              <w:t>ICD_KEP_kniegelenksnah_Frakturen</w:t>
            </w:r>
          </w:p>
        </w:tc>
        <w:tc>
          <w:tcPr>
            <w:tcW w:w="1276" w:type="dxa"/>
          </w:tcPr>
          <w:p w14:paraId="5C24AB04" w14:textId="77777777" w:rsidR="00A36F56" w:rsidRPr="00743DF3" w:rsidRDefault="00E251E1" w:rsidP="004A2346">
            <w:pPr>
              <w:pStyle w:val="Tabellentext"/>
            </w:pPr>
            <w:r>
              <w:t>ICD</w:t>
            </w:r>
          </w:p>
        </w:tc>
        <w:tc>
          <w:tcPr>
            <w:tcW w:w="4253" w:type="dxa"/>
          </w:tcPr>
          <w:p w14:paraId="05C1949E" w14:textId="77777777" w:rsidR="00A36F56" w:rsidRPr="00743DF3" w:rsidRDefault="00E251E1" w:rsidP="004A2346">
            <w:pPr>
              <w:pStyle w:val="Tabellentext"/>
            </w:pPr>
            <w:r>
              <w:t>Ausschluss-Entlassungsdiagnosen für QI_54020 und QI_54021</w:t>
            </w:r>
          </w:p>
        </w:tc>
        <w:tc>
          <w:tcPr>
            <w:tcW w:w="5421" w:type="dxa"/>
          </w:tcPr>
          <w:p w14:paraId="6E6F34E8" w14:textId="77777777" w:rsidR="00A36F56" w:rsidRPr="008F64E3" w:rsidRDefault="00E251E1" w:rsidP="007B6F69">
            <w:pPr>
              <w:pStyle w:val="CodeOhneSilbentrennung"/>
              <w:rPr>
                <w:rStyle w:val="Code"/>
              </w:rPr>
            </w:pPr>
            <w:r>
              <w:rPr>
                <w:rStyle w:val="Code"/>
              </w:rPr>
              <w:t>S82.1%, S72.4%</w:t>
            </w:r>
          </w:p>
        </w:tc>
      </w:tr>
      <w:tr w:rsidR="00A36F56" w:rsidRPr="00743DF3" w14:paraId="4E5F230B"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B4E655A" w14:textId="77777777" w:rsidR="00A36F56" w:rsidRPr="00743DF3" w:rsidRDefault="00E251E1" w:rsidP="004A2346">
            <w:pPr>
              <w:pStyle w:val="Tabellentext"/>
            </w:pPr>
            <w:r>
              <w:t>ICD_KEP_Knochenfrak_nach_Einsetzen_Proth</w:t>
            </w:r>
          </w:p>
        </w:tc>
        <w:tc>
          <w:tcPr>
            <w:tcW w:w="1276" w:type="dxa"/>
          </w:tcPr>
          <w:p w14:paraId="7992FF5D" w14:textId="77777777" w:rsidR="00A36F56" w:rsidRPr="00743DF3" w:rsidRDefault="00E251E1" w:rsidP="004A2346">
            <w:pPr>
              <w:pStyle w:val="Tabellentext"/>
            </w:pPr>
            <w:r>
              <w:t>ICD</w:t>
            </w:r>
          </w:p>
        </w:tc>
        <w:tc>
          <w:tcPr>
            <w:tcW w:w="4253" w:type="dxa"/>
          </w:tcPr>
          <w:p w14:paraId="175B928A" w14:textId="77777777" w:rsidR="00A36F56" w:rsidRPr="00743DF3" w:rsidRDefault="00E251E1" w:rsidP="004A2346">
            <w:pPr>
              <w:pStyle w:val="Tabellentext"/>
            </w:pPr>
            <w:r>
              <w:t>Ausschluss-Entlassungsdiagnosen für QI_54020  und QI_54021</w:t>
            </w:r>
          </w:p>
        </w:tc>
        <w:tc>
          <w:tcPr>
            <w:tcW w:w="5421" w:type="dxa"/>
          </w:tcPr>
          <w:p w14:paraId="2F11866F" w14:textId="77777777" w:rsidR="00A36F56" w:rsidRPr="008F64E3" w:rsidRDefault="00E251E1" w:rsidP="007B6F69">
            <w:pPr>
              <w:pStyle w:val="CodeOhneSilbentrennung"/>
              <w:rPr>
                <w:rStyle w:val="Code"/>
              </w:rPr>
            </w:pPr>
            <w:r>
              <w:rPr>
                <w:rStyle w:val="Code"/>
              </w:rPr>
              <w:t>M96.6%</w:t>
            </w:r>
          </w:p>
        </w:tc>
      </w:tr>
      <w:tr w:rsidR="00A36F56" w:rsidRPr="00743DF3" w14:paraId="4308E1A5"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32D04B37" w14:textId="77777777" w:rsidR="00A36F56" w:rsidRPr="00743DF3" w:rsidRDefault="00E251E1" w:rsidP="004A2346">
            <w:pPr>
              <w:pStyle w:val="Tabellentext"/>
            </w:pPr>
            <w:r>
              <w:t>OPS_Metallentfernung</w:t>
            </w:r>
          </w:p>
        </w:tc>
        <w:tc>
          <w:tcPr>
            <w:tcW w:w="1276" w:type="dxa"/>
          </w:tcPr>
          <w:p w14:paraId="7BE25E3C" w14:textId="77777777" w:rsidR="00A36F56" w:rsidRPr="00743DF3" w:rsidRDefault="00E251E1" w:rsidP="004A2346">
            <w:pPr>
              <w:pStyle w:val="Tabellentext"/>
            </w:pPr>
            <w:r>
              <w:t>OPS</w:t>
            </w:r>
          </w:p>
        </w:tc>
        <w:tc>
          <w:tcPr>
            <w:tcW w:w="4253" w:type="dxa"/>
          </w:tcPr>
          <w:p w14:paraId="36461B29" w14:textId="77777777" w:rsidR="00A36F56" w:rsidRPr="00743DF3" w:rsidRDefault="00E251E1" w:rsidP="004A2346">
            <w:pPr>
              <w:pStyle w:val="Tabellentext"/>
            </w:pPr>
            <w:r>
              <w:t>Entfernung von Osteosynthesematerial</w:t>
            </w:r>
          </w:p>
        </w:tc>
        <w:tc>
          <w:tcPr>
            <w:tcW w:w="5421" w:type="dxa"/>
          </w:tcPr>
          <w:p w14:paraId="3A8CB502" w14:textId="77777777" w:rsidR="00A36F56" w:rsidRPr="008F64E3" w:rsidRDefault="00E251E1" w:rsidP="007B6F69">
            <w:pPr>
              <w:pStyle w:val="CodeOhneSilbentrennung"/>
              <w:rPr>
                <w:rStyle w:val="Code"/>
              </w:rPr>
            </w:pPr>
            <w:r>
              <w:rPr>
                <w:rStyle w:val="Code"/>
              </w:rPr>
              <w:t>5­787.0h%, 5­787.0j%, 5­787.0k%, 5­787.0m%, 5­787.0n%, 5­787.0p%, 5­787.0q%, 5­787.0r%, 5­787.1h%, 5­787.1j%, 5­787.1k%, 5­787.1m%, 5­787.1n%, 5­787.1p%, 5­787.1q%, 5­787.1r%, 5­787.2j%, 5­787.2k%, 5­787.2m%, 5­787.2n%,</w:t>
            </w:r>
            <w:r>
              <w:rPr>
                <w:rStyle w:val="Code"/>
              </w:rPr>
              <w:t xml:space="preserve"> 5­787.2p%, 5­787.2q%, 5­787.2r%, 5­787.3h%, 5­787.3j%, 5­787.3k%, 5­787.3m%, 5­787.3n%, 5­787.3p%, 5­787.3q%, 5­787.3r%, 5­787.4h%, 5­787.4j%, 5­787.4k%, 5­787.4m%, 5­787.4n%, 5­787.4p%, 5­787.4q%, 5­787.4r%, 5­787.5h%, 5­787.5j%, 5­787.5k%, 5­787.5m%, 5­</w:t>
            </w:r>
            <w:r>
              <w:rPr>
                <w:rStyle w:val="Code"/>
              </w:rPr>
              <w:t>787.5n%, 5­787.5p%, 5­787.5q%, 5­787.5r%, 5­787.6h%, 5­787.6j%, 5­787.6k%, 5­787.6m%, 5­787.6n%, 5­787.6p%, 5­787.6q%, 5­787.6r%, 5­787.7h%, 5­787.7j%, 5­787.7k%, 5­787.7m%, 5­787.7n%, 5­787.7p%, 5­787.7q%, 5­787.7r%, 5­787.8h%, 5­787.8j%, 5­787.8k%, 5­787</w:t>
            </w:r>
            <w:r>
              <w:rPr>
                <w:rStyle w:val="Code"/>
              </w:rPr>
              <w:t>.8m%, 5­787.8n%, 5­787.8p%, 5­787.8q%, 5­787.8r%, 5­787.9h%, 5­787.9j%, 5­787.9k%, 5­787.9m%, 5­787.9n%, 5­787.9p%, 5­787.9q%, 5­787.9r%, 5­787.ch%, 5­787.cj%, 5­787.ck%, 5­787.cm%, 5­787.cn%, 5­787.cp%, 5­787.cq%, 5­787.cr%, 5­787.eh%, 5­787.ej%, 5­787.ek</w:t>
            </w:r>
            <w:r>
              <w:rPr>
                <w:rStyle w:val="Code"/>
              </w:rPr>
              <w:t xml:space="preserve">%, 5­787.em%, 5­787.en%, 5­787.ep%, 5­787.eq%, 5­787.er%, 5­787.gh%, 5­787.gj%, 5­787.gk%, 5­787.gm%, 5­787.gn%, 5­787.gp%, 5­787.gq%, 5­787.gr%, 5­787.kg%, 5­787.kh%, 5­787.kj%, 5­787.kk%, 5­787.km%, 5­787.kn%, 5­787.kp%, 5­787.kq%, 5­787.kr%, 5­787.mh%, </w:t>
            </w:r>
            <w:r>
              <w:rPr>
                <w:rStyle w:val="Code"/>
              </w:rPr>
              <w:t xml:space="preserve">5­787.mj%, 5­787.mk%, 5­787.mm%, 5­787.mn%, 5­787.mp%, 5­787.mq%, 5­787.mr%, 5­787.nh%, 5­787.nj%, 5­787.nk%, 5­787.nm%, </w:t>
            </w:r>
            <w:r>
              <w:rPr>
                <w:rStyle w:val="Code"/>
              </w:rPr>
              <w:lastRenderedPageBreak/>
              <w:t>5­787.nn%, 5­787.np%, 5­787.nq%, 5­787.nr%, 5­787.xh%, 5­787.xj%, 5­787.xk%, 5­787.xm%, 5­787.xn%, 5­787.xp%, 5­787.xq%, 5­787.xr%</w:t>
            </w:r>
          </w:p>
        </w:tc>
      </w:tr>
    </w:tbl>
    <w:p w14:paraId="46C56190" w14:textId="77777777" w:rsidR="00E46E82" w:rsidRDefault="00E46E82">
      <w:pPr>
        <w:sectPr w:rsidR="00E46E82" w:rsidSect="00FB2C83">
          <w:headerReference w:type="even" r:id="rId203"/>
          <w:headerReference w:type="default" r:id="rId204"/>
          <w:footerReference w:type="even" r:id="rId205"/>
          <w:footerReference w:type="default" r:id="rId206"/>
          <w:headerReference w:type="first" r:id="rId207"/>
          <w:footerReference w:type="first" r:id="rId208"/>
          <w:pgSz w:w="16838" w:h="11906" w:orient="landscape"/>
          <w:pgMar w:top="1418" w:right="1134" w:bottom="1418" w:left="1134" w:header="567" w:footer="737" w:gutter="0"/>
          <w:cols w:space="708"/>
          <w:docGrid w:linePitch="360"/>
        </w:sectPr>
      </w:pPr>
    </w:p>
    <w:p w14:paraId="1D3CBD5D" w14:textId="77777777" w:rsidR="00AB192A" w:rsidRPr="00466442" w:rsidRDefault="00E251E1" w:rsidP="00466442">
      <w:pPr>
        <w:pStyle w:val="berschrift1ohneGliederung"/>
      </w:pPr>
      <w:bookmarkStart w:id="69" w:name="_Toc38893644"/>
      <w:r w:rsidRPr="00466442">
        <w:lastRenderedPageBreak/>
        <w:t>Anhang</w:t>
      </w:r>
      <w:r>
        <w:t xml:space="preserve"> I</w:t>
      </w:r>
      <w:r>
        <w:t>I</w:t>
      </w:r>
      <w:r>
        <w:t>I</w:t>
      </w:r>
      <w:r w:rsidRPr="00466442">
        <w:t xml:space="preserve">: </w:t>
      </w:r>
      <w:r>
        <w:t>Vorberechnungen</w:t>
      </w:r>
      <w:bookmarkEnd w:id="69"/>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70CA8E5F"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3E39496A" w14:textId="77777777" w:rsidR="00AB192A" w:rsidRPr="009E2B0C" w:rsidRDefault="00E251E1" w:rsidP="006855FA">
            <w:pPr>
              <w:pStyle w:val="Tabellenkopf"/>
            </w:pPr>
            <w:r>
              <w:t>Vorberechnung</w:t>
            </w:r>
          </w:p>
        </w:tc>
        <w:tc>
          <w:tcPr>
            <w:tcW w:w="1375" w:type="dxa"/>
          </w:tcPr>
          <w:p w14:paraId="36C23CED" w14:textId="77777777" w:rsidR="00AB192A" w:rsidRPr="009E2B0C" w:rsidRDefault="00E251E1" w:rsidP="006855FA">
            <w:pPr>
              <w:pStyle w:val="Tabellenkopf"/>
            </w:pPr>
            <w:r>
              <w:t>Dimension</w:t>
            </w:r>
          </w:p>
        </w:tc>
        <w:tc>
          <w:tcPr>
            <w:tcW w:w="5801" w:type="dxa"/>
          </w:tcPr>
          <w:p w14:paraId="54A82CA2" w14:textId="77777777" w:rsidR="00AB192A" w:rsidRPr="009E2B0C" w:rsidRDefault="00E251E1" w:rsidP="006855FA">
            <w:pPr>
              <w:pStyle w:val="Tabellenkopf"/>
            </w:pPr>
            <w:r>
              <w:t>Beschreibung</w:t>
            </w:r>
          </w:p>
        </w:tc>
        <w:tc>
          <w:tcPr>
            <w:tcW w:w="3588" w:type="dxa"/>
          </w:tcPr>
          <w:p w14:paraId="52C52934" w14:textId="77777777" w:rsidR="00AB192A" w:rsidRPr="009E2B0C" w:rsidRDefault="00E251E1" w:rsidP="006855FA">
            <w:pPr>
              <w:pStyle w:val="Tabellenkopf"/>
            </w:pPr>
            <w:r>
              <w:t>Wert</w:t>
            </w:r>
          </w:p>
        </w:tc>
      </w:tr>
      <w:tr w:rsidR="00AB192A" w:rsidRPr="00743DF3" w14:paraId="26E0FF54"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5C4D497" w14:textId="77777777" w:rsidR="00AB192A" w:rsidRPr="00743DF3" w:rsidRDefault="00E251E1" w:rsidP="00C559B2">
            <w:pPr>
              <w:pStyle w:val="Tabellentext"/>
            </w:pPr>
            <w:r>
              <w:t>Auswertungsjahr</w:t>
            </w:r>
          </w:p>
        </w:tc>
        <w:tc>
          <w:tcPr>
            <w:tcW w:w="1375" w:type="dxa"/>
          </w:tcPr>
          <w:p w14:paraId="0B1C64EC" w14:textId="77777777" w:rsidR="00AB192A" w:rsidRPr="00743DF3" w:rsidRDefault="00E251E1" w:rsidP="00C559B2">
            <w:pPr>
              <w:pStyle w:val="Tabellentext"/>
            </w:pPr>
            <w:r>
              <w:t>Gesamt</w:t>
            </w:r>
          </w:p>
        </w:tc>
        <w:tc>
          <w:tcPr>
            <w:tcW w:w="5801" w:type="dxa"/>
          </w:tcPr>
          <w:p w14:paraId="5B5870D3" w14:textId="77777777" w:rsidR="00AB192A" w:rsidRPr="00743DF3" w:rsidRDefault="00E251E1" w:rsidP="006855FA">
            <w:pPr>
              <w:pStyle w:val="Tabellentext"/>
            </w:pPr>
            <w:r>
              <w:t>Hilfsvariable zur Bestimmung des Jahres, dem ein Datensatz in der Auswertung zugeordnet wird. Dies dient der Abgrenzung der Datensätze des Vorjahres zum ausgewerteten Jahr.</w:t>
            </w:r>
          </w:p>
        </w:tc>
        <w:tc>
          <w:tcPr>
            <w:tcW w:w="3588" w:type="dxa"/>
          </w:tcPr>
          <w:p w14:paraId="6AED263E" w14:textId="77777777" w:rsidR="00AB192A" w:rsidRPr="00E0729E" w:rsidRDefault="00E251E1" w:rsidP="00C559B2">
            <w:pPr>
              <w:pStyle w:val="Tabellentext"/>
            </w:pPr>
            <w:r>
              <w:t>2019</w:t>
            </w:r>
          </w:p>
        </w:tc>
      </w:tr>
      <w:tr w:rsidR="00AB192A" w:rsidRPr="00743DF3" w14:paraId="52E9D7EA" w14:textId="77777777" w:rsidTr="00C559B2">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0AFF516" w14:textId="77777777" w:rsidR="00AB192A" w:rsidRPr="00743DF3" w:rsidRDefault="00E251E1" w:rsidP="00C559B2">
            <w:pPr>
              <w:pStyle w:val="Tabellentext"/>
            </w:pPr>
            <w:r>
              <w:t>Perc30KEPScore_verstorbene</w:t>
            </w:r>
          </w:p>
        </w:tc>
        <w:tc>
          <w:tcPr>
            <w:tcW w:w="1375" w:type="dxa"/>
          </w:tcPr>
          <w:p w14:paraId="195A0FFB" w14:textId="77777777" w:rsidR="00AB192A" w:rsidRPr="00743DF3" w:rsidRDefault="00E251E1" w:rsidP="00C559B2">
            <w:pPr>
              <w:pStyle w:val="Tabellentext"/>
            </w:pPr>
            <w:r>
              <w:t>Gesamt</w:t>
            </w:r>
          </w:p>
        </w:tc>
        <w:tc>
          <w:tcPr>
            <w:tcW w:w="5801" w:type="dxa"/>
          </w:tcPr>
          <w:p w14:paraId="2F23D27F" w14:textId="77777777" w:rsidR="00AB192A" w:rsidRPr="00743DF3" w:rsidRDefault="00E251E1" w:rsidP="006855FA">
            <w:pPr>
              <w:pStyle w:val="Tabellentext"/>
            </w:pPr>
            <w:r>
              <w:t>30. Perzentil der Risikoverteilung unter den verstorbenen Patientinnen und Patienten nach KEPScore_54127 auf Basis der Daten des aktuellen Erfassungsjahres.</w:t>
            </w:r>
          </w:p>
        </w:tc>
        <w:tc>
          <w:tcPr>
            <w:tcW w:w="3588" w:type="dxa"/>
          </w:tcPr>
          <w:p w14:paraId="0C4F2277" w14:textId="2DA92D33" w:rsidR="00AB192A" w:rsidRPr="00E0729E" w:rsidRDefault="00157B77" w:rsidP="00C559B2">
            <w:pPr>
              <w:pStyle w:val="Tabellentext"/>
            </w:pPr>
            <w:del w:id="70" w:author="IQTIG" w:date="2020-04-27T15:05:00Z">
              <w:r>
                <w:delText>x</w:delText>
              </w:r>
            </w:del>
            <w:ins w:id="71" w:author="IQTIG" w:date="2020-04-27T15:05:00Z">
              <w:r w:rsidR="00E251E1">
                <w:t>0,20130131</w:t>
              </w:r>
            </w:ins>
          </w:p>
        </w:tc>
      </w:tr>
    </w:tbl>
    <w:p w14:paraId="700D1E0C" w14:textId="77777777" w:rsidR="00E46E82" w:rsidRDefault="00E46E82">
      <w:pPr>
        <w:sectPr w:rsidR="00E46E82" w:rsidSect="00F06857">
          <w:headerReference w:type="even" r:id="rId209"/>
          <w:headerReference w:type="default" r:id="rId210"/>
          <w:footerReference w:type="even" r:id="rId211"/>
          <w:footerReference w:type="default" r:id="rId212"/>
          <w:headerReference w:type="first" r:id="rId213"/>
          <w:footerReference w:type="first" r:id="rId214"/>
          <w:pgSz w:w="16838" w:h="11906" w:orient="landscape" w:code="9"/>
          <w:pgMar w:top="1418" w:right="1134" w:bottom="1418" w:left="1134" w:header="567" w:footer="737" w:gutter="0"/>
          <w:cols w:space="708"/>
          <w:docGrid w:linePitch="360"/>
        </w:sectPr>
      </w:pPr>
    </w:p>
    <w:p w14:paraId="42469DBB" w14:textId="77777777" w:rsidR="00AB192A" w:rsidRPr="00466442" w:rsidRDefault="00E251E1" w:rsidP="008F6DCE">
      <w:pPr>
        <w:pStyle w:val="berschrift1ohneGliederung"/>
        <w:tabs>
          <w:tab w:val="left" w:pos="3544"/>
          <w:tab w:val="left" w:pos="5245"/>
        </w:tabs>
      </w:pPr>
      <w:bookmarkStart w:id="72" w:name="_Toc38893645"/>
      <w:r w:rsidRPr="00466442">
        <w:lastRenderedPageBreak/>
        <w:t>Anhang</w:t>
      </w:r>
      <w:r>
        <w:t xml:space="preserve"> I</w:t>
      </w:r>
      <w:r>
        <w:t>V</w:t>
      </w:r>
      <w:r w:rsidRPr="00466442">
        <w:t xml:space="preserve">: </w:t>
      </w:r>
      <w:r w:rsidRPr="00466442">
        <w:t>Funktionen</w:t>
      </w:r>
      <w:bookmarkEnd w:id="72"/>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796533B1"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A1DF403" w14:textId="77777777" w:rsidR="00AB192A" w:rsidRPr="009E2B0C" w:rsidRDefault="00E251E1" w:rsidP="006855FA">
            <w:pPr>
              <w:pStyle w:val="Tabellenkopf"/>
            </w:pPr>
            <w:r>
              <w:t>Funktion</w:t>
            </w:r>
          </w:p>
        </w:tc>
        <w:tc>
          <w:tcPr>
            <w:tcW w:w="949" w:type="dxa"/>
          </w:tcPr>
          <w:p w14:paraId="5A26F234" w14:textId="77777777" w:rsidR="00AB192A" w:rsidRPr="009E2B0C" w:rsidRDefault="00E251E1" w:rsidP="006855FA">
            <w:pPr>
              <w:pStyle w:val="Tabellenkopf"/>
            </w:pPr>
            <w:r>
              <w:t>FeldTyp</w:t>
            </w:r>
          </w:p>
        </w:tc>
        <w:tc>
          <w:tcPr>
            <w:tcW w:w="3828" w:type="dxa"/>
          </w:tcPr>
          <w:p w14:paraId="232689F0" w14:textId="77777777" w:rsidR="00AB192A" w:rsidRPr="009E2B0C" w:rsidRDefault="00E251E1" w:rsidP="006855FA">
            <w:pPr>
              <w:pStyle w:val="Tabellenkopf"/>
            </w:pPr>
            <w:r>
              <w:t>Beschreibung</w:t>
            </w:r>
          </w:p>
        </w:tc>
        <w:tc>
          <w:tcPr>
            <w:tcW w:w="5987" w:type="dxa"/>
          </w:tcPr>
          <w:p w14:paraId="188675E3" w14:textId="77777777" w:rsidR="00AB192A" w:rsidRPr="009E2B0C" w:rsidRDefault="00E251E1" w:rsidP="006855FA">
            <w:pPr>
              <w:pStyle w:val="Tabellenkopf"/>
            </w:pPr>
            <w:r>
              <w:t>Script</w:t>
            </w:r>
          </w:p>
        </w:tc>
      </w:tr>
      <w:tr w:rsidR="004F23F4" w:rsidRPr="00743DF3" w14:paraId="2EC01C6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A7D1047" w14:textId="77777777" w:rsidR="004F23F4" w:rsidRPr="00743DF3" w:rsidRDefault="00E251E1" w:rsidP="004F23F4">
            <w:pPr>
              <w:pStyle w:val="Tabellentext"/>
            </w:pPr>
            <w:r>
              <w:t>fn_IstErsteOP</w:t>
            </w:r>
          </w:p>
        </w:tc>
        <w:tc>
          <w:tcPr>
            <w:tcW w:w="949" w:type="dxa"/>
          </w:tcPr>
          <w:p w14:paraId="6AE63ABF" w14:textId="77777777" w:rsidR="00BA7A20" w:rsidRPr="00743DF3" w:rsidRDefault="00E251E1" w:rsidP="00506ECF">
            <w:pPr>
              <w:pStyle w:val="Tabellentext"/>
            </w:pPr>
            <w:r>
              <w:t>boolean</w:t>
            </w:r>
          </w:p>
        </w:tc>
        <w:tc>
          <w:tcPr>
            <w:tcW w:w="3828" w:type="dxa"/>
          </w:tcPr>
          <w:p w14:paraId="1D68B21E" w14:textId="77777777" w:rsidR="004F23F4" w:rsidRPr="00743DF3" w:rsidRDefault="00E251E1" w:rsidP="004F23F4">
            <w:pPr>
              <w:pStyle w:val="Tabellentext"/>
            </w:pPr>
            <w:r>
              <w:t>OP ist die erste OP</w:t>
            </w:r>
          </w:p>
        </w:tc>
        <w:tc>
          <w:tcPr>
            <w:tcW w:w="5987" w:type="dxa"/>
          </w:tcPr>
          <w:p w14:paraId="5485DEC5" w14:textId="77777777" w:rsidR="004F23F4" w:rsidRPr="004F23F4" w:rsidRDefault="00E251E1" w:rsidP="004F23F4">
            <w:pPr>
              <w:pStyle w:val="CodeOhneSilbentrennung"/>
            </w:pPr>
            <w:r>
              <w:t>fn_Poopvwdauer_LfdNrEingriff %==% (maximum(fn_Poopvwdauer_LfdNrEingriff) %group_by% TDS_B)</w:t>
            </w:r>
          </w:p>
        </w:tc>
      </w:tr>
      <w:tr w:rsidR="004F23F4" w:rsidRPr="00743DF3" w14:paraId="106B929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B0EB0C1" w14:textId="77777777" w:rsidR="004F23F4" w:rsidRPr="00743DF3" w:rsidRDefault="00E251E1" w:rsidP="004F23F4">
            <w:pPr>
              <w:pStyle w:val="Tabellentext"/>
            </w:pPr>
            <w:r>
              <w:t>fn_KellgrenLawrenceKnie</w:t>
            </w:r>
          </w:p>
        </w:tc>
        <w:tc>
          <w:tcPr>
            <w:tcW w:w="949" w:type="dxa"/>
          </w:tcPr>
          <w:p w14:paraId="1D9F8FF7" w14:textId="77777777" w:rsidR="00BA7A20" w:rsidRPr="00743DF3" w:rsidRDefault="00E251E1" w:rsidP="00506ECF">
            <w:pPr>
              <w:pStyle w:val="Tabellentext"/>
            </w:pPr>
            <w:r>
              <w:t>integer</w:t>
            </w:r>
          </w:p>
        </w:tc>
        <w:tc>
          <w:tcPr>
            <w:tcW w:w="3828" w:type="dxa"/>
          </w:tcPr>
          <w:p w14:paraId="0D62C4E2" w14:textId="77777777" w:rsidR="004F23F4" w:rsidRPr="00743DF3" w:rsidRDefault="00E251E1" w:rsidP="004F23F4">
            <w:pPr>
              <w:pStyle w:val="Tabellentext"/>
            </w:pPr>
            <w:r>
              <w:t>Modifizierter Arthrose-Score des Knies nach Kellgren-Lawrence</w:t>
            </w:r>
          </w:p>
        </w:tc>
        <w:tc>
          <w:tcPr>
            <w:tcW w:w="5987" w:type="dxa"/>
          </w:tcPr>
          <w:p w14:paraId="2127D6E3" w14:textId="77777777" w:rsidR="004F23F4" w:rsidRPr="004F23F4" w:rsidRDefault="00E251E1" w:rsidP="004F23F4">
            <w:pPr>
              <w:pStyle w:val="CodeOhneSilbentrennung"/>
            </w:pPr>
            <w:r>
              <w:t>OSTEOPHYTENK + GELENKSPALTK + SKLEROSEK + DEFORMK</w:t>
            </w:r>
          </w:p>
        </w:tc>
      </w:tr>
      <w:tr w:rsidR="004F23F4" w:rsidRPr="00743DF3" w14:paraId="5EDAF76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9E27ED3" w14:textId="77777777" w:rsidR="004F23F4" w:rsidRPr="00743DF3" w:rsidRDefault="00E251E1" w:rsidP="004F23F4">
            <w:pPr>
              <w:pStyle w:val="Tabellentext"/>
            </w:pPr>
            <w:r>
              <w:t>fn_KEPScore_54028</w:t>
            </w:r>
          </w:p>
        </w:tc>
        <w:tc>
          <w:tcPr>
            <w:tcW w:w="949" w:type="dxa"/>
          </w:tcPr>
          <w:p w14:paraId="51281654" w14:textId="77777777" w:rsidR="00BA7A20" w:rsidRPr="00743DF3" w:rsidRDefault="00E251E1" w:rsidP="00506ECF">
            <w:pPr>
              <w:pStyle w:val="Tabellentext"/>
            </w:pPr>
            <w:r>
              <w:t>float</w:t>
            </w:r>
          </w:p>
        </w:tc>
        <w:tc>
          <w:tcPr>
            <w:tcW w:w="3828" w:type="dxa"/>
          </w:tcPr>
          <w:p w14:paraId="09ED7EC4" w14:textId="4E37D664" w:rsidR="004F23F4" w:rsidRPr="00743DF3" w:rsidRDefault="00E251E1" w:rsidP="004F23F4">
            <w:pPr>
              <w:pStyle w:val="Tabellentext"/>
            </w:pPr>
            <w:r>
              <w:t xml:space="preserve">Score zur logistischen Regression - </w:t>
            </w:r>
            <w:del w:id="73" w:author="IQTIG" w:date="2020-04-27T15:05:00Z">
              <w:r w:rsidR="00157B77">
                <w:delText>QI-</w:delText>
              </w:r>
            </w:del>
            <w:r>
              <w:t>ID 54028</w:t>
            </w:r>
          </w:p>
        </w:tc>
        <w:tc>
          <w:tcPr>
            <w:tcW w:w="5987" w:type="dxa"/>
          </w:tcPr>
          <w:p w14:paraId="7724EE68" w14:textId="77777777" w:rsidR="004F23F4" w:rsidRPr="004F23F4" w:rsidRDefault="00E251E1" w:rsidP="004F23F4">
            <w:pPr>
              <w:pStyle w:val="CodeOhneSilbentrennung"/>
            </w:pPr>
            <w:r>
              <w:t xml:space="preserve"># Funktion fn_KEPSCore_54028 </w:t>
            </w:r>
            <w:r>
              <w:br/>
              <w:t xml:space="preserve"> </w:t>
            </w:r>
            <w:r>
              <w:br/>
              <w:t xml:space="preserve"># definiere Summationsvariable log_odds </w:t>
            </w:r>
            <w:r>
              <w:br/>
              <w:t xml:space="preserve">log_odds &lt;- 0 </w:t>
            </w:r>
            <w:r>
              <w:br/>
              <w:t xml:space="preserve"> </w:t>
            </w:r>
            <w:r>
              <w:br/>
              <w:t xml:space="preserve"># Konstante </w:t>
            </w:r>
            <w:r>
              <w:br/>
              <w:t>log_odds &lt;- log_odds + (1) * -﻿7.</w:t>
            </w:r>
            <w:r>
              <w:t xml:space="preserve">359247121673964 </w:t>
            </w:r>
            <w:r>
              <w:br/>
              <w:t xml:space="preserve"> </w:t>
            </w:r>
            <w:r>
              <w:br/>
              <w:t xml:space="preserve"># Altersrisiko pro Jahr Abweichung vom Durchschnittsalter (68 Jahre) - gedeckelt bei 58 Jahren </w:t>
            </w:r>
            <w:r>
              <w:br/>
              <w:t xml:space="preserve">log_odds &lt;- log_odds + ((pmax(alter,58) - 68)) * 0.049065941507690 </w:t>
            </w:r>
            <w:r>
              <w:br/>
              <w:t xml:space="preserve"> </w:t>
            </w:r>
            <w:r>
              <w:br/>
              <w:t># Art des Eingriffs - Reimplantation im Rahmen eines einzeitigen Wechse</w:t>
            </w:r>
            <w:r>
              <w:t xml:space="preserve">ls </w:t>
            </w:r>
            <w:r>
              <w:br/>
              <w:t xml:space="preserve">log_odds &lt;- log_odds + (ARTEINGRIFFKNIE %==% 2) * 0.678534139467164 </w:t>
            </w:r>
            <w:r>
              <w:br/>
              <w:t xml:space="preserve"> </w:t>
            </w:r>
            <w:r>
              <w:br/>
              <w:t xml:space="preserve"># Art des Eingriffs - Reimplantation im Rahmen eines zweizeitigen Wechsels </w:t>
            </w:r>
            <w:r>
              <w:br/>
              <w:t xml:space="preserve">log_odds &lt;- log_odds + (ARTEINGRIFFKNIE %==% 3) * 1.042798879307567 </w:t>
            </w:r>
            <w:r>
              <w:br/>
              <w:t xml:space="preserve"> </w:t>
            </w:r>
            <w:r>
              <w:br/>
              <w:t># Implantation einer unikondylären</w:t>
            </w:r>
            <w:r>
              <w:t xml:space="preserve"> Schlittenprothese </w:t>
            </w:r>
            <w:r>
              <w:br/>
              <w:t xml:space="preserve">log_odds &lt;- log_odds + (KNIESCHLITTEN %==% 1) * -﻿1.229854371153876 </w:t>
            </w:r>
            <w:r>
              <w:br/>
              <w:t xml:space="preserve"> </w:t>
            </w:r>
            <w:r>
              <w:br/>
              <w:t xml:space="preserve"># Gehhilfen (bei Aufnahme) - Rollator/Gehbock </w:t>
            </w:r>
            <w:r>
              <w:br/>
              <w:t xml:space="preserve">log_odds &lt;- log_odds + (GEHHILFEN %==% 2) * </w:t>
            </w:r>
            <w:r>
              <w:lastRenderedPageBreak/>
              <w:t xml:space="preserve">1.324561620469886 </w:t>
            </w:r>
            <w:r>
              <w:br/>
              <w:t xml:space="preserve"> </w:t>
            </w:r>
            <w:r>
              <w:br/>
              <w:t># Gehstrecke (bei Aufnahme) - Gehen am Stück bis 500m</w:t>
            </w:r>
            <w:r>
              <w:t xml:space="preserve"> möglich </w:t>
            </w:r>
            <w:r>
              <w:br/>
              <w:t xml:space="preserve">log_odds &lt;- log_odds + (GEHSTRECKE %==% 2) * 0.248391197805110 </w:t>
            </w:r>
            <w:r>
              <w:br/>
              <w:t xml:space="preserve"> </w:t>
            </w:r>
            <w:r>
              <w:br/>
              <w:t xml:space="preserve"># Gehstrecke (bei Aufnahme) - Auf der Stationsebene mobil </w:t>
            </w:r>
            <w:r>
              <w:br/>
              <w:t xml:space="preserve">log_odds &lt;- log_odds + (GEHSTRECKE %==% 3) * 0.636465088809621 </w:t>
            </w:r>
            <w:r>
              <w:br/>
              <w:t xml:space="preserve"> </w:t>
            </w:r>
            <w:r>
              <w:br/>
              <w:t xml:space="preserve"># ASA-Klassifikation 2 </w:t>
            </w:r>
            <w:r>
              <w:br/>
              <w:t>log_odds &lt;- log_odds + (ASA %==</w:t>
            </w:r>
            <w:r>
              <w:t xml:space="preserve">% 2) * 0.828318578006633 </w:t>
            </w:r>
            <w:r>
              <w:br/>
              <w:t xml:space="preserve"> </w:t>
            </w:r>
            <w:r>
              <w:br/>
              <w:t xml:space="preserve"># ASA-Klassifikation 3 </w:t>
            </w:r>
            <w:r>
              <w:br/>
              <w:t xml:space="preserve">log_odds &lt;- log_odds + (ASA %==% 3) * 1.640742417978649 </w:t>
            </w:r>
            <w:r>
              <w:br/>
              <w:t xml:space="preserve"> </w:t>
            </w:r>
            <w:r>
              <w:br/>
              <w:t xml:space="preserve"># ASA-Klassifikation 4 oder 5 </w:t>
            </w:r>
            <w:r>
              <w:br/>
              <w:t xml:space="preserve">log_odds &lt;- log_odds + (ASA %in% c(4,5)) * 2.612519548772024 </w:t>
            </w:r>
            <w:r>
              <w:br/>
              <w:t xml:space="preserve"> </w:t>
            </w:r>
            <w:r>
              <w:br/>
              <w:t># Präoperative Wundkontaminationsklassifikation na</w:t>
            </w:r>
            <w:r>
              <w:t xml:space="preserve">ch CDC 2 </w:t>
            </w:r>
            <w:r>
              <w:br/>
              <w:t xml:space="preserve">log_odds &lt;- log_odds + (PRAEOPCDC %==% 2) * 0.067607996109167 </w:t>
            </w:r>
            <w:r>
              <w:br/>
              <w:t xml:space="preserve"> </w:t>
            </w:r>
            <w:r>
              <w:br/>
              <w:t xml:space="preserve"># Präoperative Wundkontaminationsklassifikation nach CDC 3 oder 4 </w:t>
            </w:r>
            <w:r>
              <w:br/>
              <w:t xml:space="preserve">log_odds &lt;- log_odds + (PRAEOPCDC %in% c(3,4)) * 0.790090243638743 </w:t>
            </w:r>
            <w:r>
              <w:br/>
              <w:t xml:space="preserve"> </w:t>
            </w:r>
            <w:r>
              <w:br/>
              <w:t># Positive Entzündungszeichen im Labor vor P</w:t>
            </w:r>
            <w:r>
              <w:t xml:space="preserve">rothesenexplantation </w:t>
            </w:r>
            <w:r>
              <w:br/>
              <w:t xml:space="preserve">log_odds &lt;- log_odds + (ENTZZEICHEN %==% 1) * 0.307505166334384 </w:t>
            </w:r>
            <w:r>
              <w:br/>
              <w:t xml:space="preserve"> </w:t>
            </w:r>
            <w:r>
              <w:br/>
              <w:t xml:space="preserve"># Periprothetische Fraktur </w:t>
            </w:r>
            <w:r>
              <w:br/>
              <w:t xml:space="preserve">log_odds &lt;- log_odds + (PERIFRAKTUR %==% 1) * 1.433347351724102 </w:t>
            </w:r>
            <w:r>
              <w:br/>
            </w:r>
            <w:r>
              <w:lastRenderedPageBreak/>
              <w:t xml:space="preserve"> </w:t>
            </w:r>
            <w:r>
              <w:br/>
              <w:t xml:space="preserve"># Berechnung des Risikos aus der Summationsvariable log_odds </w:t>
            </w:r>
            <w:r>
              <w:br/>
              <w:t>plogis(log</w:t>
            </w:r>
            <w:r>
              <w:t>_odds) * 100</w:t>
            </w:r>
          </w:p>
        </w:tc>
      </w:tr>
      <w:tr w:rsidR="004F23F4" w:rsidRPr="00743DF3" w14:paraId="66641DF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15117C9" w14:textId="77777777" w:rsidR="004F23F4" w:rsidRPr="00743DF3" w:rsidRDefault="00E251E1" w:rsidP="004F23F4">
            <w:pPr>
              <w:pStyle w:val="Tabellentext"/>
            </w:pPr>
            <w:r>
              <w:lastRenderedPageBreak/>
              <w:t>fn_KEPScore_54127</w:t>
            </w:r>
          </w:p>
        </w:tc>
        <w:tc>
          <w:tcPr>
            <w:tcW w:w="949" w:type="dxa"/>
          </w:tcPr>
          <w:p w14:paraId="6F0A41CC" w14:textId="77777777" w:rsidR="00BA7A20" w:rsidRPr="00743DF3" w:rsidRDefault="00E251E1" w:rsidP="00506ECF">
            <w:pPr>
              <w:pStyle w:val="Tabellentext"/>
            </w:pPr>
            <w:r>
              <w:t>float</w:t>
            </w:r>
          </w:p>
        </w:tc>
        <w:tc>
          <w:tcPr>
            <w:tcW w:w="3828" w:type="dxa"/>
          </w:tcPr>
          <w:p w14:paraId="778B2FC2" w14:textId="4F28A480" w:rsidR="004F23F4" w:rsidRPr="00743DF3" w:rsidRDefault="00E251E1" w:rsidP="004F23F4">
            <w:pPr>
              <w:pStyle w:val="Tabellentext"/>
            </w:pPr>
            <w:r>
              <w:t xml:space="preserve">Score zur logistischen Regression - </w:t>
            </w:r>
            <w:del w:id="74" w:author="IQTIG" w:date="2020-04-27T15:05:00Z">
              <w:r w:rsidR="00157B77">
                <w:delText>QI-</w:delText>
              </w:r>
            </w:del>
            <w:r>
              <w:t>ID 54127</w:t>
            </w:r>
          </w:p>
        </w:tc>
        <w:tc>
          <w:tcPr>
            <w:tcW w:w="5987" w:type="dxa"/>
          </w:tcPr>
          <w:p w14:paraId="31B42109" w14:textId="77777777" w:rsidR="004F23F4" w:rsidRPr="004F23F4" w:rsidRDefault="00E251E1" w:rsidP="004F23F4">
            <w:pPr>
              <w:pStyle w:val="CodeOhneSilbentrennung"/>
            </w:pPr>
            <w:r>
              <w:t xml:space="preserve"># Funktion fn_KEPScore_54127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-﻿8.142402153890258 </w:t>
            </w:r>
            <w:r>
              <w:br/>
              <w:t xml:space="preserve"> </w:t>
            </w:r>
            <w:r>
              <w:br/>
              <w:t># Altersrisiko pro</w:t>
            </w:r>
            <w:r>
              <w:t xml:space="preserve"> Jahr Abweichung vom Durchschnittsalter (68 Jahre) - Linear zwischen 50 und 100 Jahre. </w:t>
            </w:r>
            <w:r>
              <w:br/>
              <w:t xml:space="preserve">log_odds &lt;- log_odds + ((pmin(pmax(alter, 50), 100) - 68)) * 0.097113186121225 </w:t>
            </w:r>
            <w:r>
              <w:br/>
              <w:t xml:space="preserve"> </w:t>
            </w:r>
            <w:r>
              <w:br/>
              <w:t xml:space="preserve"># Geschlecht - männlich </w:t>
            </w:r>
            <w:r>
              <w:br/>
              <w:t>log_odds &lt;- log_odds + (ifelse(GESCHLECHT == 1L, 1, ifelse(GE</w:t>
            </w:r>
            <w:r>
              <w:t xml:space="preserve">SCHLECHT == 8L, 0.5, 0))) * 0.425122639570849 </w:t>
            </w:r>
            <w:r>
              <w:br/>
              <w:t xml:space="preserve"> </w:t>
            </w:r>
            <w:r>
              <w:br/>
              <w:t xml:space="preserve"># Gehhilfen (bei Aufnahme) - Rollator/Gehbock </w:t>
            </w:r>
            <w:r>
              <w:br/>
              <w:t xml:space="preserve">log_odds &lt;- log_odds + (GEHHILFEN %==% 2) * 0.911624327482502 </w:t>
            </w:r>
            <w:r>
              <w:br/>
              <w:t xml:space="preserve"> </w:t>
            </w:r>
            <w:r>
              <w:br/>
              <w:t xml:space="preserve"># Gehhilfen (bei Aufnahme) - Rollstuhl </w:t>
            </w:r>
            <w:r>
              <w:br/>
              <w:t>log_odds &lt;- log_odds + (GEHHILFEN %==% 3) * 0.684840811</w:t>
            </w:r>
            <w:r>
              <w:t xml:space="preserve">023008 </w:t>
            </w:r>
            <w:r>
              <w:br/>
              <w:t xml:space="preserve"> </w:t>
            </w:r>
            <w:r>
              <w:br/>
              <w:t xml:space="preserve"># Gehhilfen (bei Aufnahme) - bettlägerig </w:t>
            </w:r>
            <w:r>
              <w:br/>
              <w:t xml:space="preserve">log_odds &lt;- log_odds + (GEHHILFEN %==% 4) * 0.830646472112143 </w:t>
            </w:r>
            <w:r>
              <w:br/>
              <w:t xml:space="preserve"> </w:t>
            </w:r>
            <w:r>
              <w:br/>
              <w:t xml:space="preserve"># Gehstrecke (bei Aufnahme) - auf der Stationsebene mobil </w:t>
            </w:r>
            <w:r>
              <w:br/>
              <w:t xml:space="preserve">log_odds &lt;- log_odds + (GEHSTRECKE %==% 3) * 0.617808137387098 </w:t>
            </w:r>
            <w:r>
              <w:br/>
              <w:t xml:space="preserve"> </w:t>
            </w:r>
            <w:r>
              <w:br/>
              <w:t># Gehstrecke (</w:t>
            </w:r>
            <w:r>
              <w:t xml:space="preserve">bei Aufnahme) - im zimmer mobil </w:t>
            </w:r>
            <w:r>
              <w:br/>
            </w:r>
            <w:r>
              <w:lastRenderedPageBreak/>
              <w:t xml:space="preserve">log_odds &lt;- log_odds + (GEHSTRECKE %==% 4) * 1.213135149745974 </w:t>
            </w:r>
            <w:r>
              <w:br/>
              <w:t xml:space="preserve"> </w:t>
            </w:r>
            <w:r>
              <w:br/>
              <w:t xml:space="preserve"># Gehstrecke (bei Aufnahme) - immobil </w:t>
            </w:r>
            <w:r>
              <w:br/>
              <w:t xml:space="preserve">log_odds &lt;- log_odds + (GEHSTRECKE %==% 5) * 1.208099436364606 </w:t>
            </w:r>
            <w:r>
              <w:br/>
              <w:t xml:space="preserve"> </w:t>
            </w:r>
            <w:r>
              <w:br/>
              <w:t xml:space="preserve"># ASA-Klassifikation 4 oder 5 </w:t>
            </w:r>
            <w:r>
              <w:br/>
              <w:t xml:space="preserve">log_odds &lt;- log_odds </w:t>
            </w:r>
            <w:r>
              <w:t xml:space="preserve">+ (ASA %in% c(4,5)) * 2.123590000488696 </w:t>
            </w:r>
            <w:r>
              <w:br/>
              <w:t xml:space="preserve"> </w:t>
            </w:r>
            <w:r>
              <w:br/>
              <w:t xml:space="preserve"># Art des Eingriffs - Reimplantation im Rahmen eines einzeitigen Wechsels </w:t>
            </w:r>
            <w:r>
              <w:br/>
              <w:t xml:space="preserve">log_odds &lt;- log_odds + (ARTEINGRIFFKNIE %==% 2) * 0.248700519148476 </w:t>
            </w:r>
            <w:r>
              <w:br/>
              <w:t xml:space="preserve"> </w:t>
            </w:r>
            <w:r>
              <w:br/>
              <w:t># Art des Eingriffs - Reimplantation im Rahmen eines zweizeitigen W</w:t>
            </w:r>
            <w:r>
              <w:t xml:space="preserve">echsels </w:t>
            </w:r>
            <w:r>
              <w:br/>
              <w:t xml:space="preserve">log_odds &lt;- log_odds + (ARTEINGRIFFKNIE %==% 3) * 0.578747788238679 </w:t>
            </w:r>
            <w:r>
              <w:br/>
              <w:t xml:space="preserve"> </w:t>
            </w:r>
            <w:r>
              <w:br/>
              <w:t xml:space="preserve"># Implantation einer unikondylären Schlittenprothese </w:t>
            </w:r>
            <w:r>
              <w:br/>
              <w:t xml:space="preserve">log_odds &lt;- log_odds + (KNIESCHLITTEN %==% 1) * -﻿1.605311003245269 </w:t>
            </w:r>
            <w:r>
              <w:br/>
              <w:t xml:space="preserve"> </w:t>
            </w:r>
            <w:r>
              <w:br/>
              <w:t xml:space="preserve"># Periprothetische Fraktur </w:t>
            </w:r>
            <w:r>
              <w:br/>
              <w:t xml:space="preserve">log_odds &lt;- log_odds + </w:t>
            </w:r>
            <w:r>
              <w:t xml:space="preserve">(PERIFRAKTUR %==% 1) * 1.349254950176434 </w:t>
            </w:r>
            <w:r>
              <w:br/>
              <w:t xml:space="preserve"> </w:t>
            </w:r>
            <w:r>
              <w:br/>
              <w:t xml:space="preserve"># Berechnung des Risikos aus der Summationsvariable log_odds </w:t>
            </w:r>
            <w:r>
              <w:br/>
              <w:t>plogis(log_odds) * 100</w:t>
            </w:r>
          </w:p>
        </w:tc>
      </w:tr>
      <w:tr w:rsidR="004F23F4" w:rsidRPr="00743DF3" w14:paraId="19CDCFA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9DED324" w14:textId="77777777" w:rsidR="004F23F4" w:rsidRPr="00743DF3" w:rsidRDefault="00E251E1" w:rsidP="004F23F4">
            <w:pPr>
              <w:pStyle w:val="Tabellentext"/>
            </w:pPr>
            <w:r>
              <w:lastRenderedPageBreak/>
              <w:t>fn_KEPScore_54127_ErsterEingriff</w:t>
            </w:r>
          </w:p>
        </w:tc>
        <w:tc>
          <w:tcPr>
            <w:tcW w:w="949" w:type="dxa"/>
          </w:tcPr>
          <w:p w14:paraId="6456E551" w14:textId="77777777" w:rsidR="00BA7A20" w:rsidRPr="00743DF3" w:rsidRDefault="00E251E1" w:rsidP="00506ECF">
            <w:pPr>
              <w:pStyle w:val="Tabellentext"/>
            </w:pPr>
            <w:r>
              <w:t>float</w:t>
            </w:r>
          </w:p>
        </w:tc>
        <w:tc>
          <w:tcPr>
            <w:tcW w:w="3828" w:type="dxa"/>
          </w:tcPr>
          <w:p w14:paraId="74A83B13" w14:textId="77777777" w:rsidR="004F23F4" w:rsidRPr="00743DF3" w:rsidRDefault="00E251E1" w:rsidP="004F23F4">
            <w:pPr>
              <w:pStyle w:val="Tabellentext"/>
            </w:pPr>
            <w:r>
              <w:t>Berechnet den logistischen KEPScore_54127 für den ersten Eingriff</w:t>
            </w:r>
          </w:p>
        </w:tc>
        <w:tc>
          <w:tcPr>
            <w:tcW w:w="5987" w:type="dxa"/>
          </w:tcPr>
          <w:p w14:paraId="74EF4242" w14:textId="77777777" w:rsidR="004F23F4" w:rsidRPr="004F23F4" w:rsidRDefault="00E251E1" w:rsidP="004F23F4">
            <w:pPr>
              <w:pStyle w:val="CodeOhneSilbentrennung"/>
            </w:pPr>
            <w:r>
              <w:t>minimum(fn_KEPScore_54127_ErsterEingriff_Value) %group_by% TDS_B</w:t>
            </w:r>
          </w:p>
        </w:tc>
      </w:tr>
      <w:tr w:rsidR="004F23F4" w:rsidRPr="00743DF3" w14:paraId="4A82911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7A3B58D" w14:textId="77777777" w:rsidR="004F23F4" w:rsidRPr="00743DF3" w:rsidRDefault="00E251E1" w:rsidP="004F23F4">
            <w:pPr>
              <w:pStyle w:val="Tabellentext"/>
            </w:pPr>
            <w:r>
              <w:t>fn_KEPScore_54127_ErsterEingriff_Value</w:t>
            </w:r>
          </w:p>
        </w:tc>
        <w:tc>
          <w:tcPr>
            <w:tcW w:w="949" w:type="dxa"/>
          </w:tcPr>
          <w:p w14:paraId="2E789613" w14:textId="77777777" w:rsidR="00BA7A20" w:rsidRPr="00743DF3" w:rsidRDefault="00E251E1" w:rsidP="00506ECF">
            <w:pPr>
              <w:pStyle w:val="Tabellentext"/>
            </w:pPr>
            <w:r>
              <w:t>float</w:t>
            </w:r>
          </w:p>
        </w:tc>
        <w:tc>
          <w:tcPr>
            <w:tcW w:w="3828" w:type="dxa"/>
          </w:tcPr>
          <w:p w14:paraId="6322250D" w14:textId="77777777" w:rsidR="004F23F4" w:rsidRPr="00743DF3" w:rsidRDefault="00E251E1" w:rsidP="004F23F4">
            <w:pPr>
              <w:pStyle w:val="Tabellentext"/>
            </w:pPr>
            <w:r>
              <w:t>Berechnet den logistischen KEPScore_54127 für den ersten Eingriff</w:t>
            </w:r>
          </w:p>
        </w:tc>
        <w:tc>
          <w:tcPr>
            <w:tcW w:w="5987" w:type="dxa"/>
          </w:tcPr>
          <w:p w14:paraId="2FF44EDF" w14:textId="77777777" w:rsidR="004F23F4" w:rsidRPr="004F23F4" w:rsidRDefault="00E251E1" w:rsidP="004F23F4">
            <w:pPr>
              <w:pStyle w:val="CodeOhneSilbentrennung"/>
            </w:pPr>
            <w:r>
              <w:t xml:space="preserve">ifelse( </w:t>
            </w:r>
            <w:r>
              <w:br/>
              <w:t xml:space="preserve"> fn_IstErsteOP,  </w:t>
            </w:r>
            <w:r>
              <w:br/>
              <w:t xml:space="preserve"> fn_KEPScore_54127, NA_real_ </w:t>
            </w:r>
            <w:r>
              <w:br/>
              <w:t>)</w:t>
            </w:r>
          </w:p>
        </w:tc>
      </w:tr>
      <w:tr w:rsidR="004F23F4" w:rsidRPr="00743DF3" w14:paraId="183B6EF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E05BFAF" w14:textId="77777777" w:rsidR="004F23F4" w:rsidRPr="00743DF3" w:rsidRDefault="00E251E1" w:rsidP="004F23F4">
            <w:pPr>
              <w:pStyle w:val="Tabellentext"/>
            </w:pPr>
            <w:r>
              <w:lastRenderedPageBreak/>
              <w:t>fn_Poopvwdauer_LfdN</w:t>
            </w:r>
            <w:r>
              <w:t>rEingriff</w:t>
            </w:r>
          </w:p>
        </w:tc>
        <w:tc>
          <w:tcPr>
            <w:tcW w:w="949" w:type="dxa"/>
          </w:tcPr>
          <w:p w14:paraId="0D974E41" w14:textId="77777777" w:rsidR="00BA7A20" w:rsidRPr="00743DF3" w:rsidRDefault="00E251E1" w:rsidP="00506ECF">
            <w:pPr>
              <w:pStyle w:val="Tabellentext"/>
            </w:pPr>
            <w:r>
              <w:t>integer</w:t>
            </w:r>
          </w:p>
        </w:tc>
        <w:tc>
          <w:tcPr>
            <w:tcW w:w="3828" w:type="dxa"/>
          </w:tcPr>
          <w:p w14:paraId="00A1D781" w14:textId="77777777" w:rsidR="004F23F4" w:rsidRPr="00743DF3" w:rsidRDefault="00E251E1" w:rsidP="004F23F4">
            <w:pPr>
              <w:pStyle w:val="Tabellentext"/>
            </w:pPr>
            <w:r>
              <w:t>Kombination von poopvwdauer und lfdNrEingriff, um bei identischer postoperativer Verweildauer (OP am selben Tag) nach der laufenden Nummer zu differenzieren</w:t>
            </w:r>
          </w:p>
        </w:tc>
        <w:tc>
          <w:tcPr>
            <w:tcW w:w="5987" w:type="dxa"/>
          </w:tcPr>
          <w:p w14:paraId="5BD512B4" w14:textId="77777777" w:rsidR="004F23F4" w:rsidRPr="004F23F4" w:rsidRDefault="00E251E1" w:rsidP="004F23F4">
            <w:pPr>
              <w:pStyle w:val="CodeOhneSilbentrennung"/>
            </w:pPr>
            <w:r>
              <w:t>poopvwdauer * 100 - LFDNREINGRIFF</w:t>
            </w:r>
          </w:p>
        </w:tc>
      </w:tr>
      <w:tr w:rsidR="004F23F4" w:rsidRPr="00743DF3" w14:paraId="3AB500A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B1DBEEB" w14:textId="77777777" w:rsidR="004F23F4" w:rsidRPr="00743DF3" w:rsidRDefault="00E251E1" w:rsidP="004F23F4">
            <w:pPr>
              <w:pStyle w:val="Tabellentext"/>
            </w:pPr>
            <w:r>
              <w:t>fn_RoentgenKriteriumKnie</w:t>
            </w:r>
          </w:p>
        </w:tc>
        <w:tc>
          <w:tcPr>
            <w:tcW w:w="949" w:type="dxa"/>
          </w:tcPr>
          <w:p w14:paraId="7F32237F" w14:textId="77777777" w:rsidR="00BA7A20" w:rsidRPr="00743DF3" w:rsidRDefault="00E251E1" w:rsidP="00506ECF">
            <w:pPr>
              <w:pStyle w:val="Tabellentext"/>
            </w:pPr>
            <w:r>
              <w:t>boolean</w:t>
            </w:r>
          </w:p>
        </w:tc>
        <w:tc>
          <w:tcPr>
            <w:tcW w:w="3828" w:type="dxa"/>
          </w:tcPr>
          <w:p w14:paraId="4188AF14" w14:textId="77777777" w:rsidR="004F23F4" w:rsidRPr="00743DF3" w:rsidRDefault="00E251E1" w:rsidP="004F23F4">
            <w:pPr>
              <w:pStyle w:val="Tabellentext"/>
            </w:pPr>
            <w:r>
              <w:t>Vorliegen spe</w:t>
            </w:r>
            <w:r>
              <w:t>zifischer röntgenologischer/klinischer Befunde</w:t>
            </w:r>
          </w:p>
        </w:tc>
        <w:tc>
          <w:tcPr>
            <w:tcW w:w="5987" w:type="dxa"/>
          </w:tcPr>
          <w:p w14:paraId="33B17A7E" w14:textId="77777777" w:rsidR="004F23F4" w:rsidRPr="004F23F4" w:rsidRDefault="00E251E1" w:rsidP="004F23F4">
            <w:pPr>
              <w:pStyle w:val="CodeOhneSilbentrennung"/>
            </w:pPr>
            <w:r>
              <w:t xml:space="preserve">IMPLANTATFEHLLAGE %==% 1 | </w:t>
            </w:r>
            <w:r>
              <w:br/>
              <w:t xml:space="preserve">IMPLANTATWANDJL %==% 1 | </w:t>
            </w:r>
            <w:r>
              <w:br/>
              <w:t xml:space="preserve">LOCKERFEMUR %in% c(1,2) | </w:t>
            </w:r>
            <w:r>
              <w:br/>
              <w:t xml:space="preserve">LOCKERTIBIA %in% c(1,2) | </w:t>
            </w:r>
            <w:r>
              <w:br/>
              <w:t xml:space="preserve">LOCKERPATELLA %in% c(1,2) | </w:t>
            </w:r>
            <w:r>
              <w:br/>
              <w:t xml:space="preserve">PROTHLUXATIO %==% 1 | </w:t>
            </w:r>
            <w:r>
              <w:br/>
              <w:t xml:space="preserve">INSTABSEITENBAENDER %==% 1 | </w:t>
            </w:r>
            <w:r>
              <w:br/>
              <w:t>ZUNARTHRSCHLPROTHJL</w:t>
            </w:r>
            <w:r>
              <w:t xml:space="preserve"> %==% 1 | </w:t>
            </w:r>
            <w:r>
              <w:br/>
              <w:t xml:space="preserve">PATELLANEKROSE %==% 1 | </w:t>
            </w:r>
            <w:r>
              <w:br/>
              <w:t xml:space="preserve">PATELLALUXATION %==% 1 | </w:t>
            </w:r>
            <w:r>
              <w:br/>
              <w:t>PATELLASCHMERZ %==% 1</w:t>
            </w:r>
          </w:p>
        </w:tc>
      </w:tr>
    </w:tbl>
    <w:p w14:paraId="4CE6C814" w14:textId="77777777" w:rsidR="00E46E82" w:rsidRDefault="00E46E82">
      <w:pPr>
        <w:sectPr w:rsidR="00E46E82" w:rsidSect="00B43197">
          <w:headerReference w:type="even" r:id="rId215"/>
          <w:headerReference w:type="default" r:id="rId216"/>
          <w:footerReference w:type="even" r:id="rId217"/>
          <w:footerReference w:type="default" r:id="rId218"/>
          <w:headerReference w:type="first" r:id="rId219"/>
          <w:footerReference w:type="first" r:id="rId220"/>
          <w:pgSz w:w="16838" w:h="11906" w:orient="landscape" w:code="9"/>
          <w:pgMar w:top="1418" w:right="1134" w:bottom="1418" w:left="1134" w:header="567" w:footer="737" w:gutter="0"/>
          <w:cols w:space="708"/>
          <w:docGrid w:linePitch="360"/>
        </w:sectPr>
      </w:pPr>
    </w:p>
    <w:p w14:paraId="4C96970F" w14:textId="77777777" w:rsidR="00D6289D" w:rsidRDefault="00E251E1" w:rsidP="00D6289D">
      <w:pPr>
        <w:pStyle w:val="berschrift1ohneGliederung"/>
      </w:pPr>
      <w:bookmarkStart w:id="75" w:name="_Toc38893646"/>
      <w:r w:rsidRPr="00CB49A6">
        <w:lastRenderedPageBreak/>
        <w:t>Anhang</w:t>
      </w:r>
      <w:r>
        <w:t xml:space="preserve"> V</w:t>
      </w:r>
      <w:r>
        <w:t xml:space="preserve">: </w:t>
      </w:r>
      <w:r>
        <w:t>Historie der Qualitätsindikatoren</w:t>
      </w:r>
      <w:bookmarkEnd w:id="75"/>
    </w:p>
    <w:p w14:paraId="482DF496" w14:textId="77777777" w:rsidR="00ED520D" w:rsidRPr="00ED520D" w:rsidRDefault="00E251E1" w:rsidP="00ED520D">
      <w:r>
        <w:t>Ab dem Erfassungsjahr 2019 erfolgt die Zuordnung der Fälle zum jeweiligen Auswertungsjahr nicht mehr nach dem Aufnahme-, sondern nach dem Entla</w:t>
      </w:r>
      <w:r>
        <w:t>ssdatum. Aufgrund dieser Umstellung der Auswertungssystematik ist für das EJ 2019 eine Übergangsregelung notwendig, um die doppelte Berücksichtigung von Patientinnen und Patienten, die bereits im EJ 2018 ausgewertet wurden, zu vermeiden. Die Auswertung zum</w:t>
      </w:r>
      <w:r>
        <w:t xml:space="preserve"> EJ 2019 berücksichtigt deshalb nur Patientinnen und Patienten, die in 2019 aufgenommen und in 2019 entlassen wurden (d. h. Überliegerfälle sind nicht enthalten).</w:t>
      </w:r>
      <w:r>
        <w:br/>
      </w:r>
      <w:r>
        <w:br/>
        <w:t xml:space="preserve">Da nicht ausgeschlossen werden kann, dass die fehlende Berücksichtigung der Überliegerfälle </w:t>
      </w:r>
      <w:r>
        <w:t>die Zusammensetzung der betrachteten Patienten-Grundgesamtheit der Qualitätsindikatoren und Kennzahlen relevant beeinflusst, sind die Ergebnisse der Qualitätsindikatoren und Kennzahlen des EJ 2019 mit den Ergebnissen des Vorjahres als eingeschränkt verglei</w:t>
      </w:r>
      <w:r>
        <w:t>chbar einzustufen. Liegen bei einem Qualitätsindikator oder einer Kennzahl weitere Gründe für die Einschränkung der Vergleichbarkeit vor, sind diese in der Spalte „Erläuterung“ erwähnt.</w:t>
      </w:r>
      <w:r>
        <w:br/>
      </w:r>
    </w:p>
    <w:p w14:paraId="260D0C0A" w14:textId="77777777" w:rsidR="00C0533D" w:rsidRPr="005D6C32" w:rsidRDefault="00E251E1"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3E5E297"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5D93A489" w14:textId="77777777" w:rsidR="0057694E" w:rsidRPr="009E2B0C" w:rsidRDefault="00E251E1"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041C11DC" w14:textId="77777777" w:rsidR="0057694E" w:rsidRDefault="00E251E1" w:rsidP="004A2346">
            <w:pPr>
              <w:pStyle w:val="Tabellenkopf"/>
            </w:pPr>
            <w:r>
              <w:t>Anpassung im Vergleich z</w:t>
            </w:r>
            <w:r>
              <w:t>um Vorjahr</w:t>
            </w:r>
          </w:p>
        </w:tc>
      </w:tr>
      <w:tr w:rsidR="0057694E" w:rsidRPr="009E2B0C" w14:paraId="42E6456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65328123" w14:textId="653BAB19" w:rsidR="0057694E" w:rsidRPr="009913D0" w:rsidRDefault="00157B77" w:rsidP="004A2346">
            <w:pPr>
              <w:pStyle w:val="Tabellenkopf"/>
            </w:pPr>
            <w:del w:id="76" w:author="IQTIG" w:date="2020-04-27T15:05:00Z">
              <w:r>
                <w:delText>QI-</w:delText>
              </w:r>
            </w:del>
            <w:r w:rsidR="00E251E1">
              <w:t>ID</w:t>
            </w:r>
          </w:p>
        </w:tc>
        <w:tc>
          <w:tcPr>
            <w:tcW w:w="4488" w:type="dxa"/>
            <w:tcBorders>
              <w:top w:val="single" w:sz="4" w:space="0" w:color="A6A6A6" w:themeColor="background1" w:themeShade="A6"/>
            </w:tcBorders>
          </w:tcPr>
          <w:p w14:paraId="5D910417" w14:textId="77777777" w:rsidR="0057694E" w:rsidRDefault="00E251E1" w:rsidP="004A2346">
            <w:pPr>
              <w:pStyle w:val="Tabellenkopf"/>
            </w:pPr>
            <w:r>
              <w:t>QI-Bezeichnung</w:t>
            </w:r>
          </w:p>
        </w:tc>
        <w:tc>
          <w:tcPr>
            <w:tcW w:w="992" w:type="dxa"/>
            <w:tcBorders>
              <w:top w:val="single" w:sz="4" w:space="0" w:color="A6A6A6" w:themeColor="background1" w:themeShade="A6"/>
            </w:tcBorders>
          </w:tcPr>
          <w:p w14:paraId="1F56C12C" w14:textId="77777777" w:rsidR="0057694E" w:rsidRDefault="00E251E1" w:rsidP="003E35FC">
            <w:pPr>
              <w:pStyle w:val="Tabellenkopf"/>
            </w:pPr>
            <w:r>
              <w:t>Referenz</w:t>
            </w:r>
            <w:r>
              <w:t>bereich</w:t>
            </w:r>
          </w:p>
        </w:tc>
        <w:tc>
          <w:tcPr>
            <w:tcW w:w="851" w:type="dxa"/>
            <w:tcBorders>
              <w:top w:val="single" w:sz="4" w:space="0" w:color="A6A6A6" w:themeColor="background1" w:themeShade="A6"/>
            </w:tcBorders>
          </w:tcPr>
          <w:p w14:paraId="5E3D6E27" w14:textId="77777777" w:rsidR="0057694E" w:rsidRDefault="00E251E1" w:rsidP="003E35FC">
            <w:pPr>
              <w:pStyle w:val="Tabellenkopf"/>
            </w:pPr>
            <w:r>
              <w:t>Rechen</w:t>
            </w:r>
            <w:r>
              <w:t>regel</w:t>
            </w:r>
          </w:p>
        </w:tc>
        <w:tc>
          <w:tcPr>
            <w:tcW w:w="1984" w:type="dxa"/>
            <w:tcBorders>
              <w:top w:val="single" w:sz="4" w:space="0" w:color="A6A6A6" w:themeColor="background1" w:themeShade="A6"/>
            </w:tcBorders>
          </w:tcPr>
          <w:p w14:paraId="75B7BEB5" w14:textId="77777777" w:rsidR="0057694E" w:rsidRDefault="00E251E1" w:rsidP="004A2346">
            <w:pPr>
              <w:pStyle w:val="Tabellenkopf"/>
            </w:pPr>
            <w:r>
              <w:t>Vergleichbarkeit mit Vorjahresergebnissen</w:t>
            </w:r>
          </w:p>
        </w:tc>
        <w:tc>
          <w:tcPr>
            <w:tcW w:w="4789" w:type="dxa"/>
            <w:tcBorders>
              <w:top w:val="single" w:sz="4" w:space="0" w:color="A6A6A6" w:themeColor="background1" w:themeShade="A6"/>
            </w:tcBorders>
          </w:tcPr>
          <w:p w14:paraId="251C1F37" w14:textId="77777777" w:rsidR="0057694E" w:rsidRDefault="00E251E1" w:rsidP="004A2346">
            <w:pPr>
              <w:pStyle w:val="Tabellenkopf"/>
            </w:pPr>
            <w:r>
              <w:t>Erläuterung</w:t>
            </w:r>
          </w:p>
        </w:tc>
      </w:tr>
      <w:tr w:rsidR="0057694E" w:rsidRPr="00743DF3" w14:paraId="1C593EA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700E0F3" w14:textId="77777777" w:rsidR="0057694E" w:rsidRPr="00743DF3" w:rsidRDefault="00E251E1" w:rsidP="0057694E">
            <w:pPr>
              <w:pStyle w:val="Tabellentext"/>
            </w:pPr>
            <w:r>
              <w:t>54020</w:t>
            </w:r>
            <w:r w:rsidRPr="00F65AE0">
              <w:rPr>
                <w:color w:val="FF0000"/>
              </w:rPr>
              <w:t xml:space="preserve"> </w:t>
            </w:r>
            <w:r w:rsidRPr="00F65AE0">
              <w:rPr>
                <w:color w:val="FF0000"/>
              </w:rPr>
              <w:t xml:space="preserve"> </w:t>
            </w:r>
          </w:p>
        </w:tc>
        <w:tc>
          <w:tcPr>
            <w:tcW w:w="4488" w:type="dxa"/>
          </w:tcPr>
          <w:p w14:paraId="17C29908" w14:textId="77777777" w:rsidR="0057694E" w:rsidRPr="00743DF3" w:rsidRDefault="00E251E1" w:rsidP="0057694E">
            <w:pPr>
              <w:pStyle w:val="Tabellentext"/>
            </w:pPr>
            <w:r>
              <w:t>Indikation zur elektiven Knieendoprothesen-Erstimplantation</w:t>
            </w:r>
          </w:p>
        </w:tc>
        <w:tc>
          <w:tcPr>
            <w:tcW w:w="992" w:type="dxa"/>
          </w:tcPr>
          <w:p w14:paraId="1F7577B6"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787E569B"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1CD822E"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407DA94" w14:textId="77777777" w:rsidR="0057694E" w:rsidRPr="0057694E" w:rsidRDefault="00E251E1" w:rsidP="007B6F69">
            <w:pPr>
              <w:pStyle w:val="CodeOhneSilbentrennung"/>
              <w:rPr>
                <w:rFonts w:asciiTheme="minorHAnsi" w:hAnsiTheme="minorHAnsi" w:cstheme="minorHAnsi"/>
              </w:rPr>
            </w:pPr>
            <w:r>
              <w:rPr>
                <w:rFonts w:ascii="Calibri" w:hAnsi="Calibri" w:cs="Calibri"/>
              </w:rPr>
              <w:t>-</w:t>
            </w:r>
          </w:p>
        </w:tc>
      </w:tr>
      <w:tr w:rsidR="0057694E" w:rsidRPr="00743DF3" w14:paraId="7BA5DDD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6C45851" w14:textId="77777777" w:rsidR="0057694E" w:rsidRPr="00743DF3" w:rsidRDefault="00E251E1" w:rsidP="0057694E">
            <w:pPr>
              <w:pStyle w:val="Tabellentext"/>
            </w:pPr>
            <w:r>
              <w:t>54021</w:t>
            </w:r>
            <w:r w:rsidRPr="00F65AE0">
              <w:rPr>
                <w:color w:val="FF0000"/>
              </w:rPr>
              <w:t xml:space="preserve"> </w:t>
            </w:r>
            <w:r w:rsidRPr="00F65AE0">
              <w:rPr>
                <w:color w:val="FF0000"/>
              </w:rPr>
              <w:t xml:space="preserve"> </w:t>
            </w:r>
          </w:p>
        </w:tc>
        <w:tc>
          <w:tcPr>
            <w:tcW w:w="4488" w:type="dxa"/>
          </w:tcPr>
          <w:p w14:paraId="557CED3F" w14:textId="77777777" w:rsidR="0057694E" w:rsidRPr="00743DF3" w:rsidRDefault="00E251E1" w:rsidP="0057694E">
            <w:pPr>
              <w:pStyle w:val="Tabellentext"/>
            </w:pPr>
            <w:r>
              <w:t>Indikation zur unikondylären Schlittenprothese</w:t>
            </w:r>
          </w:p>
        </w:tc>
        <w:tc>
          <w:tcPr>
            <w:tcW w:w="992" w:type="dxa"/>
          </w:tcPr>
          <w:p w14:paraId="34A67137"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705210F6"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761A03C"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74CE2CF" w14:textId="77777777" w:rsidR="0057694E" w:rsidRPr="0057694E" w:rsidRDefault="00E251E1" w:rsidP="007B6F69">
            <w:pPr>
              <w:pStyle w:val="CodeOhneSilbentrennung"/>
              <w:rPr>
                <w:rFonts w:asciiTheme="minorHAnsi" w:hAnsiTheme="minorHAnsi" w:cstheme="minorHAnsi"/>
              </w:rPr>
            </w:pPr>
            <w:r>
              <w:rPr>
                <w:rFonts w:ascii="Calibri" w:hAnsi="Calibri" w:cs="Calibri"/>
              </w:rPr>
              <w:t>-</w:t>
            </w:r>
          </w:p>
        </w:tc>
      </w:tr>
      <w:tr w:rsidR="0057694E" w:rsidRPr="00743DF3" w14:paraId="1CDD0AC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53C5540" w14:textId="77777777" w:rsidR="0057694E" w:rsidRPr="00743DF3" w:rsidRDefault="00E251E1" w:rsidP="0057694E">
            <w:pPr>
              <w:pStyle w:val="Tabellentext"/>
            </w:pPr>
            <w:r>
              <w:t>54022</w:t>
            </w:r>
            <w:r w:rsidRPr="00F65AE0">
              <w:rPr>
                <w:color w:val="FF0000"/>
              </w:rPr>
              <w:t xml:space="preserve"> </w:t>
            </w:r>
            <w:r w:rsidRPr="00F65AE0">
              <w:rPr>
                <w:color w:val="FF0000"/>
              </w:rPr>
              <w:t xml:space="preserve"> </w:t>
            </w:r>
          </w:p>
        </w:tc>
        <w:tc>
          <w:tcPr>
            <w:tcW w:w="4488" w:type="dxa"/>
          </w:tcPr>
          <w:p w14:paraId="169F517E" w14:textId="77777777" w:rsidR="0057694E" w:rsidRPr="00743DF3" w:rsidRDefault="00E251E1" w:rsidP="0057694E">
            <w:pPr>
              <w:pStyle w:val="Tabellentext"/>
            </w:pPr>
            <w:r>
              <w:t>Indikation zum Knieendoprothesen-Wechsel bzw. -Komponentenwechsel</w:t>
            </w:r>
          </w:p>
        </w:tc>
        <w:tc>
          <w:tcPr>
            <w:tcW w:w="992" w:type="dxa"/>
          </w:tcPr>
          <w:p w14:paraId="79060F0F"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787CACCE"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1FE4C80"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3C9B977" w14:textId="77777777" w:rsidR="0057694E" w:rsidRPr="0057694E" w:rsidRDefault="00E251E1" w:rsidP="007B6F69">
            <w:pPr>
              <w:pStyle w:val="CodeOhneSilbentrennung"/>
              <w:rPr>
                <w:rFonts w:asciiTheme="minorHAnsi" w:hAnsiTheme="minorHAnsi" w:cstheme="minorHAnsi"/>
              </w:rPr>
            </w:pPr>
            <w:r>
              <w:rPr>
                <w:rFonts w:ascii="Calibri" w:hAnsi="Calibri" w:cs="Calibri"/>
              </w:rPr>
              <w:t>-</w:t>
            </w:r>
          </w:p>
        </w:tc>
      </w:tr>
      <w:tr w:rsidR="0057694E" w:rsidRPr="00743DF3" w14:paraId="6418AA2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6F47559" w14:textId="77777777" w:rsidR="0057694E" w:rsidRPr="00743DF3" w:rsidRDefault="00E251E1" w:rsidP="0057694E">
            <w:pPr>
              <w:pStyle w:val="Tabellentext"/>
            </w:pPr>
            <w:r>
              <w:t>54123</w:t>
            </w:r>
            <w:r w:rsidRPr="00F65AE0">
              <w:rPr>
                <w:color w:val="FF0000"/>
              </w:rPr>
              <w:t xml:space="preserve"> </w:t>
            </w:r>
            <w:r w:rsidRPr="00F65AE0">
              <w:rPr>
                <w:color w:val="FF0000"/>
              </w:rPr>
              <w:t xml:space="preserve"> </w:t>
            </w:r>
          </w:p>
        </w:tc>
        <w:tc>
          <w:tcPr>
            <w:tcW w:w="4488" w:type="dxa"/>
          </w:tcPr>
          <w:p w14:paraId="4B46C27B" w14:textId="77777777" w:rsidR="0057694E" w:rsidRPr="00743DF3" w:rsidRDefault="00E251E1" w:rsidP="0057694E">
            <w:pPr>
              <w:pStyle w:val="Tabellentext"/>
            </w:pPr>
            <w:r>
              <w:t>Allgemeine Komplikationen bei elektiver Knieend</w:t>
            </w:r>
            <w:r>
              <w:t>oprothesen-Erstimplantation</w:t>
            </w:r>
          </w:p>
        </w:tc>
        <w:tc>
          <w:tcPr>
            <w:tcW w:w="992" w:type="dxa"/>
          </w:tcPr>
          <w:p w14:paraId="749FB8C7"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2E80B12A"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A19704D"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CF5FDDB" w14:textId="77777777" w:rsidR="0057694E" w:rsidRPr="0057694E" w:rsidRDefault="00E251E1" w:rsidP="007B6F69">
            <w:pPr>
              <w:pStyle w:val="CodeOhneSilbentrennung"/>
              <w:rPr>
                <w:rFonts w:asciiTheme="minorHAnsi" w:hAnsiTheme="minorHAnsi" w:cstheme="minorHAnsi"/>
              </w:rPr>
            </w:pPr>
            <w:r>
              <w:rPr>
                <w:rFonts w:ascii="Calibri" w:hAnsi="Calibri" w:cs="Calibri"/>
              </w:rPr>
              <w:t>-</w:t>
            </w:r>
          </w:p>
        </w:tc>
      </w:tr>
      <w:tr w:rsidR="0057694E" w:rsidRPr="00743DF3" w14:paraId="3681B779"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1437939" w14:textId="77777777" w:rsidR="0057694E" w:rsidRPr="00743DF3" w:rsidRDefault="00E251E1" w:rsidP="0057694E">
            <w:pPr>
              <w:pStyle w:val="Tabellentext"/>
            </w:pPr>
            <w:r>
              <w:t>50481</w:t>
            </w:r>
            <w:r w:rsidRPr="00F65AE0">
              <w:rPr>
                <w:color w:val="FF0000"/>
              </w:rPr>
              <w:t xml:space="preserve"> </w:t>
            </w:r>
            <w:r w:rsidRPr="00F65AE0">
              <w:rPr>
                <w:color w:val="FF0000"/>
              </w:rPr>
              <w:t xml:space="preserve"> </w:t>
            </w:r>
          </w:p>
        </w:tc>
        <w:tc>
          <w:tcPr>
            <w:tcW w:w="4488" w:type="dxa"/>
          </w:tcPr>
          <w:p w14:paraId="348E5341" w14:textId="77777777" w:rsidR="0057694E" w:rsidRPr="00743DF3" w:rsidRDefault="00E251E1" w:rsidP="0057694E">
            <w:pPr>
              <w:pStyle w:val="Tabellentext"/>
            </w:pPr>
            <w:r>
              <w:t>Allgemeine Komplikationen bei Knieendoprothesen-Wechsel bzw. -Komponentenwechsel</w:t>
            </w:r>
          </w:p>
        </w:tc>
        <w:tc>
          <w:tcPr>
            <w:tcW w:w="992" w:type="dxa"/>
          </w:tcPr>
          <w:p w14:paraId="531CAC65"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0E0E78FC"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C440A4D"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94C1300" w14:textId="77777777" w:rsidR="0057694E" w:rsidRPr="0057694E" w:rsidRDefault="00E251E1" w:rsidP="007B6F69">
            <w:pPr>
              <w:pStyle w:val="CodeOhneSilbentrennung"/>
              <w:rPr>
                <w:rFonts w:asciiTheme="minorHAnsi" w:hAnsiTheme="minorHAnsi" w:cstheme="minorHAnsi"/>
              </w:rPr>
            </w:pPr>
            <w:r>
              <w:rPr>
                <w:rFonts w:ascii="Calibri" w:hAnsi="Calibri" w:cs="Calibri"/>
              </w:rPr>
              <w:t>-</w:t>
            </w:r>
          </w:p>
        </w:tc>
      </w:tr>
      <w:tr w:rsidR="0057694E" w:rsidRPr="00743DF3" w14:paraId="10EFE8A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96879F2" w14:textId="77777777" w:rsidR="0057694E" w:rsidRPr="00743DF3" w:rsidRDefault="00E251E1" w:rsidP="0057694E">
            <w:pPr>
              <w:pStyle w:val="Tabellentext"/>
            </w:pPr>
            <w:r>
              <w:lastRenderedPageBreak/>
              <w:t>54124</w:t>
            </w:r>
            <w:r w:rsidRPr="00F65AE0">
              <w:rPr>
                <w:color w:val="FF0000"/>
              </w:rPr>
              <w:t xml:space="preserve"> </w:t>
            </w:r>
            <w:r w:rsidRPr="00F65AE0">
              <w:rPr>
                <w:color w:val="FF0000"/>
              </w:rPr>
              <w:t xml:space="preserve"> </w:t>
            </w:r>
          </w:p>
        </w:tc>
        <w:tc>
          <w:tcPr>
            <w:tcW w:w="4488" w:type="dxa"/>
          </w:tcPr>
          <w:p w14:paraId="281AFC5A" w14:textId="77777777" w:rsidR="0057694E" w:rsidRPr="00743DF3" w:rsidRDefault="00E251E1" w:rsidP="0057694E">
            <w:pPr>
              <w:pStyle w:val="Tabellentext"/>
            </w:pPr>
            <w:r>
              <w:t>Spezifische Komplikationen bei elektiver Knieendoprothesen-Erstimplantation</w:t>
            </w:r>
          </w:p>
        </w:tc>
        <w:tc>
          <w:tcPr>
            <w:tcW w:w="992" w:type="dxa"/>
          </w:tcPr>
          <w:p w14:paraId="2E4FCE74"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46B0161A"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C4CB4BD"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5BEB9EF" w14:textId="77777777" w:rsidR="0057694E" w:rsidRPr="0057694E" w:rsidRDefault="00E251E1" w:rsidP="007B6F69">
            <w:pPr>
              <w:pStyle w:val="CodeOhneSilbentrennung"/>
              <w:rPr>
                <w:rFonts w:asciiTheme="minorHAnsi" w:hAnsiTheme="minorHAnsi" w:cstheme="minorHAnsi"/>
              </w:rPr>
            </w:pPr>
            <w:r>
              <w:rPr>
                <w:rFonts w:ascii="Calibri" w:hAnsi="Calibri" w:cs="Calibri"/>
              </w:rPr>
              <w:t>In den Bogenfeldern zu Gefäßläsionen und Nervenschäden wird nicht mehr differenziert, ob diese Schmerzkatheterbedingt waren oder nicht. Dies hat jedoch für die Vergleichbarkeit der Ergebnisse keine Bedeutung.</w:t>
            </w:r>
          </w:p>
        </w:tc>
      </w:tr>
      <w:tr w:rsidR="0057694E" w:rsidRPr="00743DF3" w14:paraId="70427503"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EBD3EE9" w14:textId="77777777" w:rsidR="0057694E" w:rsidRPr="00743DF3" w:rsidRDefault="00E251E1" w:rsidP="0057694E">
            <w:pPr>
              <w:pStyle w:val="Tabellentext"/>
            </w:pPr>
            <w:r>
              <w:t>54125</w:t>
            </w:r>
            <w:r w:rsidRPr="00F65AE0">
              <w:rPr>
                <w:color w:val="FF0000"/>
              </w:rPr>
              <w:t xml:space="preserve"> </w:t>
            </w:r>
            <w:r w:rsidRPr="00F65AE0">
              <w:rPr>
                <w:color w:val="FF0000"/>
              </w:rPr>
              <w:t xml:space="preserve"> </w:t>
            </w:r>
          </w:p>
        </w:tc>
        <w:tc>
          <w:tcPr>
            <w:tcW w:w="4488" w:type="dxa"/>
          </w:tcPr>
          <w:p w14:paraId="1D234E3B" w14:textId="77777777" w:rsidR="0057694E" w:rsidRPr="00743DF3" w:rsidRDefault="00E251E1" w:rsidP="0057694E">
            <w:pPr>
              <w:pStyle w:val="Tabellentext"/>
            </w:pPr>
            <w:r>
              <w:t>Spezifische Komplikationen bei Knieend</w:t>
            </w:r>
            <w:r>
              <w:t>oprothesen-Wechsel bzw. -Komponentenwechsel</w:t>
            </w:r>
          </w:p>
        </w:tc>
        <w:tc>
          <w:tcPr>
            <w:tcW w:w="992" w:type="dxa"/>
          </w:tcPr>
          <w:p w14:paraId="6E7D0240"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4CCC42C4"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32A3A3C"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608F241" w14:textId="77777777" w:rsidR="0057694E" w:rsidRPr="0057694E" w:rsidRDefault="00E251E1" w:rsidP="007B6F69">
            <w:pPr>
              <w:pStyle w:val="CodeOhneSilbentrennung"/>
              <w:rPr>
                <w:rFonts w:asciiTheme="minorHAnsi" w:hAnsiTheme="minorHAnsi" w:cstheme="minorHAnsi"/>
              </w:rPr>
            </w:pPr>
            <w:r>
              <w:rPr>
                <w:rFonts w:ascii="Calibri" w:hAnsi="Calibri" w:cs="Calibri"/>
              </w:rPr>
              <w:t xml:space="preserve">In den Bogenfeldern zu Gefäßläsionen und Nervenschäden wird nicht mehr differenziert, ob diese Schmerzkatheterbedingt waren oder nicht. Dies hat jedoch für die Vergleichbarkeit </w:t>
            </w:r>
            <w:r>
              <w:rPr>
                <w:rFonts w:ascii="Calibri" w:hAnsi="Calibri" w:cs="Calibri"/>
              </w:rPr>
              <w:t>der Ergebnisse keine Bedeutung.</w:t>
            </w:r>
          </w:p>
        </w:tc>
      </w:tr>
      <w:tr w:rsidR="0057694E" w:rsidRPr="00743DF3" w14:paraId="2C0C80F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08FE648" w14:textId="77777777" w:rsidR="0057694E" w:rsidRPr="00743DF3" w:rsidRDefault="00E251E1" w:rsidP="0057694E">
            <w:pPr>
              <w:pStyle w:val="Tabellentext"/>
            </w:pPr>
            <w:r>
              <w:t>54028</w:t>
            </w:r>
            <w:r w:rsidRPr="00F65AE0">
              <w:rPr>
                <w:color w:val="FF0000"/>
              </w:rPr>
              <w:t xml:space="preserve"> </w:t>
            </w:r>
            <w:r w:rsidRPr="00F65AE0">
              <w:rPr>
                <w:color w:val="FF0000"/>
              </w:rPr>
              <w:t xml:space="preserve"> </w:t>
            </w:r>
          </w:p>
        </w:tc>
        <w:tc>
          <w:tcPr>
            <w:tcW w:w="4488" w:type="dxa"/>
          </w:tcPr>
          <w:p w14:paraId="6B822B19" w14:textId="77777777" w:rsidR="0057694E" w:rsidRPr="00743DF3" w:rsidRDefault="00E251E1" w:rsidP="0057694E">
            <w:pPr>
              <w:pStyle w:val="Tabellentext"/>
            </w:pPr>
            <w:r>
              <w:t>Verhältnis der beobachteten zur erwarteten Rate (O/E) an Patientinnen und Patienten mit Gehunfähigkeit bei Entlassung</w:t>
            </w:r>
          </w:p>
        </w:tc>
        <w:tc>
          <w:tcPr>
            <w:tcW w:w="992" w:type="dxa"/>
          </w:tcPr>
          <w:p w14:paraId="7BBC6134"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04EA034D"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08D5ABF"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9DF0695" w14:textId="77777777" w:rsidR="0057694E" w:rsidRPr="0057694E" w:rsidRDefault="00E251E1" w:rsidP="007B6F69">
            <w:pPr>
              <w:pStyle w:val="CodeOhneSilbentrennung"/>
              <w:rPr>
                <w:rFonts w:asciiTheme="minorHAnsi" w:hAnsiTheme="minorHAnsi" w:cstheme="minorHAnsi"/>
              </w:rPr>
            </w:pPr>
            <w:r>
              <w:rPr>
                <w:rFonts w:ascii="Calibri" w:hAnsi="Calibri" w:cs="Calibri"/>
              </w:rPr>
              <w:t>Die Risikoadjustierung wurde anhand der Daten des Erfassungsja</w:t>
            </w:r>
            <w:r>
              <w:rPr>
                <w:rFonts w:ascii="Calibri" w:hAnsi="Calibri" w:cs="Calibri"/>
              </w:rPr>
              <w:t>hres 2018 aktualisiert. Die Risikoadjustierung der Rechenregeln des Jahres 2019 kann zur besseren Vergleichbarkeit auf die Berechnung der Ergebnisse des Jahres 2018 übertragen werden.</w:t>
            </w:r>
          </w:p>
        </w:tc>
      </w:tr>
      <w:tr w:rsidR="0057694E" w:rsidRPr="00743DF3" w14:paraId="5A35C82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6BD0AE0" w14:textId="77777777" w:rsidR="0057694E" w:rsidRPr="00743DF3" w:rsidRDefault="00E251E1" w:rsidP="0057694E">
            <w:pPr>
              <w:pStyle w:val="Tabellentext"/>
            </w:pPr>
            <w:r>
              <w:t>54127</w:t>
            </w:r>
            <w:r w:rsidRPr="00F65AE0">
              <w:rPr>
                <w:color w:val="FF0000"/>
              </w:rPr>
              <w:t xml:space="preserve"> </w:t>
            </w:r>
            <w:r w:rsidRPr="00F65AE0">
              <w:rPr>
                <w:color w:val="FF0000"/>
              </w:rPr>
              <w:t xml:space="preserve"> </w:t>
            </w:r>
          </w:p>
        </w:tc>
        <w:tc>
          <w:tcPr>
            <w:tcW w:w="4488" w:type="dxa"/>
          </w:tcPr>
          <w:p w14:paraId="4D573094" w14:textId="77777777" w:rsidR="0057694E" w:rsidRPr="00743DF3" w:rsidRDefault="00E251E1" w:rsidP="0057694E">
            <w:pPr>
              <w:pStyle w:val="Tabellentext"/>
            </w:pPr>
            <w:r>
              <w:t>Sterblichkeit bei elektiver Knieendoprothesen-Erstimplantation und Knieendoprothesen-Wechsel bzw. –Komponentenwechsel</w:t>
            </w:r>
          </w:p>
        </w:tc>
        <w:tc>
          <w:tcPr>
            <w:tcW w:w="992" w:type="dxa"/>
          </w:tcPr>
          <w:p w14:paraId="24EF8BB0"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14CEA453"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682BF45"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0F09FF7" w14:textId="77777777" w:rsidR="0057694E" w:rsidRPr="0057694E" w:rsidRDefault="00E251E1" w:rsidP="007B6F69">
            <w:pPr>
              <w:pStyle w:val="CodeOhneSilbentrennung"/>
              <w:rPr>
                <w:rFonts w:asciiTheme="minorHAnsi" w:hAnsiTheme="minorHAnsi" w:cstheme="minorHAnsi"/>
              </w:rPr>
            </w:pPr>
            <w:r>
              <w:rPr>
                <w:rFonts w:ascii="Calibri" w:hAnsi="Calibri" w:cs="Calibri"/>
              </w:rPr>
              <w:t>Das Regressionsmodell zur Sterbewahrscheinlichkeit sowie auch der perzentilbasierte Schwellenwert für e</w:t>
            </w:r>
            <w:r>
              <w:rPr>
                <w:rFonts w:ascii="Calibri" w:hAnsi="Calibri" w:cs="Calibri"/>
              </w:rPr>
              <w:t>ine geringe Sterbewahrscheinlichkeit wurden auf Daten des Erfassungsjahres 2018 neu berechnet. Die Risikoadjustierung der Rechenregeln des Jahres 2019 kann zur besseren Vergleichbarkeit auf die Berechnung der Ergebnisse des Jahres 2018 übertragen werden.</w:t>
            </w:r>
          </w:p>
        </w:tc>
      </w:tr>
      <w:tr w:rsidR="0057694E" w:rsidRPr="00743DF3" w14:paraId="434CCEE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C4B8E80" w14:textId="77777777" w:rsidR="0057694E" w:rsidRPr="00743DF3" w:rsidRDefault="00E251E1" w:rsidP="0057694E">
            <w:pPr>
              <w:pStyle w:val="Tabellentext"/>
            </w:pPr>
            <w:r>
              <w:t>54128</w:t>
            </w:r>
            <w:r w:rsidRPr="00F65AE0">
              <w:rPr>
                <w:color w:val="FF0000"/>
              </w:rPr>
              <w:t xml:space="preserve"> </w:t>
            </w:r>
            <w:r w:rsidRPr="00F65AE0">
              <w:rPr>
                <w:color w:val="FF0000"/>
              </w:rPr>
              <w:t xml:space="preserve"> </w:t>
            </w:r>
          </w:p>
        </w:tc>
        <w:tc>
          <w:tcPr>
            <w:tcW w:w="4488" w:type="dxa"/>
          </w:tcPr>
          <w:p w14:paraId="59A6AFA5" w14:textId="77777777" w:rsidR="0057694E" w:rsidRPr="00743DF3" w:rsidRDefault="00E251E1" w:rsidP="0057694E">
            <w:pPr>
              <w:pStyle w:val="Tabellentext"/>
            </w:pPr>
            <w:r>
              <w:t>Knieendoprothesen-Erstimplantation ohne Wechsel bzw. Komponentenwechsel im Verlauf</w:t>
            </w:r>
          </w:p>
        </w:tc>
        <w:tc>
          <w:tcPr>
            <w:tcW w:w="992" w:type="dxa"/>
          </w:tcPr>
          <w:p w14:paraId="6AAD4367" w14:textId="77777777" w:rsidR="0057694E" w:rsidRPr="0057694E" w:rsidRDefault="00E251E1" w:rsidP="0057694E">
            <w:pPr>
              <w:pStyle w:val="Tabellentext"/>
              <w:rPr>
                <w:rFonts w:asciiTheme="minorHAnsi" w:hAnsiTheme="minorHAnsi" w:cstheme="minorHAnsi"/>
              </w:rPr>
            </w:pPr>
            <w:r>
              <w:rPr>
                <w:rFonts w:cs="Calibri"/>
              </w:rPr>
              <w:t>Nein</w:t>
            </w:r>
          </w:p>
        </w:tc>
        <w:tc>
          <w:tcPr>
            <w:tcW w:w="851" w:type="dxa"/>
          </w:tcPr>
          <w:p w14:paraId="13FFA6EE" w14:textId="77777777" w:rsidR="0057694E" w:rsidRPr="0057694E" w:rsidRDefault="00E251E1"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1B3AA23" w14:textId="77777777" w:rsidR="0057694E" w:rsidRPr="0057694E" w:rsidRDefault="00E251E1"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492EAF6" w14:textId="77777777" w:rsidR="0057694E" w:rsidRPr="0057694E" w:rsidRDefault="00E251E1" w:rsidP="007B6F69">
            <w:pPr>
              <w:pStyle w:val="CodeOhneSilbentrennung"/>
              <w:rPr>
                <w:rFonts w:asciiTheme="minorHAnsi" w:hAnsiTheme="minorHAnsi" w:cstheme="minorHAnsi"/>
              </w:rPr>
            </w:pPr>
            <w:r>
              <w:rPr>
                <w:rFonts w:ascii="Calibri" w:hAnsi="Calibri" w:cs="Calibri"/>
              </w:rPr>
              <w:t>Da isolierte Inlaywechsel ab Erfassungsjahr 2018 nicht mehr erfasst werden, müssen diese nicht mehr als mögliche Follow-Up-Ereignisse explizit durch die Rechenregel ausgeschlossen werden. Dies hat für die Vergleichbarkeit der Ergebnisse keine Bedeutung.</w:t>
            </w:r>
          </w:p>
        </w:tc>
      </w:tr>
    </w:tbl>
    <w:p w14:paraId="74AB927E" w14:textId="77777777" w:rsidR="005D6C32" w:rsidRDefault="00E251E1" w:rsidP="00A36F56"/>
    <w:p w14:paraId="751FECA6" w14:textId="77777777" w:rsidR="005D6C32" w:rsidRDefault="00E251E1" w:rsidP="005D6C32">
      <w:pPr>
        <w:pStyle w:val="Absatzberschriftebene2nurinNavigation"/>
      </w:pPr>
      <w:r>
        <w:t>2018 zusätzlich berechnete Qualitätsindikatoren</w:t>
      </w:r>
      <w:r>
        <w:t>: keine</w:t>
      </w:r>
    </w:p>
    <w:p w14:paraId="64C68654" w14:textId="77777777" w:rsidR="005D6C32" w:rsidRDefault="00E251E1" w:rsidP="00A36F56"/>
    <w:p w14:paraId="2F1C1F41" w14:textId="77777777" w:rsidR="00C0533D" w:rsidRPr="005D6C32" w:rsidRDefault="00E251E1" w:rsidP="005D6C32">
      <w:pPr>
        <w:pStyle w:val="Absatzberschriftebene2nurinNavigation"/>
      </w:pPr>
      <w:r>
        <w:lastRenderedPageBreak/>
        <w:t>Aktuelle Kennzahlen 2019</w:t>
      </w:r>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2A05ADD0"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64E7D92D" w14:textId="77777777" w:rsidR="00A37104" w:rsidRDefault="00E251E1"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2D838803" w14:textId="77777777" w:rsidR="00A37104" w:rsidRDefault="00E251E1" w:rsidP="00BD71D2">
            <w:pPr>
              <w:pStyle w:val="Tabellenkopf"/>
            </w:pPr>
            <w:r>
              <w:t>Anpassung im Vergleich zum Vorjahr</w:t>
            </w:r>
          </w:p>
        </w:tc>
      </w:tr>
      <w:tr w:rsidR="00A37104" w:rsidRPr="009E2B0C" w14:paraId="5A94D70D"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36E9CC6B" w14:textId="77777777" w:rsidR="00A37104" w:rsidRPr="009913D0" w:rsidRDefault="00E251E1" w:rsidP="00A37104">
            <w:pPr>
              <w:pStyle w:val="Tabellenkopf"/>
            </w:pPr>
            <w:r>
              <w:t>Kennzahlkategorie</w:t>
            </w:r>
          </w:p>
        </w:tc>
        <w:tc>
          <w:tcPr>
            <w:tcW w:w="1275" w:type="dxa"/>
            <w:tcBorders>
              <w:top w:val="single" w:sz="4" w:space="0" w:color="A6A6A6" w:themeColor="background1" w:themeShade="A6"/>
            </w:tcBorders>
          </w:tcPr>
          <w:p w14:paraId="42540621" w14:textId="3D1FCDCD" w:rsidR="00A37104" w:rsidRDefault="00157B77" w:rsidP="00A37104">
            <w:pPr>
              <w:pStyle w:val="Tabellenkopf"/>
            </w:pPr>
            <w:bookmarkStart w:id="77" w:name="_GoBack"/>
            <w:del w:id="78" w:author="IQTIG" w:date="2020-04-27T15:05:00Z">
              <w:r>
                <w:delText>Kennzahl-</w:delText>
              </w:r>
            </w:del>
            <w:bookmarkEnd w:id="77"/>
            <w:r w:rsidR="00E251E1">
              <w:t>ID</w:t>
            </w:r>
          </w:p>
        </w:tc>
        <w:tc>
          <w:tcPr>
            <w:tcW w:w="3686" w:type="dxa"/>
            <w:tcBorders>
              <w:top w:val="single" w:sz="4" w:space="0" w:color="A6A6A6" w:themeColor="background1" w:themeShade="A6"/>
            </w:tcBorders>
          </w:tcPr>
          <w:p w14:paraId="2C7BF0FD" w14:textId="77777777" w:rsidR="00A37104" w:rsidRDefault="00E251E1" w:rsidP="00A37104">
            <w:pPr>
              <w:pStyle w:val="Tabellenkopf"/>
            </w:pPr>
            <w:r>
              <w:t>Kennzahl</w:t>
            </w:r>
            <w:r>
              <w:t>-Bezeichnung</w:t>
            </w:r>
          </w:p>
        </w:tc>
        <w:tc>
          <w:tcPr>
            <w:tcW w:w="992" w:type="dxa"/>
            <w:tcBorders>
              <w:top w:val="single" w:sz="4" w:space="0" w:color="A6A6A6" w:themeColor="background1" w:themeShade="A6"/>
            </w:tcBorders>
          </w:tcPr>
          <w:p w14:paraId="29D8DAF3" w14:textId="77777777" w:rsidR="00A37104" w:rsidRDefault="00E251E1" w:rsidP="00A37104">
            <w:pPr>
              <w:pStyle w:val="Tabellenkopf"/>
            </w:pPr>
            <w:r>
              <w:t>Referenz</w:t>
            </w:r>
            <w:r>
              <w:t>-</w:t>
            </w:r>
            <w:r>
              <w:br/>
            </w:r>
            <w:r>
              <w:t>bereich</w:t>
            </w:r>
          </w:p>
        </w:tc>
        <w:tc>
          <w:tcPr>
            <w:tcW w:w="851" w:type="dxa"/>
            <w:tcBorders>
              <w:top w:val="single" w:sz="4" w:space="0" w:color="A6A6A6" w:themeColor="background1" w:themeShade="A6"/>
            </w:tcBorders>
          </w:tcPr>
          <w:p w14:paraId="7F54693A" w14:textId="77777777" w:rsidR="00A37104" w:rsidRDefault="00E251E1" w:rsidP="00A37104">
            <w:pPr>
              <w:pStyle w:val="Tabellenkopf"/>
            </w:pPr>
            <w:r>
              <w:t>Rechen-</w:t>
            </w:r>
            <w:r>
              <w:br/>
              <w:t>regel</w:t>
            </w:r>
          </w:p>
        </w:tc>
        <w:tc>
          <w:tcPr>
            <w:tcW w:w="1984" w:type="dxa"/>
            <w:tcBorders>
              <w:top w:val="single" w:sz="4" w:space="0" w:color="A6A6A6" w:themeColor="background1" w:themeShade="A6"/>
            </w:tcBorders>
          </w:tcPr>
          <w:p w14:paraId="6455C4D0" w14:textId="77777777" w:rsidR="00A37104" w:rsidRDefault="00E251E1" w:rsidP="00A37104">
            <w:pPr>
              <w:pStyle w:val="Tabellenkopf"/>
            </w:pPr>
            <w:r>
              <w:t>Vergleichbarkeit mit Vorjahresergebnissen</w:t>
            </w:r>
          </w:p>
        </w:tc>
        <w:tc>
          <w:tcPr>
            <w:tcW w:w="4789" w:type="dxa"/>
            <w:tcBorders>
              <w:top w:val="single" w:sz="4" w:space="0" w:color="A6A6A6" w:themeColor="background1" w:themeShade="A6"/>
            </w:tcBorders>
          </w:tcPr>
          <w:p w14:paraId="496C4B62" w14:textId="77777777" w:rsidR="00A37104" w:rsidRDefault="00E251E1" w:rsidP="00A37104">
            <w:pPr>
              <w:pStyle w:val="Tabellenkopf"/>
            </w:pPr>
            <w:r>
              <w:t>Erläuterung</w:t>
            </w:r>
          </w:p>
        </w:tc>
      </w:tr>
      <w:tr w:rsidR="00A37104" w:rsidRPr="00743DF3" w14:paraId="5BC83611"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1B0AEF82" w14:textId="77777777" w:rsidR="00A37104" w:rsidRPr="00743DF3" w:rsidRDefault="00E251E1" w:rsidP="00A37104">
            <w:pPr>
              <w:pStyle w:val="Tabellentext"/>
            </w:pPr>
            <w:r>
              <w:t>TKez</w:t>
            </w:r>
          </w:p>
        </w:tc>
        <w:tc>
          <w:tcPr>
            <w:tcW w:w="1275" w:type="dxa"/>
          </w:tcPr>
          <w:p w14:paraId="0D930347" w14:textId="77777777" w:rsidR="00A37104" w:rsidRPr="00743DF3" w:rsidRDefault="00E251E1" w:rsidP="00A37104">
            <w:pPr>
              <w:pStyle w:val="Tabellentext"/>
            </w:pPr>
            <w:r>
              <w:t>54026</w:t>
            </w:r>
            <w:r w:rsidRPr="0084506E">
              <w:rPr>
                <w:color w:val="FF0000"/>
              </w:rPr>
              <w:t xml:space="preserve"> </w:t>
            </w:r>
            <w:r w:rsidRPr="0084506E">
              <w:rPr>
                <w:color w:val="FF0000"/>
              </w:rPr>
              <w:t xml:space="preserve"> </w:t>
            </w:r>
          </w:p>
        </w:tc>
        <w:tc>
          <w:tcPr>
            <w:tcW w:w="3686" w:type="dxa"/>
          </w:tcPr>
          <w:p w14:paraId="5BF18558" w14:textId="77777777" w:rsidR="00A37104" w:rsidRPr="0057694E" w:rsidRDefault="00E251E1" w:rsidP="00A37104">
            <w:pPr>
              <w:pStyle w:val="Tabellentext"/>
              <w:rPr>
                <w:rFonts w:asciiTheme="minorHAnsi" w:hAnsiTheme="minorHAnsi" w:cstheme="minorHAnsi"/>
              </w:rPr>
            </w:pPr>
            <w:r>
              <w:rPr>
                <w:rFonts w:cs="Calibri"/>
              </w:rPr>
              <w:t>Beweglichkeit bei Entlassung</w:t>
            </w:r>
          </w:p>
        </w:tc>
        <w:tc>
          <w:tcPr>
            <w:tcW w:w="992" w:type="dxa"/>
          </w:tcPr>
          <w:p w14:paraId="5B9576E8" w14:textId="77777777" w:rsidR="00A37104" w:rsidRPr="0057694E" w:rsidRDefault="00E251E1" w:rsidP="00A37104">
            <w:pPr>
              <w:pStyle w:val="Tabellentext"/>
              <w:rPr>
                <w:rFonts w:asciiTheme="minorHAnsi" w:hAnsiTheme="minorHAnsi" w:cstheme="minorHAnsi"/>
              </w:rPr>
            </w:pPr>
            <w:r>
              <w:rPr>
                <w:rFonts w:cs="Calibri"/>
              </w:rPr>
              <w:t>-</w:t>
            </w:r>
          </w:p>
        </w:tc>
        <w:tc>
          <w:tcPr>
            <w:tcW w:w="851" w:type="dxa"/>
          </w:tcPr>
          <w:p w14:paraId="0FFF7861" w14:textId="77777777" w:rsidR="00A37104" w:rsidRPr="0057694E" w:rsidRDefault="00E251E1"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6B9C966" w14:textId="77777777" w:rsidR="00A37104" w:rsidRPr="0057694E" w:rsidRDefault="00E251E1"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307035AF" w14:textId="77777777" w:rsidR="00A37104" w:rsidRPr="0057694E" w:rsidRDefault="00E251E1" w:rsidP="00A37104">
            <w:pPr>
              <w:pStyle w:val="CodeOhneSilbentrennung"/>
              <w:rPr>
                <w:rFonts w:asciiTheme="minorHAnsi" w:hAnsiTheme="minorHAnsi" w:cstheme="minorHAnsi"/>
              </w:rPr>
            </w:pPr>
            <w:r>
              <w:rPr>
                <w:rFonts w:ascii="Calibri" w:hAnsi="Calibri" w:cs="Calibri"/>
              </w:rPr>
              <w:t>Der Qualitätsindikator wird als Transparenzkennzahl fortgeführt.</w:t>
            </w:r>
          </w:p>
        </w:tc>
      </w:tr>
    </w:tbl>
    <w:p w14:paraId="2ACF0C8F" w14:textId="77777777" w:rsidR="005D6C32" w:rsidRDefault="00E251E1" w:rsidP="005D6C32"/>
    <w:p w14:paraId="64219061" w14:textId="77777777" w:rsidR="006E5D8C" w:rsidRDefault="00E251E1" w:rsidP="005D6C32">
      <w:pPr>
        <w:pStyle w:val="Absatzberschriftebene2nurinNavigation"/>
      </w:pPr>
      <w:r>
        <w:t>2018 zusätzlich berechnete Kennzahlen: keine</w:t>
      </w:r>
    </w:p>
    <w:p w14:paraId="76ACCF8C" w14:textId="77777777" w:rsidR="006E5D8C" w:rsidRPr="00A36F56" w:rsidRDefault="00E251E1" w:rsidP="006E5D8C"/>
    <w:sectPr w:rsidR="006E5D8C" w:rsidRPr="00A36F56" w:rsidSect="00FB2C83">
      <w:headerReference w:type="even" r:id="rId221"/>
      <w:headerReference w:type="default" r:id="rId222"/>
      <w:footerReference w:type="even" r:id="rId223"/>
      <w:footerReference w:type="default" r:id="rId224"/>
      <w:headerReference w:type="first" r:id="rId225"/>
      <w:footerReference w:type="first" r:id="rId22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56DA9" w14:textId="77777777" w:rsidR="00E251E1" w:rsidRDefault="00E251E1" w:rsidP="00EC7661">
      <w:pPr>
        <w:spacing w:after="0"/>
      </w:pPr>
      <w:r>
        <w:separator/>
      </w:r>
    </w:p>
  </w:endnote>
  <w:endnote w:type="continuationSeparator" w:id="0">
    <w:p w14:paraId="2924DD8B" w14:textId="77777777" w:rsidR="00E251E1" w:rsidRDefault="00E251E1"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496CF"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9321" w14:textId="77777777" w:rsidR="00EF243C" w:rsidRDefault="00E251E1">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225D7" w14:textId="77777777" w:rsidR="003911F9" w:rsidRDefault="00E251E1">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4BB3F" w14:textId="793862F2" w:rsidR="00CF528F"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86</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602C6" w14:textId="77777777" w:rsidR="003911F9" w:rsidRDefault="00E251E1">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B6B01" w14:textId="77777777" w:rsidR="002C1712" w:rsidRDefault="00E251E1">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B540E" w14:textId="450C3A7C" w:rsidR="00FB337D"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91</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E0B43" w14:textId="77777777" w:rsidR="002C1712" w:rsidRDefault="00E251E1">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24B69" w14:textId="77777777" w:rsidR="00271AF2" w:rsidRDefault="00E251E1">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DFA1" w14:textId="3262DC52" w:rsidR="00257C02" w:rsidRPr="00652525" w:rsidRDefault="00E251E1"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94</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1E34A" w14:textId="77777777" w:rsidR="00271AF2" w:rsidRDefault="00E251E1">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14AB4" w14:textId="300F843B"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10</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5C988" w14:textId="77777777" w:rsidR="00EF243C" w:rsidRDefault="00E251E1">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2BDC0" w14:textId="77777777" w:rsidR="00E547C8" w:rsidRDefault="00E251E1">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41A" w14:textId="18DAF67D" w:rsidR="00341F5C"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05DE3" w14:textId="77777777" w:rsidR="00E547C8" w:rsidRDefault="00E251E1">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38B19" w14:textId="77777777" w:rsidR="0063668E" w:rsidRDefault="00E251E1">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5C9AF" w14:textId="5C4D0F3D" w:rsidR="009546F6" w:rsidRPr="00151AC1" w:rsidRDefault="00E251E1"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14</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789D2" w14:textId="77777777" w:rsidR="0063668E" w:rsidRDefault="00E251E1">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3424D" w14:textId="77777777" w:rsidR="00EF243C" w:rsidRDefault="00E251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50265" w14:textId="69FE6F92"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E251E1">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E251E1">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3429C" w14:textId="046340C4"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449D6" w14:textId="77777777" w:rsidR="00EF243C" w:rsidRDefault="00E251E1">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1AD94" w14:textId="77777777" w:rsidR="00E547C8" w:rsidRDefault="00E251E1">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4775C" w14:textId="2FF19E62" w:rsidR="00341F5C"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322A0" w14:textId="77777777" w:rsidR="00E547C8" w:rsidRDefault="00E251E1">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85EBF" w14:textId="77777777" w:rsidR="0063668E" w:rsidRDefault="00E251E1">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F1916" w14:textId="0C4CE170" w:rsidR="009546F6" w:rsidRPr="00151AC1" w:rsidRDefault="00E251E1"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213B6" w14:textId="77777777" w:rsidR="0063668E" w:rsidRDefault="00E251E1">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A7948" w14:textId="77777777" w:rsidR="00EF243C" w:rsidRDefault="00E251E1">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F29A" w14:textId="694B577F"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42A01"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D912A" w14:textId="77777777" w:rsidR="00EF243C" w:rsidRDefault="00E251E1">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5516C" w14:textId="77777777" w:rsidR="00E547C8" w:rsidRDefault="00E251E1">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F675B" w14:textId="2CD5B5B9" w:rsidR="00341F5C"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26</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404EF" w14:textId="77777777" w:rsidR="00E547C8" w:rsidRDefault="00E251E1">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02FDA" w14:textId="77777777" w:rsidR="0063668E" w:rsidRDefault="00E251E1">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6131B" w14:textId="4F770CC2" w:rsidR="009546F6" w:rsidRPr="00151AC1" w:rsidRDefault="00E251E1"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27</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6A62E" w14:textId="77777777" w:rsidR="0063668E" w:rsidRDefault="00E251E1">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191CF" w14:textId="77777777" w:rsidR="00EF243C" w:rsidRDefault="00E251E1">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80A12" w14:textId="6F64B92D"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30</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CB20" w14:textId="77777777" w:rsidR="00EF243C" w:rsidRDefault="00E251E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BD2CE" w14:textId="77777777" w:rsidR="00283E15" w:rsidRDefault="00E251E1">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2651" w14:textId="77777777" w:rsidR="00EF243C" w:rsidRDefault="00E251E1">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7FD53" w14:textId="1D30A050"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33</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3407B" w14:textId="77777777" w:rsidR="00EF243C" w:rsidRDefault="00E251E1">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C954B" w14:textId="77777777" w:rsidR="00E547C8" w:rsidRDefault="00E251E1">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2D51" w14:textId="5B5CB2DE" w:rsidR="00341F5C"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34</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F3C5A" w14:textId="77777777" w:rsidR="00E547C8" w:rsidRDefault="00E251E1">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A1066" w14:textId="77777777" w:rsidR="0063668E" w:rsidRDefault="00E251E1">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177BB" w14:textId="62BD1CA1" w:rsidR="009546F6" w:rsidRPr="00151AC1" w:rsidRDefault="00E251E1"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36</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DB308" w14:textId="77777777" w:rsidR="0063668E" w:rsidRDefault="00E251E1">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CB4E0" w14:textId="77777777" w:rsidR="00EF243C" w:rsidRDefault="00E251E1">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B81D5" w14:textId="0ABC5390" w:rsidR="00F31203"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4FC13" w14:textId="3284E94C"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40</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52476" w14:textId="77777777" w:rsidR="00EF243C" w:rsidRDefault="00E251E1">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DE992" w14:textId="77777777" w:rsidR="00EF243C" w:rsidRDefault="00E251E1">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24982" w14:textId="40137F6A"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44</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E6FA0" w14:textId="77777777" w:rsidR="00EF243C" w:rsidRDefault="00E251E1">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7B773" w14:textId="77777777" w:rsidR="00E547C8" w:rsidRDefault="00E251E1">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AC394" w14:textId="1BF46054" w:rsidR="00341F5C"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52</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0F184" w14:textId="77777777" w:rsidR="00E547C8" w:rsidRDefault="00E251E1">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3486F" w14:textId="77777777" w:rsidR="0063668E" w:rsidRDefault="00E251E1">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571A7" w14:textId="7CAAC271" w:rsidR="009546F6" w:rsidRPr="00151AC1" w:rsidRDefault="00E251E1"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0A0D" w14:textId="77777777" w:rsidR="00283E15" w:rsidRDefault="00E251E1">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4A88F" w14:textId="77777777" w:rsidR="0063668E" w:rsidRDefault="00E251E1">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2F967" w14:textId="77777777" w:rsidR="00EF243C" w:rsidRDefault="00E251E1">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148B8" w14:textId="6ED62740"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55</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EB294" w14:textId="77777777" w:rsidR="00EF243C" w:rsidRDefault="00E251E1">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DBDF2" w14:textId="77777777" w:rsidR="00E547C8" w:rsidRDefault="00E251E1">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55F0E" w14:textId="63492F44" w:rsidR="00341F5C" w:rsidRDefault="00E251E1">
    <w:pPr>
      <w:pStyle w:val="Fuzeile"/>
    </w:pPr>
    <w:r>
      <w:t xml:space="preserve">© IQTIG </w:t>
    </w:r>
    <w:r>
      <w:fldChar w:fldCharType="begin"/>
    </w:r>
    <w:r>
      <w:instrText xml:space="preserve">DATE \@ </w:instrText>
    </w:r>
    <w:r>
      <w:instrText>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58</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B10D4" w14:textId="77777777" w:rsidR="00E547C8" w:rsidRDefault="00E251E1">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803B" w14:textId="77777777" w:rsidR="0063668E" w:rsidRDefault="00E251E1">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A2673" w14:textId="1DCB414A" w:rsidR="009546F6" w:rsidRPr="00151AC1" w:rsidRDefault="00E251E1"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59</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9125F" w14:textId="77777777" w:rsidR="0063668E" w:rsidRDefault="00E251E1">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467D3" w14:textId="77777777" w:rsidR="0063668E" w:rsidRDefault="00E251E1">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CFF18" w14:textId="77777777" w:rsidR="00EF243C" w:rsidRDefault="00E251E1">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5D0EE" w14:textId="40CFFDF4"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65</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9F1C5" w14:textId="77777777" w:rsidR="00EF243C" w:rsidRDefault="00E251E1">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EA6BA" w14:textId="77777777" w:rsidR="00E547C8" w:rsidRDefault="00E251E1">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8DBD9" w14:textId="31437264" w:rsidR="00341F5C"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68</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DF433" w14:textId="77777777" w:rsidR="00E547C8" w:rsidRDefault="00E251E1">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D8E0D" w14:textId="77777777" w:rsidR="0063668E" w:rsidRDefault="00E251E1">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9761A" w14:textId="56C9D6CC" w:rsidR="009546F6" w:rsidRPr="00151AC1" w:rsidRDefault="00E251E1"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69</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D4352" w14:textId="77777777" w:rsidR="0063668E" w:rsidRDefault="00E251E1">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FA886" w14:textId="77777777" w:rsidR="00EF243C" w:rsidRDefault="00E251E1">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B024" w14:textId="1447EBA2" w:rsidR="009546F6" w:rsidRPr="00151AC1" w:rsidRDefault="00E251E1"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CF578" w14:textId="72204A85"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73</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1BB44" w14:textId="77777777" w:rsidR="00EF243C" w:rsidRDefault="00E251E1">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C620B" w14:textId="77777777" w:rsidR="00E547C8" w:rsidRDefault="00E251E1">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CFB68" w14:textId="487499AD" w:rsidR="00341F5C"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74</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7A697" w14:textId="77777777" w:rsidR="00E547C8" w:rsidRDefault="00E251E1">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EBD0E" w14:textId="77777777" w:rsidR="0063668E" w:rsidRDefault="00E251E1">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D15B7" w14:textId="2B6FF2DC" w:rsidR="009546F6" w:rsidRPr="00151AC1" w:rsidRDefault="00E251E1"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77</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B1EAB" w14:textId="77777777" w:rsidR="0063668E" w:rsidRDefault="00E251E1">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AEE8" w14:textId="77777777" w:rsidR="00EF243C" w:rsidRDefault="00E251E1">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CED9" w14:textId="06FB7E7B" w:rsidR="00D163B8" w:rsidRDefault="00E251E1">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80</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98D9" w14:textId="77777777" w:rsidR="0063668E" w:rsidRDefault="00E251E1">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5DA1D" w14:textId="77777777" w:rsidR="00EF243C" w:rsidRDefault="00E251E1">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14FDC" w14:textId="77777777" w:rsidR="00E547C8" w:rsidRDefault="00E251E1">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A166C" w14:textId="3973D0E8" w:rsidR="00341F5C" w:rsidRDefault="00E251E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82</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7D645" w14:textId="77777777" w:rsidR="00E547C8" w:rsidRDefault="00E251E1">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AD84A" w14:textId="77777777" w:rsidR="00234A70" w:rsidRDefault="00E251E1">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E9D60" w14:textId="7A5A78CC" w:rsidR="00257C02" w:rsidRPr="00652525" w:rsidRDefault="00E251E1"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83</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4B89F" w14:textId="77777777" w:rsidR="00234A70" w:rsidRDefault="00E251E1">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6BF2" w14:textId="77777777" w:rsidR="00652525" w:rsidRDefault="00E251E1">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14DB" w14:textId="2A1AF21A" w:rsidR="00257C02" w:rsidRPr="00652525" w:rsidRDefault="00E251E1"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85</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AF80A" w14:textId="77777777" w:rsidR="00652525" w:rsidRDefault="00E251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14D21" w14:textId="77777777" w:rsidR="00E251E1" w:rsidRDefault="00E251E1" w:rsidP="00EC7661">
      <w:pPr>
        <w:spacing w:after="0"/>
      </w:pPr>
      <w:r>
        <w:separator/>
      </w:r>
    </w:p>
  </w:footnote>
  <w:footnote w:type="continuationSeparator" w:id="0">
    <w:p w14:paraId="1323270E" w14:textId="77777777" w:rsidR="00E251E1" w:rsidRDefault="00E251E1"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326CB"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66A04" w14:textId="77777777" w:rsidR="00EF243C" w:rsidRDefault="00E251E1">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8CBC1" w14:textId="77777777" w:rsidR="003911F9" w:rsidRDefault="00E251E1">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00986" w14:textId="77777777" w:rsidR="003911F9" w:rsidRPr="00395622" w:rsidRDefault="00E251E1" w:rsidP="003911F9">
    <w:pPr>
      <w:pStyle w:val="Kopfzeile"/>
    </w:pPr>
    <w:r>
      <w:t>Rechenregeln für das Erfassungsjahr</w:t>
    </w:r>
    <w:r w:rsidRPr="00395622">
      <w:t xml:space="preserve"> </w:t>
    </w:r>
    <w:r>
      <w:t>2019</w:t>
    </w:r>
    <w:r>
      <w:t xml:space="preserve"> nach </w:t>
    </w:r>
    <w:r>
      <w:t>QSKH-R</w:t>
    </w:r>
    <w:r>
      <w:t>L</w:t>
    </w:r>
  </w:p>
  <w:p w14:paraId="08AA47C1" w14:textId="77777777" w:rsidR="003911F9" w:rsidRPr="00395622" w:rsidRDefault="00E251E1" w:rsidP="003911F9">
    <w:pPr>
      <w:pStyle w:val="Kopfzeile"/>
    </w:pPr>
    <w:r>
      <w:t>KEP</w:t>
    </w:r>
    <w:r w:rsidRPr="00395622">
      <w:t xml:space="preserve"> - </w:t>
    </w:r>
    <w:r>
      <w:t>Knieendoprothesenversorgung</w:t>
    </w:r>
  </w:p>
  <w:p w14:paraId="078F6426" w14:textId="77777777" w:rsidR="00CF528F" w:rsidRDefault="00E251E1" w:rsidP="00CF528F">
    <w:pPr>
      <w:pStyle w:val="Kopfzeile"/>
      <w:tabs>
        <w:tab w:val="left" w:pos="1941"/>
      </w:tabs>
    </w:pPr>
    <w:r>
      <w:t>Anhang I</w:t>
    </w:r>
    <w:r>
      <w:t>I</w:t>
    </w:r>
    <w:r>
      <w:t>I: Vorberechnungen</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993B5" w14:textId="77777777" w:rsidR="003911F9" w:rsidRDefault="00E251E1">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E511D" w14:textId="77777777" w:rsidR="002C1712" w:rsidRDefault="00E251E1">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402ED" w14:textId="77777777" w:rsidR="00491DF3" w:rsidRPr="00395622" w:rsidRDefault="00E251E1" w:rsidP="00491DF3">
    <w:pPr>
      <w:pStyle w:val="Kopfzeile"/>
    </w:pPr>
    <w:r>
      <w:t>Rechenregeln für das Erfassungsjahr 2019</w:t>
    </w:r>
    <w:r>
      <w:t xml:space="preserve"> nach </w:t>
    </w:r>
    <w:r>
      <w:t>QSKH-RL</w:t>
    </w:r>
  </w:p>
  <w:p w14:paraId="108128E0" w14:textId="77777777" w:rsidR="00491DF3" w:rsidRPr="00395622" w:rsidRDefault="00E251E1" w:rsidP="00491DF3">
    <w:pPr>
      <w:pStyle w:val="Kopfzeile"/>
    </w:pPr>
    <w:r>
      <w:t>KEP</w:t>
    </w:r>
    <w:r w:rsidRPr="00395622">
      <w:t xml:space="preserve"> - </w:t>
    </w:r>
    <w:r>
      <w:t>Knieendoprothesenversorgung</w:t>
    </w:r>
  </w:p>
  <w:p w14:paraId="4609C6B5" w14:textId="77777777" w:rsidR="00FB337D" w:rsidRDefault="00E251E1" w:rsidP="003050C2">
    <w:pPr>
      <w:pStyle w:val="Kopfzeile"/>
      <w:tabs>
        <w:tab w:val="left" w:pos="1941"/>
      </w:tabs>
    </w:pPr>
    <w:r>
      <w:t>Anhang IV</w:t>
    </w:r>
    <w:r>
      <w:t>: Funktionen</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4E4F9" w14:textId="77777777" w:rsidR="002C1712" w:rsidRDefault="00E251E1">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957DC" w14:textId="77777777" w:rsidR="00271AF2" w:rsidRDefault="00E251E1">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C3B13" w14:textId="77777777" w:rsidR="00130B47" w:rsidRPr="00395622" w:rsidRDefault="00E251E1" w:rsidP="00130B47">
    <w:pPr>
      <w:pStyle w:val="Kopfzeile"/>
    </w:pPr>
    <w:r>
      <w:t>Rechenregeln für das Erfassungsjahr</w:t>
    </w:r>
    <w:r w:rsidRPr="00395622">
      <w:t xml:space="preserve"> </w:t>
    </w:r>
    <w:r>
      <w:t>2019</w:t>
    </w:r>
    <w:r>
      <w:t xml:space="preserve"> nach </w:t>
    </w:r>
    <w:r>
      <w:t>QSKH-RL</w:t>
    </w:r>
  </w:p>
  <w:p w14:paraId="58A3245D" w14:textId="77777777" w:rsidR="00130B47" w:rsidRPr="00395622" w:rsidRDefault="00E251E1" w:rsidP="00130B47">
    <w:pPr>
      <w:pStyle w:val="Kopfzeile"/>
    </w:pPr>
    <w:r>
      <w:t>KEP</w:t>
    </w:r>
    <w:r w:rsidRPr="00395622">
      <w:t xml:space="preserve"> - </w:t>
    </w:r>
    <w:r>
      <w:t>Knieendoprothesenversorgung</w:t>
    </w:r>
  </w:p>
  <w:p w14:paraId="05B6E32C" w14:textId="77777777" w:rsidR="00257C02" w:rsidRDefault="00E251E1" w:rsidP="00505667">
    <w:pPr>
      <w:pStyle w:val="Kopfzeile"/>
    </w:pPr>
    <w:r w:rsidRPr="00505667">
      <w:t>Anhang V: Historie der Qualitätsindikatoren</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3182D" w14:textId="77777777" w:rsidR="00271AF2" w:rsidRDefault="00E251E1">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6EBA6"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563B2A27" w14:textId="77777777" w:rsidR="00D163B8" w:rsidRPr="00395622" w:rsidRDefault="00E251E1" w:rsidP="00D163B8">
    <w:pPr>
      <w:pStyle w:val="Kopfzeile"/>
    </w:pPr>
    <w:r>
      <w:t>KEP</w:t>
    </w:r>
    <w:r w:rsidRPr="00395622">
      <w:t xml:space="preserve"> - </w:t>
    </w:r>
    <w:r>
      <w:t>Knieendoprothesenversorgung</w:t>
    </w:r>
  </w:p>
  <w:p w14:paraId="36CCF4E8" w14:textId="77777777" w:rsidR="00D163B8" w:rsidRDefault="00E251E1">
    <w:pPr>
      <w:pStyle w:val="Kopfzeile"/>
    </w:pPr>
    <w:r>
      <w:t>54020: Indikation zur elektiven Knieendoprothesen-Erstimplantation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E3864" w14:textId="77777777" w:rsidR="00EF243C" w:rsidRDefault="00E251E1">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0BEAE" w14:textId="77777777" w:rsidR="00E547C8" w:rsidRDefault="00E251E1">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331EB" w14:textId="77777777" w:rsidR="00934892" w:rsidRPr="00395622" w:rsidRDefault="00E251E1" w:rsidP="00934892">
    <w:pPr>
      <w:pStyle w:val="Kopfzeile"/>
    </w:pPr>
    <w:r>
      <w:t>Reche</w:t>
    </w:r>
    <w:r>
      <w:t>nregeln für das Erfassungsjahr</w:t>
    </w:r>
    <w:r w:rsidRPr="00395622">
      <w:t xml:space="preserve"> </w:t>
    </w:r>
    <w:r>
      <w:t>2019</w:t>
    </w:r>
    <w:r>
      <w:t xml:space="preserve"> nach </w:t>
    </w:r>
    <w:r>
      <w:t>QSKH-RL</w:t>
    </w:r>
  </w:p>
  <w:p w14:paraId="094ED094" w14:textId="77777777" w:rsidR="00934892" w:rsidRPr="00395622" w:rsidRDefault="00E251E1" w:rsidP="00934892">
    <w:pPr>
      <w:pStyle w:val="Kopfzeile"/>
    </w:pPr>
    <w:r>
      <w:t>KEP</w:t>
    </w:r>
    <w:r w:rsidRPr="00395622">
      <w:t xml:space="preserve"> - </w:t>
    </w:r>
    <w:r>
      <w:t>Knieendoprothesenversorgung</w:t>
    </w:r>
  </w:p>
  <w:p w14:paraId="2FA466D4" w14:textId="77777777" w:rsidR="00341F5C" w:rsidRDefault="00E251E1">
    <w:pPr>
      <w:pStyle w:val="Kopfzeile"/>
    </w:pPr>
    <w:r>
      <w:t>54020: Indikation zur elektiven Knieendoprothesen-Erstimplantation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C8BB9" w14:textId="77777777" w:rsidR="00E547C8" w:rsidRDefault="00E251E1">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70391" w14:textId="77777777" w:rsidR="0063668E" w:rsidRDefault="00E251E1">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B2ECC" w14:textId="77777777" w:rsidR="009546F6" w:rsidRPr="00395622" w:rsidRDefault="00E251E1" w:rsidP="009546F6">
    <w:pPr>
      <w:pStyle w:val="Kopfzeile"/>
    </w:pPr>
    <w:r>
      <w:t>Rechenregeln für das Erfassungsjahr</w:t>
    </w:r>
    <w:r w:rsidRPr="00395622">
      <w:t xml:space="preserve"> </w:t>
    </w:r>
    <w:r>
      <w:t>2019</w:t>
    </w:r>
    <w:r>
      <w:t xml:space="preserve"> nach </w:t>
    </w:r>
    <w:r>
      <w:t>QSKH-RL</w:t>
    </w:r>
  </w:p>
  <w:p w14:paraId="7C4F1B34" w14:textId="77777777" w:rsidR="009546F6" w:rsidRPr="00395622" w:rsidRDefault="00E251E1" w:rsidP="009546F6">
    <w:pPr>
      <w:pStyle w:val="Kopfzeile"/>
    </w:pPr>
    <w:r>
      <w:t>KEP</w:t>
    </w:r>
    <w:r w:rsidRPr="00395622">
      <w:t xml:space="preserve"> - </w:t>
    </w:r>
    <w:r>
      <w:t>Knieendoprothesenversorgung</w:t>
    </w:r>
  </w:p>
  <w:p w14:paraId="01D38498" w14:textId="77777777" w:rsidR="009546F6" w:rsidRDefault="00E251E1">
    <w:pPr>
      <w:pStyle w:val="Kopfzeile"/>
    </w:pPr>
    <w:r>
      <w:t>54021: Indikation zur unikondylären Schlittenprothese</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95682" w14:textId="77777777" w:rsidR="0063668E" w:rsidRDefault="00E251E1">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0BD2F" w14:textId="77777777" w:rsidR="00EF243C" w:rsidRDefault="00E251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27CA"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7F2C1206" w14:textId="77777777" w:rsidR="00907B99" w:rsidRDefault="00907B99" w:rsidP="00907B99">
    <w:pPr>
      <w:pStyle w:val="Kopfzeile"/>
    </w:pPr>
    <w:r>
      <w:t>KEP - Knieendoprothesenversorgung</w:t>
    </w:r>
  </w:p>
  <w:p w14:paraId="58BC5F60" w14:textId="7B09F4DB" w:rsidR="00907B99" w:rsidRDefault="00907B99" w:rsidP="00907B99">
    <w:pPr>
      <w:pStyle w:val="Kopfzeile"/>
    </w:pPr>
    <w:r>
      <w:fldChar w:fldCharType="begin"/>
    </w:r>
    <w:r>
      <w:instrText xml:space="preserve"> STYLEREF  "Überschrift (Titelei)"</w:instrText>
    </w:r>
    <w:r>
      <w:fldChar w:fldCharType="separate"/>
    </w:r>
    <w:r w:rsidR="00E251E1">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38764"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52ADEC8E" w14:textId="77777777" w:rsidR="00D163B8" w:rsidRPr="00395622" w:rsidRDefault="00E251E1" w:rsidP="00D163B8">
    <w:pPr>
      <w:pStyle w:val="Kopfzeile"/>
    </w:pPr>
    <w:r>
      <w:t>KEP</w:t>
    </w:r>
    <w:r w:rsidRPr="00395622">
      <w:t xml:space="preserve"> - </w:t>
    </w:r>
    <w:r>
      <w:t>Knieendoprothesenversorgung</w:t>
    </w:r>
  </w:p>
  <w:p w14:paraId="7558ECB5" w14:textId="77777777" w:rsidR="00D163B8" w:rsidRDefault="00E251E1">
    <w:pPr>
      <w:pStyle w:val="Kopfzeile"/>
    </w:pPr>
    <w:r>
      <w:t>54021: Indikation zur unikondylären Schlittenprothese</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1566A" w14:textId="77777777" w:rsidR="00EF243C" w:rsidRDefault="00E251E1">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4B0A0" w14:textId="77777777" w:rsidR="00E547C8" w:rsidRDefault="00E251E1">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7AF3" w14:textId="77777777" w:rsidR="00934892" w:rsidRPr="00395622" w:rsidRDefault="00E251E1" w:rsidP="00934892">
    <w:pPr>
      <w:pStyle w:val="Kopfzeile"/>
    </w:pPr>
    <w:r>
      <w:t>Rechenregeln für das Erfassungsjahr</w:t>
    </w:r>
    <w:r w:rsidRPr="00395622">
      <w:t xml:space="preserve"> </w:t>
    </w:r>
    <w:r>
      <w:t>2019</w:t>
    </w:r>
    <w:r>
      <w:t xml:space="preserve"> nach </w:t>
    </w:r>
    <w:r>
      <w:t>QSKH-RL</w:t>
    </w:r>
  </w:p>
  <w:p w14:paraId="404185A2" w14:textId="77777777" w:rsidR="00934892" w:rsidRPr="00395622" w:rsidRDefault="00E251E1" w:rsidP="00934892">
    <w:pPr>
      <w:pStyle w:val="Kopfzeile"/>
    </w:pPr>
    <w:r>
      <w:t>KEP</w:t>
    </w:r>
    <w:r w:rsidRPr="00395622">
      <w:t xml:space="preserve"> - </w:t>
    </w:r>
    <w:r>
      <w:t>Knieendoprothesenversorgu</w:t>
    </w:r>
    <w:r>
      <w:t>ng</w:t>
    </w:r>
  </w:p>
  <w:p w14:paraId="2CB06B06" w14:textId="77777777" w:rsidR="00341F5C" w:rsidRDefault="00E251E1">
    <w:pPr>
      <w:pStyle w:val="Kopfzeile"/>
    </w:pPr>
    <w:r>
      <w:t>54021: Indikation zur unikondylären Schlittenprothese</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C24DC" w14:textId="77777777" w:rsidR="00E547C8" w:rsidRDefault="00E251E1">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BD542" w14:textId="77777777" w:rsidR="0063668E" w:rsidRDefault="00E251E1">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37EAE" w14:textId="77777777" w:rsidR="009546F6" w:rsidRPr="00395622" w:rsidRDefault="00E251E1" w:rsidP="009546F6">
    <w:pPr>
      <w:pStyle w:val="Kopfzeile"/>
    </w:pPr>
    <w:r>
      <w:t>Rechenregeln für das Erfassungsjahr</w:t>
    </w:r>
    <w:r w:rsidRPr="00395622">
      <w:t xml:space="preserve"> </w:t>
    </w:r>
    <w:r>
      <w:t>2019</w:t>
    </w:r>
    <w:r>
      <w:t xml:space="preserve"> nach </w:t>
    </w:r>
    <w:r>
      <w:t>QSKH-RL</w:t>
    </w:r>
  </w:p>
  <w:p w14:paraId="354F9FCB" w14:textId="77777777" w:rsidR="009546F6" w:rsidRPr="00395622" w:rsidRDefault="00E251E1" w:rsidP="009546F6">
    <w:pPr>
      <w:pStyle w:val="Kopfzeile"/>
    </w:pPr>
    <w:r>
      <w:t>KEP</w:t>
    </w:r>
    <w:r w:rsidRPr="00395622">
      <w:t xml:space="preserve"> - </w:t>
    </w:r>
    <w:r>
      <w:t>Knieendoprothesenversorgung</w:t>
    </w:r>
  </w:p>
  <w:p w14:paraId="4AB20CA2" w14:textId="77777777" w:rsidR="009546F6" w:rsidRDefault="00E251E1">
    <w:pPr>
      <w:pStyle w:val="Kopfzeile"/>
    </w:pPr>
    <w:r>
      <w:t xml:space="preserve">54022: </w:t>
    </w:r>
    <w:r>
      <w:t>Indikation zum Knieendoprothesen-Wechsel bzw. -Komponentenwechsel</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E473D" w14:textId="77777777" w:rsidR="0063668E" w:rsidRDefault="00E251E1">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48E6" w14:textId="77777777" w:rsidR="00EF243C" w:rsidRDefault="00E251E1">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9AE2B"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335B6058" w14:textId="77777777" w:rsidR="00D163B8" w:rsidRPr="00395622" w:rsidRDefault="00E251E1" w:rsidP="00D163B8">
    <w:pPr>
      <w:pStyle w:val="Kopfzeile"/>
    </w:pPr>
    <w:r>
      <w:t>KEP</w:t>
    </w:r>
    <w:r w:rsidRPr="00395622">
      <w:t xml:space="preserve"> - </w:t>
    </w:r>
    <w:r>
      <w:t>Knieendoprothesenversorgung</w:t>
    </w:r>
  </w:p>
  <w:p w14:paraId="538BD6B3" w14:textId="77777777" w:rsidR="00D163B8" w:rsidRDefault="00E251E1">
    <w:pPr>
      <w:pStyle w:val="Kopfzeile"/>
    </w:pPr>
    <w:r>
      <w:t>54022: Indikation zum Knieendoprothesen-Wechsel bzw. -Komponentenwechsel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5BDF0"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4A613" w14:textId="77777777" w:rsidR="00EF243C" w:rsidRDefault="00E251E1">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8052D" w14:textId="77777777" w:rsidR="00E547C8" w:rsidRDefault="00E251E1">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71B94" w14:textId="77777777" w:rsidR="00934892" w:rsidRPr="00395622" w:rsidRDefault="00E251E1" w:rsidP="00934892">
    <w:pPr>
      <w:pStyle w:val="Kopfzeile"/>
    </w:pPr>
    <w:r>
      <w:t>Rechenregeln für das Erfassungsjahr</w:t>
    </w:r>
    <w:r w:rsidRPr="00395622">
      <w:t xml:space="preserve"> </w:t>
    </w:r>
    <w:r>
      <w:t>2019</w:t>
    </w:r>
    <w:r>
      <w:t xml:space="preserve"> nach </w:t>
    </w:r>
    <w:r>
      <w:t>QSKH-RL</w:t>
    </w:r>
  </w:p>
  <w:p w14:paraId="6B69F313" w14:textId="77777777" w:rsidR="00934892" w:rsidRPr="00395622" w:rsidRDefault="00E251E1" w:rsidP="00934892">
    <w:pPr>
      <w:pStyle w:val="Kopfzeile"/>
    </w:pPr>
    <w:r>
      <w:t>KEP</w:t>
    </w:r>
    <w:r w:rsidRPr="00395622">
      <w:t xml:space="preserve"> - </w:t>
    </w:r>
    <w:r>
      <w:t>Knieendoprothesenversorgung</w:t>
    </w:r>
  </w:p>
  <w:p w14:paraId="5A9F18D6" w14:textId="77777777" w:rsidR="00341F5C" w:rsidRDefault="00E251E1">
    <w:pPr>
      <w:pStyle w:val="Kopfzeile"/>
    </w:pPr>
    <w:r>
      <w:t>54022: Indikation zum Knieendopr</w:t>
    </w:r>
    <w:r>
      <w:t>othesen-Wechsel bzw. -Komponentenwechsel</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9D1B6" w14:textId="77777777" w:rsidR="00E547C8" w:rsidRDefault="00E251E1">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26028" w14:textId="77777777" w:rsidR="0063668E" w:rsidRDefault="00E251E1">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CE20B" w14:textId="77777777" w:rsidR="009546F6" w:rsidRPr="00395622" w:rsidRDefault="00E251E1" w:rsidP="009546F6">
    <w:pPr>
      <w:pStyle w:val="Kopfzeile"/>
    </w:pPr>
    <w:r>
      <w:t>Rechenregeln für das Erfassungsjahr</w:t>
    </w:r>
    <w:r w:rsidRPr="00395622">
      <w:t xml:space="preserve"> </w:t>
    </w:r>
    <w:r>
      <w:t>2019</w:t>
    </w:r>
    <w:r>
      <w:t xml:space="preserve"> nach </w:t>
    </w:r>
    <w:r>
      <w:t>QSKH-RL</w:t>
    </w:r>
  </w:p>
  <w:p w14:paraId="0AC8AEF8" w14:textId="77777777" w:rsidR="009546F6" w:rsidRPr="00395622" w:rsidRDefault="00E251E1" w:rsidP="009546F6">
    <w:pPr>
      <w:pStyle w:val="Kopfzeile"/>
    </w:pPr>
    <w:r>
      <w:t>KEP</w:t>
    </w:r>
    <w:r w:rsidRPr="00395622">
      <w:t xml:space="preserve"> - </w:t>
    </w:r>
    <w:r>
      <w:t>Knieendoprothesenversorgung</w:t>
    </w:r>
  </w:p>
  <w:p w14:paraId="4FED1405" w14:textId="77777777" w:rsidR="009546F6" w:rsidRDefault="00E251E1">
    <w:pPr>
      <w:pStyle w:val="Kopfzeile"/>
    </w:pPr>
    <w:r>
      <w:t>Gruppe: Allgemeine Komplikationen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7126D" w14:textId="77777777" w:rsidR="0063668E" w:rsidRDefault="00E251E1">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7B168" w14:textId="77777777" w:rsidR="00EF243C" w:rsidRDefault="00E251E1">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410AA"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0DDFF8D1" w14:textId="77777777" w:rsidR="00D163B8" w:rsidRPr="00395622" w:rsidRDefault="00E251E1" w:rsidP="00D163B8">
    <w:pPr>
      <w:pStyle w:val="Kopfzeile"/>
    </w:pPr>
    <w:r>
      <w:t>KEP</w:t>
    </w:r>
    <w:r w:rsidRPr="00395622">
      <w:t xml:space="preserve"> - </w:t>
    </w:r>
    <w:r>
      <w:t>Knieendoprothesenversorgung</w:t>
    </w:r>
  </w:p>
  <w:p w14:paraId="64592019" w14:textId="77777777" w:rsidR="00D163B8" w:rsidRDefault="00E251E1">
    <w:pPr>
      <w:pStyle w:val="Kopfzeile"/>
    </w:pPr>
    <w:r>
      <w:t>54123: Allgemeine Komplikationen bei elektiver Knieendoprothesen-Erstimplantation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B7CBD" w14:textId="77777777" w:rsidR="00EF243C" w:rsidRDefault="00E251E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1F78" w14:textId="77777777" w:rsidR="00283E15" w:rsidRDefault="00E251E1">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FE635" w14:textId="77777777" w:rsidR="00EF243C" w:rsidRDefault="00E251E1">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44A71"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01D8AFC4" w14:textId="77777777" w:rsidR="00D163B8" w:rsidRPr="00395622" w:rsidRDefault="00E251E1" w:rsidP="00D163B8">
    <w:pPr>
      <w:pStyle w:val="Kopfzeile"/>
    </w:pPr>
    <w:r>
      <w:t>KEP</w:t>
    </w:r>
    <w:r w:rsidRPr="00395622">
      <w:t xml:space="preserve"> - </w:t>
    </w:r>
    <w:r>
      <w:t>Knieendoprothesenversorgung</w:t>
    </w:r>
  </w:p>
  <w:p w14:paraId="70DB9617" w14:textId="77777777" w:rsidR="00D163B8" w:rsidRDefault="00E251E1">
    <w:pPr>
      <w:pStyle w:val="Kopfzeile"/>
    </w:pPr>
    <w:r>
      <w:t>50481: Allgemeine Komplikationen bei Knieendoprothesen-Wechsel bzw. -Komponentenwechsel</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093C3" w14:textId="77777777" w:rsidR="00EF243C" w:rsidRDefault="00E251E1">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A91A8" w14:textId="77777777" w:rsidR="00E547C8" w:rsidRDefault="00E251E1">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CEEBC" w14:textId="77777777" w:rsidR="00934892" w:rsidRPr="00395622" w:rsidRDefault="00E251E1" w:rsidP="00934892">
    <w:pPr>
      <w:pStyle w:val="Kopfzeile"/>
    </w:pPr>
    <w:r>
      <w:t>Rechenregeln für das Erfassungsjahr</w:t>
    </w:r>
    <w:r w:rsidRPr="00395622">
      <w:t xml:space="preserve"> </w:t>
    </w:r>
    <w:r>
      <w:t>2019</w:t>
    </w:r>
    <w:r>
      <w:t xml:space="preserve"> nach </w:t>
    </w:r>
    <w:r>
      <w:t>QSKH-RL</w:t>
    </w:r>
  </w:p>
  <w:p w14:paraId="0FBF6C41" w14:textId="77777777" w:rsidR="00934892" w:rsidRPr="00395622" w:rsidRDefault="00E251E1" w:rsidP="00934892">
    <w:pPr>
      <w:pStyle w:val="Kopfzeile"/>
    </w:pPr>
    <w:r>
      <w:t>KEP</w:t>
    </w:r>
    <w:r w:rsidRPr="00395622">
      <w:t xml:space="preserve"> - </w:t>
    </w:r>
    <w:r>
      <w:t>Knieendoprothesenversorgung</w:t>
    </w:r>
  </w:p>
  <w:p w14:paraId="3DA8B7CE" w14:textId="77777777" w:rsidR="00341F5C" w:rsidRDefault="00E251E1">
    <w:pPr>
      <w:pStyle w:val="Kopfzeile"/>
    </w:pPr>
    <w:r>
      <w:t>Allgemeine Komplikationen</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F5F79" w14:textId="77777777" w:rsidR="00E547C8" w:rsidRDefault="00E251E1">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964D" w14:textId="77777777" w:rsidR="0063668E" w:rsidRDefault="00E251E1">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CF772" w14:textId="77777777" w:rsidR="009546F6" w:rsidRPr="00395622" w:rsidRDefault="00E251E1" w:rsidP="009546F6">
    <w:pPr>
      <w:pStyle w:val="Kopfzeile"/>
    </w:pPr>
    <w:r>
      <w:t>Rechenregeln für das Erfassungsjahr</w:t>
    </w:r>
    <w:r w:rsidRPr="00395622">
      <w:t xml:space="preserve"> </w:t>
    </w:r>
    <w:r>
      <w:t>2019</w:t>
    </w:r>
    <w:r>
      <w:t xml:space="preserve"> nach </w:t>
    </w:r>
    <w:r>
      <w:t>QSKH-RL</w:t>
    </w:r>
  </w:p>
  <w:p w14:paraId="31BDADC7" w14:textId="77777777" w:rsidR="009546F6" w:rsidRPr="00395622" w:rsidRDefault="00E251E1" w:rsidP="009546F6">
    <w:pPr>
      <w:pStyle w:val="Kopfzeile"/>
    </w:pPr>
    <w:r>
      <w:t>KEP</w:t>
    </w:r>
    <w:r w:rsidRPr="00395622">
      <w:t xml:space="preserve"> - </w:t>
    </w:r>
    <w:r>
      <w:t>Knieendoprot</w:t>
    </w:r>
    <w:r>
      <w:t>hesenversorgung</w:t>
    </w:r>
  </w:p>
  <w:p w14:paraId="54C06B35" w14:textId="77777777" w:rsidR="009546F6" w:rsidRDefault="00E251E1">
    <w:pPr>
      <w:pStyle w:val="Kopfzeile"/>
    </w:pPr>
    <w:r>
      <w:t>Gruppe: Spezifische Komplikationen</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CAD38" w14:textId="77777777" w:rsidR="0063668E" w:rsidRDefault="00E251E1">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74CE3" w14:textId="77777777" w:rsidR="00EF243C" w:rsidRDefault="00E251E1">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C9CFE" w14:textId="77777777" w:rsidR="00564AC5" w:rsidRDefault="00E251E1" w:rsidP="00564AC5">
    <w:pPr>
      <w:pStyle w:val="Kopfzeile"/>
      <w:tabs>
        <w:tab w:val="left" w:pos="708"/>
      </w:tabs>
    </w:pPr>
    <w:r>
      <w:t>Rechenregeln für das Erfassungsjahr 2019 nach QSKH-RL</w:t>
    </w:r>
  </w:p>
  <w:p w14:paraId="290FAA58" w14:textId="77777777" w:rsidR="00564AC5" w:rsidRDefault="00E251E1" w:rsidP="00564AC5">
    <w:pPr>
      <w:pStyle w:val="Kopfzeile"/>
    </w:pPr>
    <w:r>
      <w:t>KEP - Knieendoprothesenversorgung</w:t>
    </w:r>
  </w:p>
  <w:p w14:paraId="5906C55D" w14:textId="77777777" w:rsidR="00F31203" w:rsidRDefault="00E251E1"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39E0B"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1072D2A8" w14:textId="77777777" w:rsidR="00D163B8" w:rsidRPr="00395622" w:rsidRDefault="00E251E1" w:rsidP="00D163B8">
    <w:pPr>
      <w:pStyle w:val="Kopfzeile"/>
    </w:pPr>
    <w:r>
      <w:t>KEP</w:t>
    </w:r>
    <w:r w:rsidRPr="00395622">
      <w:t xml:space="preserve"> - </w:t>
    </w:r>
    <w:r>
      <w:t>Knieendoprothesenversorgung</w:t>
    </w:r>
  </w:p>
  <w:p w14:paraId="20083586" w14:textId="77777777" w:rsidR="00D163B8" w:rsidRDefault="00E251E1">
    <w:pPr>
      <w:pStyle w:val="Kopfzeile"/>
    </w:pPr>
    <w:r>
      <w:t>54124: Spezifische Komplikationen bei elektiver Knieendoprothesen-Erstimplantation</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25A5" w14:textId="77777777" w:rsidR="00EF243C" w:rsidRDefault="00E251E1">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23C22" w14:textId="77777777" w:rsidR="00EF243C" w:rsidRDefault="00E251E1">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FF156"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354A6EDF" w14:textId="77777777" w:rsidR="00D163B8" w:rsidRPr="00395622" w:rsidRDefault="00E251E1" w:rsidP="00D163B8">
    <w:pPr>
      <w:pStyle w:val="Kopfzeile"/>
    </w:pPr>
    <w:r>
      <w:t>KEP</w:t>
    </w:r>
    <w:r w:rsidRPr="00395622">
      <w:t xml:space="preserve"> - </w:t>
    </w:r>
    <w:r>
      <w:t>Knieendoprothesenversorgung</w:t>
    </w:r>
  </w:p>
  <w:p w14:paraId="038C39CE" w14:textId="77777777" w:rsidR="00D163B8" w:rsidRDefault="00E251E1">
    <w:pPr>
      <w:pStyle w:val="Kopfzeile"/>
    </w:pPr>
    <w:r>
      <w:t>54125: Spezifische Komplikationen bei Knieendoprothesen-Wechsel bzw. -Komponentenwechsel</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570D7" w14:textId="77777777" w:rsidR="00EF243C" w:rsidRDefault="00E251E1">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635A0" w14:textId="77777777" w:rsidR="00E547C8" w:rsidRDefault="00E251E1">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BDE34" w14:textId="77777777" w:rsidR="00934892" w:rsidRPr="00395622" w:rsidRDefault="00E251E1" w:rsidP="00934892">
    <w:pPr>
      <w:pStyle w:val="Kopfzeile"/>
    </w:pPr>
    <w:r>
      <w:t>Rechenregeln für das Erfassungsjahr</w:t>
    </w:r>
    <w:r w:rsidRPr="00395622">
      <w:t xml:space="preserve"> </w:t>
    </w:r>
    <w:r>
      <w:t>2019</w:t>
    </w:r>
    <w:r>
      <w:t xml:space="preserve"> nach </w:t>
    </w:r>
    <w:r>
      <w:t>QSKH-RL</w:t>
    </w:r>
  </w:p>
  <w:p w14:paraId="49784FF9" w14:textId="77777777" w:rsidR="00934892" w:rsidRPr="00395622" w:rsidRDefault="00E251E1" w:rsidP="00934892">
    <w:pPr>
      <w:pStyle w:val="Kopfzeile"/>
    </w:pPr>
    <w:r>
      <w:t>KEP</w:t>
    </w:r>
    <w:r w:rsidRPr="00395622">
      <w:t xml:space="preserve"> - </w:t>
    </w:r>
    <w:r>
      <w:t>Knieendoprothesenversorgung</w:t>
    </w:r>
  </w:p>
  <w:p w14:paraId="27A0F08E" w14:textId="77777777" w:rsidR="00341F5C" w:rsidRDefault="00E251E1">
    <w:pPr>
      <w:pStyle w:val="Kopfzeile"/>
    </w:pPr>
    <w:r>
      <w:t>Spezifische Komplikationen</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9C4A9" w14:textId="77777777" w:rsidR="00E547C8" w:rsidRDefault="00E251E1">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BC9DD" w14:textId="77777777" w:rsidR="0063668E" w:rsidRDefault="00E251E1">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3D834" w14:textId="77777777" w:rsidR="009546F6" w:rsidRPr="00395622" w:rsidRDefault="00E251E1" w:rsidP="009546F6">
    <w:pPr>
      <w:pStyle w:val="Kopfzeile"/>
    </w:pPr>
    <w:r>
      <w:t>Rechenregeln für das Erfassungsjahr</w:t>
    </w:r>
    <w:r w:rsidRPr="00395622">
      <w:t xml:space="preserve"> </w:t>
    </w:r>
    <w:r>
      <w:t>2019</w:t>
    </w:r>
    <w:r>
      <w:t xml:space="preserve"> nach </w:t>
    </w:r>
    <w:r>
      <w:t>QSKH-RL</w:t>
    </w:r>
  </w:p>
  <w:p w14:paraId="3EEA0115" w14:textId="77777777" w:rsidR="009546F6" w:rsidRPr="00395622" w:rsidRDefault="00E251E1" w:rsidP="009546F6">
    <w:pPr>
      <w:pStyle w:val="Kopfzeile"/>
    </w:pPr>
    <w:r>
      <w:t>KEP</w:t>
    </w:r>
    <w:r w:rsidRPr="00395622">
      <w:t xml:space="preserve"> - </w:t>
    </w:r>
    <w:r>
      <w:t>Knieendoprothesen</w:t>
    </w:r>
    <w:r>
      <w:t>versorgung</w:t>
    </w:r>
  </w:p>
  <w:p w14:paraId="32385354" w14:textId="77777777" w:rsidR="009546F6" w:rsidRDefault="00E251E1">
    <w:pPr>
      <w:pStyle w:val="Kopfzeile"/>
    </w:pPr>
    <w:r>
      <w:t>54026: Beweglichkeit bei Entlassung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9A21F" w14:textId="77777777" w:rsidR="00283E15" w:rsidRDefault="00E251E1">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9FD1E" w14:textId="77777777" w:rsidR="0063668E" w:rsidRDefault="00E251E1">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EB54E" w14:textId="77777777" w:rsidR="00EF243C" w:rsidRDefault="00E251E1">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2590F"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57AF4740" w14:textId="77777777" w:rsidR="00D163B8" w:rsidRPr="00395622" w:rsidRDefault="00E251E1" w:rsidP="00D163B8">
    <w:pPr>
      <w:pStyle w:val="Kopfzeile"/>
    </w:pPr>
    <w:r>
      <w:t>KEP</w:t>
    </w:r>
    <w:r w:rsidRPr="00395622">
      <w:t xml:space="preserve"> - </w:t>
    </w:r>
    <w:r>
      <w:t>Knieendoprothesenversorgung</w:t>
    </w:r>
  </w:p>
  <w:p w14:paraId="7A4D41EE" w14:textId="77777777" w:rsidR="00D163B8" w:rsidRDefault="00E251E1">
    <w:pPr>
      <w:pStyle w:val="Kopfzeile"/>
    </w:pPr>
    <w:r>
      <w:t>54026: Beweglichkeit bei Entlassung</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B6BCF" w14:textId="77777777" w:rsidR="00EF243C" w:rsidRDefault="00E251E1">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EBB61" w14:textId="77777777" w:rsidR="00E547C8" w:rsidRDefault="00E251E1">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075C5" w14:textId="77777777" w:rsidR="00934892" w:rsidRPr="00395622" w:rsidRDefault="00E251E1" w:rsidP="00934892">
    <w:pPr>
      <w:pStyle w:val="Kopfzeile"/>
    </w:pPr>
    <w:r>
      <w:t>Rechenregeln für das Erfassungsjahr</w:t>
    </w:r>
    <w:r w:rsidRPr="00395622">
      <w:t xml:space="preserve"> </w:t>
    </w:r>
    <w:r>
      <w:t>2019</w:t>
    </w:r>
    <w:r>
      <w:t xml:space="preserve"> nach </w:t>
    </w:r>
    <w:r>
      <w:t>QSKH-RL</w:t>
    </w:r>
  </w:p>
  <w:p w14:paraId="2702C2F6" w14:textId="77777777" w:rsidR="00934892" w:rsidRPr="00395622" w:rsidRDefault="00E251E1" w:rsidP="00934892">
    <w:pPr>
      <w:pStyle w:val="Kopfzeile"/>
    </w:pPr>
    <w:r>
      <w:t>KEP</w:t>
    </w:r>
    <w:r w:rsidRPr="00395622">
      <w:t xml:space="preserve"> - </w:t>
    </w:r>
    <w:r>
      <w:t>Knieendoprothesenversorgung</w:t>
    </w:r>
  </w:p>
  <w:p w14:paraId="2FFE1A48" w14:textId="77777777" w:rsidR="00341F5C" w:rsidRDefault="00E251E1">
    <w:pPr>
      <w:pStyle w:val="Kopfzeile"/>
    </w:pPr>
    <w:r>
      <w:t>54026: Beweglichkeit bei Entlassung</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F1708" w14:textId="77777777" w:rsidR="00E547C8" w:rsidRDefault="00E251E1">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8A79A" w14:textId="77777777" w:rsidR="0063668E" w:rsidRDefault="00E251E1">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3B12E" w14:textId="77777777" w:rsidR="009546F6" w:rsidRPr="00395622" w:rsidRDefault="00E251E1" w:rsidP="009546F6">
    <w:pPr>
      <w:pStyle w:val="Kopfzeile"/>
    </w:pPr>
    <w:r>
      <w:t>Rechenregeln für das Erfassungsjahr</w:t>
    </w:r>
    <w:r w:rsidRPr="00395622">
      <w:t xml:space="preserve"> </w:t>
    </w:r>
    <w:r>
      <w:t>2019</w:t>
    </w:r>
    <w:r>
      <w:t xml:space="preserve"> nach </w:t>
    </w:r>
    <w:r>
      <w:t>QSKH-RL</w:t>
    </w:r>
  </w:p>
  <w:p w14:paraId="41F11870" w14:textId="77777777" w:rsidR="009546F6" w:rsidRPr="00395622" w:rsidRDefault="00E251E1" w:rsidP="009546F6">
    <w:pPr>
      <w:pStyle w:val="Kopfzeile"/>
    </w:pPr>
    <w:r>
      <w:t>KEP</w:t>
    </w:r>
    <w:r w:rsidRPr="00395622">
      <w:t xml:space="preserve"> - </w:t>
    </w:r>
    <w:r>
      <w:t>Knieendoprothesenversorgung</w:t>
    </w:r>
  </w:p>
  <w:p w14:paraId="59435BA6" w14:textId="77777777" w:rsidR="009546F6" w:rsidRDefault="00E251E1">
    <w:pPr>
      <w:pStyle w:val="Kopfzeile"/>
    </w:pPr>
    <w:r>
      <w:t>54028: Verhältnis der beobachteten zur erwarteten Rate (O/E) an Patientinnen und Patienten mit Geh</w:t>
    </w:r>
    <w:r>
      <w:t>unfähigkeit bei Entlassung</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ED1BE" w14:textId="77777777" w:rsidR="0063668E" w:rsidRDefault="00E251E1">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50C19" w14:textId="77777777" w:rsidR="0063668E" w:rsidRDefault="00E251E1">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23230" w14:textId="77777777" w:rsidR="00EF243C" w:rsidRDefault="00E251E1">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BE531"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2FE464F7" w14:textId="77777777" w:rsidR="00D163B8" w:rsidRPr="00395622" w:rsidRDefault="00E251E1" w:rsidP="00D163B8">
    <w:pPr>
      <w:pStyle w:val="Kopfzeile"/>
    </w:pPr>
    <w:r>
      <w:t>KEP</w:t>
    </w:r>
    <w:r w:rsidRPr="00395622">
      <w:t xml:space="preserve"> - </w:t>
    </w:r>
    <w:r>
      <w:t>Knieendoprothesenversorgung</w:t>
    </w:r>
  </w:p>
  <w:p w14:paraId="68021B3D" w14:textId="77777777" w:rsidR="00D163B8" w:rsidRDefault="00E251E1">
    <w:pPr>
      <w:pStyle w:val="Kopfzeile"/>
    </w:pPr>
    <w:r>
      <w:t>54028: Verhältnis der beobachteten zur erwarteten Rate (O/E) an Patientinnen und Patienten mit Gehunfähigkeit bei Entlassung</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5B158" w14:textId="77777777" w:rsidR="00EF243C" w:rsidRDefault="00E251E1">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E46AF" w14:textId="77777777" w:rsidR="00E547C8" w:rsidRDefault="00E251E1">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34490" w14:textId="77777777" w:rsidR="00934892" w:rsidRPr="00395622" w:rsidRDefault="00E251E1" w:rsidP="00934892">
    <w:pPr>
      <w:pStyle w:val="Kopfzeile"/>
    </w:pPr>
    <w:r>
      <w:t>Rechenregeln für das Erfassungsjahr</w:t>
    </w:r>
    <w:r w:rsidRPr="00395622">
      <w:t xml:space="preserve"> </w:t>
    </w:r>
    <w:r>
      <w:t>2019</w:t>
    </w:r>
    <w:r>
      <w:t xml:space="preserve"> nach </w:t>
    </w:r>
    <w:r>
      <w:t>QSKH-RL</w:t>
    </w:r>
  </w:p>
  <w:p w14:paraId="716A1F60" w14:textId="77777777" w:rsidR="00934892" w:rsidRPr="00395622" w:rsidRDefault="00E251E1" w:rsidP="00934892">
    <w:pPr>
      <w:pStyle w:val="Kopfzeile"/>
    </w:pPr>
    <w:r>
      <w:t>KEP</w:t>
    </w:r>
    <w:r w:rsidRPr="00395622">
      <w:t xml:space="preserve"> - </w:t>
    </w:r>
    <w:r>
      <w:t>Knieendoprothesenversorgung</w:t>
    </w:r>
  </w:p>
  <w:p w14:paraId="0F42A8A1" w14:textId="77777777" w:rsidR="00341F5C" w:rsidRDefault="00E251E1">
    <w:pPr>
      <w:pStyle w:val="Kopfzeile"/>
    </w:pPr>
    <w:r>
      <w:t>54028: Verhältnis der beobachteten zur erwarteten Rate (O/E) an Patientinnen und Patienten mit Gehunfähigkeit bei Entlassung</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7B266" w14:textId="77777777" w:rsidR="00E547C8" w:rsidRDefault="00E251E1">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2729E" w14:textId="77777777" w:rsidR="0063668E" w:rsidRDefault="00E251E1">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5B172" w14:textId="77777777" w:rsidR="009546F6" w:rsidRPr="00395622" w:rsidRDefault="00E251E1" w:rsidP="009546F6">
    <w:pPr>
      <w:pStyle w:val="Kopfzeile"/>
    </w:pPr>
    <w:r>
      <w:t>Rechenregeln für das Erfassungsjahr</w:t>
    </w:r>
    <w:r w:rsidRPr="00395622">
      <w:t xml:space="preserve"> </w:t>
    </w:r>
    <w:r>
      <w:t>2019</w:t>
    </w:r>
    <w:r>
      <w:t xml:space="preserve"> nach </w:t>
    </w:r>
    <w:r>
      <w:t>QSKH-RL</w:t>
    </w:r>
  </w:p>
  <w:p w14:paraId="40654120" w14:textId="77777777" w:rsidR="009546F6" w:rsidRPr="00395622" w:rsidRDefault="00E251E1" w:rsidP="009546F6">
    <w:pPr>
      <w:pStyle w:val="Kopfzeile"/>
    </w:pPr>
    <w:r>
      <w:t>KEP</w:t>
    </w:r>
    <w:r w:rsidRPr="00395622">
      <w:t xml:space="preserve"> - </w:t>
    </w:r>
    <w:r>
      <w:t>Knieendoprothesenversorgun</w:t>
    </w:r>
    <w:r>
      <w:t>g</w:t>
    </w:r>
  </w:p>
  <w:p w14:paraId="078032E2" w14:textId="77777777" w:rsidR="009546F6" w:rsidRDefault="00E251E1">
    <w:pPr>
      <w:pStyle w:val="Kopfzeile"/>
    </w:pPr>
    <w:r>
      <w:t>54127: Sterblichkeit bei elektiver Knieendoprothesen-Erstimplantation und Knieendoprothesen-Wechsel bzw. –Komponentenwechsel</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115BD" w14:textId="77777777" w:rsidR="0063668E" w:rsidRDefault="00E251E1">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5315E" w14:textId="77777777" w:rsidR="00EF243C" w:rsidRDefault="00E251E1">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F58FD" w14:textId="77777777" w:rsidR="009546F6" w:rsidRPr="00395622" w:rsidRDefault="00E251E1" w:rsidP="009546F6">
    <w:pPr>
      <w:pStyle w:val="Kopfzeile"/>
    </w:pPr>
    <w:r>
      <w:t>Rechenregeln für das Erfassungsjahr</w:t>
    </w:r>
    <w:r w:rsidRPr="00395622">
      <w:t xml:space="preserve"> </w:t>
    </w:r>
    <w:r>
      <w:t>2019</w:t>
    </w:r>
    <w:r>
      <w:t xml:space="preserve"> nach </w:t>
    </w:r>
    <w:r>
      <w:t>QSKH-RL</w:t>
    </w:r>
  </w:p>
  <w:p w14:paraId="43558CFE" w14:textId="77777777" w:rsidR="009546F6" w:rsidRPr="00395622" w:rsidRDefault="00E251E1" w:rsidP="009546F6">
    <w:pPr>
      <w:pStyle w:val="Kopfzeile"/>
    </w:pPr>
    <w:r>
      <w:t>KEP</w:t>
    </w:r>
    <w:r w:rsidRPr="00395622">
      <w:t xml:space="preserve"> - </w:t>
    </w:r>
    <w:r>
      <w:t>Knieendoprothesenversorgung</w:t>
    </w:r>
  </w:p>
  <w:p w14:paraId="440ED71F" w14:textId="77777777" w:rsidR="009546F6" w:rsidRDefault="00E251E1">
    <w:pPr>
      <w:pStyle w:val="Kopfzeile"/>
    </w:pPr>
    <w:r>
      <w:t>54020: Indikation zur elektiven Knieendoprothesen-Erstimplantation</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55FB1"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0A54F3DA" w14:textId="77777777" w:rsidR="00D163B8" w:rsidRPr="00395622" w:rsidRDefault="00E251E1" w:rsidP="00D163B8">
    <w:pPr>
      <w:pStyle w:val="Kopfzeile"/>
    </w:pPr>
    <w:r>
      <w:t>KEP</w:t>
    </w:r>
    <w:r w:rsidRPr="00395622">
      <w:t xml:space="preserve"> - </w:t>
    </w:r>
    <w:r>
      <w:t>Knieendoprothesenversorgung</w:t>
    </w:r>
  </w:p>
  <w:p w14:paraId="781BB0E8" w14:textId="77777777" w:rsidR="00D163B8" w:rsidRDefault="00E251E1">
    <w:pPr>
      <w:pStyle w:val="Kopfzeile"/>
    </w:pPr>
    <w:r>
      <w:t>54127: Sterblichkeit bei elektiver Knieendoprothesen-Erstimplantation und Knieendoprothesen-Wechsel bzw. –</w:t>
    </w:r>
    <w:r>
      <w:t>Komponentenwechsel</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68D37" w14:textId="77777777" w:rsidR="00EF243C" w:rsidRDefault="00E251E1">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2A94E" w14:textId="77777777" w:rsidR="00E547C8" w:rsidRDefault="00E251E1">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9E38A" w14:textId="77777777" w:rsidR="00934892" w:rsidRPr="00395622" w:rsidRDefault="00E251E1" w:rsidP="00934892">
    <w:pPr>
      <w:pStyle w:val="Kopfzeile"/>
    </w:pPr>
    <w:r>
      <w:t>Rechenregeln für das Erfassungsjahr</w:t>
    </w:r>
    <w:r w:rsidRPr="00395622">
      <w:t xml:space="preserve"> </w:t>
    </w:r>
    <w:r>
      <w:t>2019</w:t>
    </w:r>
    <w:r>
      <w:t xml:space="preserve"> nach </w:t>
    </w:r>
    <w:r>
      <w:t>QSKH-RL</w:t>
    </w:r>
  </w:p>
  <w:p w14:paraId="22DAE8A5" w14:textId="77777777" w:rsidR="00934892" w:rsidRPr="00395622" w:rsidRDefault="00E251E1" w:rsidP="00934892">
    <w:pPr>
      <w:pStyle w:val="Kopfzeile"/>
    </w:pPr>
    <w:r>
      <w:t>KEP</w:t>
    </w:r>
    <w:r w:rsidRPr="00395622">
      <w:t xml:space="preserve"> - </w:t>
    </w:r>
    <w:r>
      <w:t>Knieendoprothesenversorgung</w:t>
    </w:r>
  </w:p>
  <w:p w14:paraId="431BCEAB" w14:textId="77777777" w:rsidR="00341F5C" w:rsidRDefault="00E251E1">
    <w:pPr>
      <w:pStyle w:val="Kopfzeile"/>
    </w:pPr>
    <w:r>
      <w:t>54127: Sterblichkeit bei elektiver Knieendoprothesen-Erstimplantation und Knieendoprothesen-Wechsel bzw. –Komponentenwechsel</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6A3BF" w14:textId="77777777" w:rsidR="00E547C8" w:rsidRDefault="00E251E1">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56FCA" w14:textId="77777777" w:rsidR="0063668E" w:rsidRDefault="00E251E1">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643FB" w14:textId="77777777" w:rsidR="009546F6" w:rsidRPr="00395622" w:rsidRDefault="00E251E1" w:rsidP="009546F6">
    <w:pPr>
      <w:pStyle w:val="Kopfzeile"/>
    </w:pPr>
    <w:r>
      <w:t>Rechenregeln für das Erfassungsjahr</w:t>
    </w:r>
    <w:r w:rsidRPr="00395622">
      <w:t xml:space="preserve"> </w:t>
    </w:r>
    <w:r>
      <w:t>2019</w:t>
    </w:r>
    <w:r>
      <w:t xml:space="preserve"> nach </w:t>
    </w:r>
    <w:r>
      <w:t>QSKH-RL</w:t>
    </w:r>
  </w:p>
  <w:p w14:paraId="0B0ACC4E" w14:textId="77777777" w:rsidR="009546F6" w:rsidRPr="00395622" w:rsidRDefault="00E251E1" w:rsidP="009546F6">
    <w:pPr>
      <w:pStyle w:val="Kopfzeile"/>
    </w:pPr>
    <w:r>
      <w:t>KEP</w:t>
    </w:r>
    <w:r w:rsidRPr="00395622">
      <w:t xml:space="preserve"> - </w:t>
    </w:r>
    <w:r>
      <w:t>Knieendoprothesenversorgung</w:t>
    </w:r>
  </w:p>
  <w:p w14:paraId="384C70D4" w14:textId="77777777" w:rsidR="009546F6" w:rsidRDefault="00E251E1">
    <w:pPr>
      <w:pStyle w:val="Kopfzeile"/>
    </w:pPr>
    <w:r>
      <w:t>54128: Knieendoprothesen-Erstimplantation ohne Wechsel bzw. Komponentenwechsel im Verlauf</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E64AA" w14:textId="77777777" w:rsidR="0063668E" w:rsidRDefault="00E251E1">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89E13" w14:textId="77777777" w:rsidR="00EF243C" w:rsidRDefault="00E251E1">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C60E7" w14:textId="77777777" w:rsidR="00D163B8" w:rsidRPr="00395622" w:rsidRDefault="00E251E1" w:rsidP="00D163B8">
    <w:pPr>
      <w:pStyle w:val="Kopfzeile"/>
    </w:pPr>
    <w:r>
      <w:t>Rechenregeln für das Erfassungsjahr</w:t>
    </w:r>
    <w:r w:rsidRPr="00395622">
      <w:t xml:space="preserve"> </w:t>
    </w:r>
    <w:r>
      <w:t>2019</w:t>
    </w:r>
    <w:r>
      <w:t xml:space="preserve"> nach </w:t>
    </w:r>
    <w:r>
      <w:t>QSKH-RL</w:t>
    </w:r>
  </w:p>
  <w:p w14:paraId="189E4AA6" w14:textId="77777777" w:rsidR="00D163B8" w:rsidRPr="00395622" w:rsidRDefault="00E251E1" w:rsidP="00D163B8">
    <w:pPr>
      <w:pStyle w:val="Kopfzeile"/>
    </w:pPr>
    <w:r>
      <w:t>KEP</w:t>
    </w:r>
    <w:r w:rsidRPr="00395622">
      <w:t xml:space="preserve"> - </w:t>
    </w:r>
    <w:r>
      <w:t>Knieendoprothesenversorgung</w:t>
    </w:r>
  </w:p>
  <w:p w14:paraId="0BA275C9" w14:textId="77777777" w:rsidR="00D163B8" w:rsidRDefault="00E251E1">
    <w:pPr>
      <w:pStyle w:val="Kopfzeile"/>
    </w:pPr>
    <w:r>
      <w:t>54128: Knieendoprothesen-Erstimplantation ohne Wechsel bzw. Komponentenwechsel im Verlauf</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35423" w14:textId="77777777" w:rsidR="0063668E" w:rsidRDefault="00E251E1">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758FA" w14:textId="77777777" w:rsidR="00EF243C" w:rsidRDefault="00E251E1">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21ECB" w14:textId="77777777" w:rsidR="00E547C8" w:rsidRDefault="00E251E1">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4E99" w14:textId="77777777" w:rsidR="00934892" w:rsidRPr="00395622" w:rsidRDefault="00E251E1" w:rsidP="00934892">
    <w:pPr>
      <w:pStyle w:val="Kopfzeile"/>
    </w:pPr>
    <w:r>
      <w:t>Rechenregeln für das Erfassungsjahr</w:t>
    </w:r>
    <w:r w:rsidRPr="00395622">
      <w:t xml:space="preserve"> </w:t>
    </w:r>
    <w:r>
      <w:t>2019</w:t>
    </w:r>
    <w:r>
      <w:t xml:space="preserve"> n</w:t>
    </w:r>
    <w:r>
      <w:t xml:space="preserve">ach </w:t>
    </w:r>
    <w:r>
      <w:t>QSKH-RL</w:t>
    </w:r>
  </w:p>
  <w:p w14:paraId="01952D9C" w14:textId="77777777" w:rsidR="00934892" w:rsidRPr="00395622" w:rsidRDefault="00E251E1" w:rsidP="00934892">
    <w:pPr>
      <w:pStyle w:val="Kopfzeile"/>
    </w:pPr>
    <w:r>
      <w:t>KEP</w:t>
    </w:r>
    <w:r w:rsidRPr="00395622">
      <w:t xml:space="preserve"> - </w:t>
    </w:r>
    <w:r>
      <w:t>Knieendoprothesenversorgung</w:t>
    </w:r>
  </w:p>
  <w:p w14:paraId="53036E0C" w14:textId="77777777" w:rsidR="00341F5C" w:rsidRDefault="00E251E1">
    <w:pPr>
      <w:pStyle w:val="Kopfzeile"/>
    </w:pPr>
    <w:r>
      <w:t>54128: Knieendoprothesen-Erstimplantation ohne Wechsel bzw. Komponentenwechsel im Verlauf</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F4A44" w14:textId="77777777" w:rsidR="00E547C8" w:rsidRDefault="00E251E1">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C44F9" w14:textId="77777777" w:rsidR="00234A70" w:rsidRDefault="00E251E1">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71115" w14:textId="77777777" w:rsidR="00130B47" w:rsidRPr="00395622" w:rsidRDefault="00E251E1" w:rsidP="00130B47">
    <w:pPr>
      <w:pStyle w:val="Kopfzeile"/>
    </w:pPr>
    <w:r>
      <w:t>Rechenregeln für das Erfassungsjahr</w:t>
    </w:r>
    <w:r w:rsidRPr="00395622">
      <w:t xml:space="preserve"> </w:t>
    </w:r>
    <w:r>
      <w:t>2019</w:t>
    </w:r>
    <w:r>
      <w:t xml:space="preserve"> nach </w:t>
    </w:r>
    <w:r>
      <w:t>QSKH-RL</w:t>
    </w:r>
  </w:p>
  <w:p w14:paraId="7C872007" w14:textId="77777777" w:rsidR="00130B47" w:rsidRPr="00395622" w:rsidRDefault="00E251E1" w:rsidP="00130B47">
    <w:pPr>
      <w:pStyle w:val="Kopfzeile"/>
    </w:pPr>
    <w:r>
      <w:t>KEP</w:t>
    </w:r>
    <w:r w:rsidRPr="00395622">
      <w:t xml:space="preserve"> - </w:t>
    </w:r>
    <w:r>
      <w:t>Knieendoprothesenversorgung</w:t>
    </w:r>
  </w:p>
  <w:p w14:paraId="66E49EBB" w14:textId="77777777" w:rsidR="00257C02" w:rsidRDefault="00E251E1">
    <w:pPr>
      <w:pStyle w:val="Kopfzeile"/>
    </w:pPr>
    <w:r>
      <w:t xml:space="preserve">Anhang </w:t>
    </w:r>
    <w:r>
      <w:t>I</w:t>
    </w:r>
    <w:r>
      <w:t xml:space="preserve">: </w:t>
    </w:r>
    <w:r>
      <w:t>Schlüssel (Spezifikation)</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3B297" w14:textId="77777777" w:rsidR="00234A70" w:rsidRDefault="00E251E1">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5470F" w14:textId="77777777" w:rsidR="00652525" w:rsidRDefault="00E251E1">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FA1A7" w14:textId="77777777" w:rsidR="00130B47" w:rsidRPr="00395622" w:rsidRDefault="00E251E1" w:rsidP="00130B47">
    <w:pPr>
      <w:pStyle w:val="Kopfzeile"/>
    </w:pPr>
    <w:r>
      <w:t>Re</w:t>
    </w:r>
    <w:r>
      <w:t>chenregeln für das Erfassungsjahr</w:t>
    </w:r>
    <w:r w:rsidRPr="00395622">
      <w:t xml:space="preserve"> </w:t>
    </w:r>
    <w:r>
      <w:t>2019</w:t>
    </w:r>
    <w:r>
      <w:t xml:space="preserve"> nach </w:t>
    </w:r>
    <w:r>
      <w:t>QSKH-RL</w:t>
    </w:r>
  </w:p>
  <w:p w14:paraId="3789763C" w14:textId="77777777" w:rsidR="00130B47" w:rsidRPr="00395622" w:rsidRDefault="00E251E1" w:rsidP="00130B47">
    <w:pPr>
      <w:pStyle w:val="Kopfzeile"/>
    </w:pPr>
    <w:r>
      <w:t>KEP</w:t>
    </w:r>
    <w:r w:rsidRPr="00395622">
      <w:t xml:space="preserve"> - </w:t>
    </w:r>
    <w:r>
      <w:t>Knieendoprothesenversorgung</w:t>
    </w:r>
  </w:p>
  <w:p w14:paraId="2F89AB4C" w14:textId="77777777" w:rsidR="00257C02" w:rsidRDefault="00E251E1">
    <w:pPr>
      <w:pStyle w:val="Kopfzeile"/>
    </w:pPr>
    <w:r>
      <w:t xml:space="preserve">Anhang </w:t>
    </w:r>
    <w:r>
      <w:t>I</w:t>
    </w:r>
    <w:r>
      <w:t>I: Listen</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C7FB9" w14:textId="77777777" w:rsidR="00652525" w:rsidRDefault="00E251E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95A3E"/>
    <w:multiLevelType w:val="singleLevel"/>
    <w:tmpl w:val="BF92FE48"/>
    <w:lvl w:ilvl="0">
      <w:start w:val="1"/>
      <w:numFmt w:val="decimal"/>
      <w:lvlText w:val="%1."/>
      <w:lvlJc w:val="left"/>
      <w:pPr>
        <w:tabs>
          <w:tab w:val="num" w:pos="1492"/>
        </w:tabs>
        <w:ind w:left="1492" w:hanging="360"/>
      </w:pPr>
    </w:lvl>
  </w:abstractNum>
  <w:abstractNum w:abstractNumId="11" w15:restartNumberingAfterBreak="0">
    <w:nsid w:val="000C074F"/>
    <w:multiLevelType w:val="singleLevel"/>
    <w:tmpl w:val="D442933C"/>
    <w:lvl w:ilvl="0">
      <w:start w:val="1"/>
      <w:numFmt w:val="decimal"/>
      <w:lvlText w:val="%1."/>
      <w:lvlJc w:val="left"/>
      <w:pPr>
        <w:tabs>
          <w:tab w:val="num" w:pos="1492"/>
        </w:tabs>
        <w:ind w:left="1492" w:hanging="360"/>
      </w:pPr>
    </w:lvl>
  </w:abstractNum>
  <w:abstractNum w:abstractNumId="12" w15:restartNumberingAfterBreak="0">
    <w:nsid w:val="00100E31"/>
    <w:multiLevelType w:val="singleLevel"/>
    <w:tmpl w:val="D442933C"/>
    <w:lvl w:ilvl="0">
      <w:start w:val="1"/>
      <w:numFmt w:val="decimal"/>
      <w:lvlText w:val="%1."/>
      <w:lvlJc w:val="left"/>
      <w:pPr>
        <w:tabs>
          <w:tab w:val="num" w:pos="1492"/>
        </w:tabs>
        <w:ind w:left="1492" w:hanging="360"/>
      </w:pPr>
    </w:lvl>
  </w:abstractNum>
  <w:abstractNum w:abstractNumId="13" w15:restartNumberingAfterBreak="0">
    <w:nsid w:val="001189F3"/>
    <w:multiLevelType w:val="singleLevel"/>
    <w:tmpl w:val="BF92FE48"/>
    <w:lvl w:ilvl="0">
      <w:start w:val="1"/>
      <w:numFmt w:val="decimal"/>
      <w:lvlText w:val="%1."/>
      <w:lvlJc w:val="left"/>
      <w:pPr>
        <w:tabs>
          <w:tab w:val="num" w:pos="1492"/>
        </w:tabs>
        <w:ind w:left="1492" w:hanging="360"/>
      </w:pPr>
    </w:lvl>
  </w:abstractNum>
  <w:abstractNum w:abstractNumId="14" w15:restartNumberingAfterBreak="0">
    <w:nsid w:val="001A0512"/>
    <w:multiLevelType w:val="singleLevel"/>
    <w:tmpl w:val="A02096A8"/>
    <w:lvl w:ilvl="0">
      <w:start w:val="1"/>
      <w:numFmt w:val="decimal"/>
      <w:lvlText w:val="%1."/>
      <w:lvlJc w:val="left"/>
      <w:pPr>
        <w:tabs>
          <w:tab w:val="num" w:pos="1492"/>
        </w:tabs>
        <w:ind w:left="1492" w:hanging="360"/>
      </w:pPr>
    </w:lvl>
  </w:abstractNum>
  <w:abstractNum w:abstractNumId="15" w15:restartNumberingAfterBreak="0">
    <w:nsid w:val="001A99D3"/>
    <w:multiLevelType w:val="singleLevel"/>
    <w:tmpl w:val="BF92FE48"/>
    <w:lvl w:ilvl="0">
      <w:start w:val="1"/>
      <w:numFmt w:val="decimal"/>
      <w:lvlText w:val="%1."/>
      <w:lvlJc w:val="left"/>
      <w:pPr>
        <w:tabs>
          <w:tab w:val="num" w:pos="1492"/>
        </w:tabs>
        <w:ind w:left="1492" w:hanging="360"/>
      </w:pPr>
    </w:lvl>
  </w:abstractNum>
  <w:abstractNum w:abstractNumId="16" w15:restartNumberingAfterBreak="0">
    <w:nsid w:val="00238B88"/>
    <w:multiLevelType w:val="singleLevel"/>
    <w:tmpl w:val="D442933C"/>
    <w:lvl w:ilvl="0">
      <w:start w:val="1"/>
      <w:numFmt w:val="decimal"/>
      <w:lvlText w:val="%1."/>
      <w:lvlJc w:val="left"/>
      <w:pPr>
        <w:tabs>
          <w:tab w:val="num" w:pos="1492"/>
        </w:tabs>
        <w:ind w:left="1492" w:hanging="360"/>
      </w:pPr>
    </w:lvl>
  </w:abstractNum>
  <w:abstractNum w:abstractNumId="17" w15:restartNumberingAfterBreak="0">
    <w:nsid w:val="002C8BF3"/>
    <w:multiLevelType w:val="singleLevel"/>
    <w:tmpl w:val="D442933C"/>
    <w:lvl w:ilvl="0">
      <w:start w:val="1"/>
      <w:numFmt w:val="decimal"/>
      <w:lvlText w:val="%1."/>
      <w:lvlJc w:val="left"/>
      <w:pPr>
        <w:tabs>
          <w:tab w:val="num" w:pos="1492"/>
        </w:tabs>
        <w:ind w:left="1492" w:hanging="360"/>
      </w:pPr>
    </w:lvl>
  </w:abstractNum>
  <w:abstractNum w:abstractNumId="18" w15:restartNumberingAfterBreak="0">
    <w:nsid w:val="002F9558"/>
    <w:multiLevelType w:val="singleLevel"/>
    <w:tmpl w:val="D442933C"/>
    <w:lvl w:ilvl="0">
      <w:start w:val="1"/>
      <w:numFmt w:val="decimal"/>
      <w:lvlText w:val="%1."/>
      <w:lvlJc w:val="left"/>
      <w:pPr>
        <w:tabs>
          <w:tab w:val="num" w:pos="1492"/>
        </w:tabs>
        <w:ind w:left="1492" w:hanging="360"/>
      </w:pPr>
    </w:lvl>
  </w:abstractNum>
  <w:abstractNum w:abstractNumId="19" w15:restartNumberingAfterBreak="0">
    <w:nsid w:val="00305AEA"/>
    <w:multiLevelType w:val="singleLevel"/>
    <w:tmpl w:val="2FC64500"/>
    <w:lvl w:ilvl="0">
      <w:start w:val="1"/>
      <w:numFmt w:val="decimal"/>
      <w:lvlText w:val="%1."/>
      <w:lvlJc w:val="left"/>
      <w:pPr>
        <w:tabs>
          <w:tab w:val="num" w:pos="1492"/>
        </w:tabs>
        <w:ind w:left="1492" w:hanging="360"/>
      </w:pPr>
    </w:lvl>
  </w:abstractNum>
  <w:abstractNum w:abstractNumId="20" w15:restartNumberingAfterBreak="0">
    <w:nsid w:val="0033F9B2"/>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420807"/>
    <w:multiLevelType w:val="singleLevel"/>
    <w:tmpl w:val="2FC64500"/>
    <w:lvl w:ilvl="0">
      <w:start w:val="1"/>
      <w:numFmt w:val="decimal"/>
      <w:lvlText w:val="%1."/>
      <w:lvlJc w:val="left"/>
      <w:pPr>
        <w:tabs>
          <w:tab w:val="num" w:pos="1492"/>
        </w:tabs>
        <w:ind w:left="1492" w:hanging="360"/>
      </w:pPr>
    </w:lvl>
  </w:abstractNum>
  <w:abstractNum w:abstractNumId="22" w15:restartNumberingAfterBreak="0">
    <w:nsid w:val="0046BED4"/>
    <w:multiLevelType w:val="singleLevel"/>
    <w:tmpl w:val="D442933C"/>
    <w:lvl w:ilvl="0">
      <w:start w:val="1"/>
      <w:numFmt w:val="decimal"/>
      <w:lvlText w:val="%1."/>
      <w:lvlJc w:val="left"/>
      <w:pPr>
        <w:tabs>
          <w:tab w:val="num" w:pos="1492"/>
        </w:tabs>
        <w:ind w:left="1492" w:hanging="360"/>
      </w:pPr>
    </w:lvl>
  </w:abstractNum>
  <w:abstractNum w:abstractNumId="23" w15:restartNumberingAfterBreak="0">
    <w:nsid w:val="004C5A76"/>
    <w:multiLevelType w:val="singleLevel"/>
    <w:tmpl w:val="BF92FE48"/>
    <w:lvl w:ilvl="0">
      <w:start w:val="1"/>
      <w:numFmt w:val="decimal"/>
      <w:lvlText w:val="%1."/>
      <w:lvlJc w:val="left"/>
      <w:pPr>
        <w:tabs>
          <w:tab w:val="num" w:pos="1492"/>
        </w:tabs>
        <w:ind w:left="1492" w:hanging="360"/>
      </w:pPr>
    </w:lvl>
  </w:abstractNum>
  <w:abstractNum w:abstractNumId="24" w15:restartNumberingAfterBreak="0">
    <w:nsid w:val="004DE64F"/>
    <w:multiLevelType w:val="singleLevel"/>
    <w:tmpl w:val="2FC64500"/>
    <w:lvl w:ilvl="0">
      <w:start w:val="1"/>
      <w:numFmt w:val="decimal"/>
      <w:lvlText w:val="%1."/>
      <w:lvlJc w:val="left"/>
      <w:pPr>
        <w:tabs>
          <w:tab w:val="num" w:pos="1492"/>
        </w:tabs>
        <w:ind w:left="1492" w:hanging="360"/>
      </w:pPr>
    </w:lvl>
  </w:abstractNum>
  <w:abstractNum w:abstractNumId="25" w15:restartNumberingAfterBreak="0">
    <w:nsid w:val="005399BA"/>
    <w:multiLevelType w:val="singleLevel"/>
    <w:tmpl w:val="2FC64500"/>
    <w:lvl w:ilvl="0">
      <w:start w:val="1"/>
      <w:numFmt w:val="decimal"/>
      <w:lvlText w:val="%1."/>
      <w:lvlJc w:val="left"/>
      <w:pPr>
        <w:tabs>
          <w:tab w:val="num" w:pos="1492"/>
        </w:tabs>
        <w:ind w:left="1492" w:hanging="360"/>
      </w:pPr>
    </w:lvl>
  </w:abstractNum>
  <w:abstractNum w:abstractNumId="26" w15:restartNumberingAfterBreak="0">
    <w:nsid w:val="005AE332"/>
    <w:multiLevelType w:val="singleLevel"/>
    <w:tmpl w:val="2FC64500"/>
    <w:lvl w:ilvl="0">
      <w:start w:val="1"/>
      <w:numFmt w:val="decimal"/>
      <w:lvlText w:val="%1."/>
      <w:lvlJc w:val="left"/>
      <w:pPr>
        <w:tabs>
          <w:tab w:val="num" w:pos="1492"/>
        </w:tabs>
        <w:ind w:left="1492" w:hanging="360"/>
      </w:pPr>
    </w:lvl>
  </w:abstractNum>
  <w:abstractNum w:abstractNumId="27" w15:restartNumberingAfterBreak="0">
    <w:nsid w:val="005B4C7F"/>
    <w:multiLevelType w:val="singleLevel"/>
    <w:tmpl w:val="1786E198"/>
    <w:lvl w:ilvl="0">
      <w:start w:val="1"/>
      <w:numFmt w:val="decimal"/>
      <w:lvlText w:val="%1."/>
      <w:lvlJc w:val="left"/>
      <w:pPr>
        <w:tabs>
          <w:tab w:val="num" w:pos="1492"/>
        </w:tabs>
        <w:ind w:left="1492" w:hanging="360"/>
      </w:pPr>
    </w:lvl>
  </w:abstractNum>
  <w:abstractNum w:abstractNumId="28" w15:restartNumberingAfterBreak="0">
    <w:nsid w:val="005C4ADA"/>
    <w:multiLevelType w:val="singleLevel"/>
    <w:tmpl w:val="D442933C"/>
    <w:lvl w:ilvl="0">
      <w:start w:val="1"/>
      <w:numFmt w:val="decimal"/>
      <w:lvlText w:val="%1."/>
      <w:lvlJc w:val="left"/>
      <w:pPr>
        <w:tabs>
          <w:tab w:val="num" w:pos="1492"/>
        </w:tabs>
        <w:ind w:left="1492" w:hanging="360"/>
      </w:pPr>
    </w:lvl>
  </w:abstractNum>
  <w:abstractNum w:abstractNumId="29" w15:restartNumberingAfterBreak="0">
    <w:nsid w:val="006AA860"/>
    <w:multiLevelType w:val="singleLevel"/>
    <w:tmpl w:val="D442933C"/>
    <w:lvl w:ilvl="0">
      <w:start w:val="1"/>
      <w:numFmt w:val="decimal"/>
      <w:lvlText w:val="%1."/>
      <w:lvlJc w:val="left"/>
      <w:pPr>
        <w:tabs>
          <w:tab w:val="num" w:pos="1492"/>
        </w:tabs>
        <w:ind w:left="1492" w:hanging="360"/>
      </w:pPr>
    </w:lvl>
  </w:abstractNum>
  <w:abstractNum w:abstractNumId="30" w15:restartNumberingAfterBreak="0">
    <w:nsid w:val="006C9D0E"/>
    <w:multiLevelType w:val="singleLevel"/>
    <w:tmpl w:val="BF92FE48"/>
    <w:lvl w:ilvl="0">
      <w:start w:val="1"/>
      <w:numFmt w:val="decimal"/>
      <w:lvlText w:val="%1."/>
      <w:lvlJc w:val="left"/>
      <w:pPr>
        <w:tabs>
          <w:tab w:val="num" w:pos="1492"/>
        </w:tabs>
        <w:ind w:left="1492" w:hanging="360"/>
      </w:pPr>
    </w:lvl>
  </w:abstractNum>
  <w:abstractNum w:abstractNumId="31" w15:restartNumberingAfterBreak="0">
    <w:nsid w:val="0077D837"/>
    <w:multiLevelType w:val="singleLevel"/>
    <w:tmpl w:val="D442933C"/>
    <w:lvl w:ilvl="0">
      <w:start w:val="1"/>
      <w:numFmt w:val="decimal"/>
      <w:lvlText w:val="%1."/>
      <w:lvlJc w:val="left"/>
      <w:pPr>
        <w:tabs>
          <w:tab w:val="num" w:pos="1492"/>
        </w:tabs>
        <w:ind w:left="1492" w:hanging="360"/>
      </w:pPr>
    </w:lvl>
  </w:abstractNum>
  <w:abstractNum w:abstractNumId="32" w15:restartNumberingAfterBreak="0">
    <w:nsid w:val="00833996"/>
    <w:multiLevelType w:val="singleLevel"/>
    <w:tmpl w:val="BF92FE48"/>
    <w:lvl w:ilvl="0">
      <w:start w:val="1"/>
      <w:numFmt w:val="decimal"/>
      <w:lvlText w:val="%1."/>
      <w:lvlJc w:val="left"/>
      <w:pPr>
        <w:tabs>
          <w:tab w:val="num" w:pos="1492"/>
        </w:tabs>
        <w:ind w:left="1492" w:hanging="360"/>
      </w:pPr>
    </w:lvl>
  </w:abstractNum>
  <w:abstractNum w:abstractNumId="33" w15:restartNumberingAfterBreak="0">
    <w:nsid w:val="008F0E50"/>
    <w:multiLevelType w:val="singleLevel"/>
    <w:tmpl w:val="BF92FE48"/>
    <w:lvl w:ilvl="0">
      <w:start w:val="1"/>
      <w:numFmt w:val="decimal"/>
      <w:lvlText w:val="%1."/>
      <w:lvlJc w:val="left"/>
      <w:pPr>
        <w:tabs>
          <w:tab w:val="num" w:pos="1492"/>
        </w:tabs>
        <w:ind w:left="1492" w:hanging="360"/>
      </w:pPr>
    </w:lvl>
  </w:abstractNum>
  <w:abstractNum w:abstractNumId="34" w15:restartNumberingAfterBreak="0">
    <w:nsid w:val="00A2B80D"/>
    <w:multiLevelType w:val="singleLevel"/>
    <w:tmpl w:val="2FC64500"/>
    <w:lvl w:ilvl="0">
      <w:start w:val="1"/>
      <w:numFmt w:val="decimal"/>
      <w:lvlText w:val="%1."/>
      <w:lvlJc w:val="left"/>
      <w:pPr>
        <w:tabs>
          <w:tab w:val="num" w:pos="1492"/>
        </w:tabs>
        <w:ind w:left="1492" w:hanging="360"/>
      </w:pPr>
    </w:lvl>
  </w:abstractNum>
  <w:abstractNum w:abstractNumId="35" w15:restartNumberingAfterBreak="0">
    <w:nsid w:val="00AA9F55"/>
    <w:multiLevelType w:val="singleLevel"/>
    <w:tmpl w:val="2FC64500"/>
    <w:lvl w:ilvl="0">
      <w:start w:val="1"/>
      <w:numFmt w:val="decimal"/>
      <w:lvlText w:val="%1."/>
      <w:lvlJc w:val="left"/>
      <w:pPr>
        <w:tabs>
          <w:tab w:val="num" w:pos="1492"/>
        </w:tabs>
        <w:ind w:left="1492" w:hanging="360"/>
      </w:pPr>
    </w:lvl>
  </w:abstractNum>
  <w:abstractNum w:abstractNumId="36" w15:restartNumberingAfterBreak="0">
    <w:nsid w:val="00B020BE"/>
    <w:multiLevelType w:val="singleLevel"/>
    <w:tmpl w:val="2FC64500"/>
    <w:lvl w:ilvl="0">
      <w:start w:val="1"/>
      <w:numFmt w:val="decimal"/>
      <w:lvlText w:val="%1."/>
      <w:lvlJc w:val="left"/>
      <w:pPr>
        <w:tabs>
          <w:tab w:val="num" w:pos="1492"/>
        </w:tabs>
        <w:ind w:left="1492" w:hanging="360"/>
      </w:pPr>
    </w:lvl>
  </w:abstractNum>
  <w:abstractNum w:abstractNumId="37" w15:restartNumberingAfterBreak="0">
    <w:nsid w:val="00B86A8C"/>
    <w:multiLevelType w:val="singleLevel"/>
    <w:tmpl w:val="BF92FE48"/>
    <w:lvl w:ilvl="0">
      <w:start w:val="1"/>
      <w:numFmt w:val="decimal"/>
      <w:lvlText w:val="%1."/>
      <w:lvlJc w:val="left"/>
      <w:pPr>
        <w:tabs>
          <w:tab w:val="num" w:pos="1492"/>
        </w:tabs>
        <w:ind w:left="1492" w:hanging="360"/>
      </w:pPr>
    </w:lvl>
  </w:abstractNum>
  <w:abstractNum w:abstractNumId="38" w15:restartNumberingAfterBreak="0">
    <w:nsid w:val="00BFDEDA"/>
    <w:multiLevelType w:val="singleLevel"/>
    <w:tmpl w:val="A96E8A2A"/>
    <w:lvl w:ilvl="0">
      <w:start w:val="1"/>
      <w:numFmt w:val="decimal"/>
      <w:lvlText w:val="%1."/>
      <w:lvlJc w:val="left"/>
      <w:pPr>
        <w:tabs>
          <w:tab w:val="num" w:pos="1492"/>
        </w:tabs>
        <w:ind w:left="1492" w:hanging="360"/>
      </w:pPr>
    </w:lvl>
  </w:abstractNum>
  <w:abstractNum w:abstractNumId="39" w15:restartNumberingAfterBreak="0">
    <w:nsid w:val="00CE1C13"/>
    <w:multiLevelType w:val="singleLevel"/>
    <w:tmpl w:val="BF92FE48"/>
    <w:lvl w:ilvl="0">
      <w:start w:val="1"/>
      <w:numFmt w:val="decimal"/>
      <w:lvlText w:val="%1."/>
      <w:lvlJc w:val="left"/>
      <w:pPr>
        <w:tabs>
          <w:tab w:val="num" w:pos="1492"/>
        </w:tabs>
        <w:ind w:left="1492" w:hanging="360"/>
      </w:pPr>
    </w:lvl>
  </w:abstractNum>
  <w:abstractNum w:abstractNumId="40" w15:restartNumberingAfterBreak="0">
    <w:nsid w:val="00D2D209"/>
    <w:multiLevelType w:val="singleLevel"/>
    <w:tmpl w:val="2FC64500"/>
    <w:lvl w:ilvl="0">
      <w:start w:val="1"/>
      <w:numFmt w:val="decimal"/>
      <w:lvlText w:val="%1."/>
      <w:lvlJc w:val="left"/>
      <w:pPr>
        <w:tabs>
          <w:tab w:val="num" w:pos="1492"/>
        </w:tabs>
        <w:ind w:left="1492" w:hanging="360"/>
      </w:pPr>
    </w:lvl>
  </w:abstractNum>
  <w:abstractNum w:abstractNumId="41" w15:restartNumberingAfterBreak="0">
    <w:nsid w:val="00E01A33"/>
    <w:multiLevelType w:val="singleLevel"/>
    <w:tmpl w:val="1786E198"/>
    <w:lvl w:ilvl="0">
      <w:start w:val="1"/>
      <w:numFmt w:val="decimal"/>
      <w:lvlText w:val="%1."/>
      <w:lvlJc w:val="left"/>
      <w:pPr>
        <w:tabs>
          <w:tab w:val="num" w:pos="1492"/>
        </w:tabs>
        <w:ind w:left="1492" w:hanging="360"/>
      </w:pPr>
    </w:lvl>
  </w:abstractNum>
  <w:abstractNum w:abstractNumId="42" w15:restartNumberingAfterBreak="0">
    <w:nsid w:val="00E0B763"/>
    <w:multiLevelType w:val="singleLevel"/>
    <w:tmpl w:val="BF92FE48"/>
    <w:lvl w:ilvl="0">
      <w:start w:val="1"/>
      <w:numFmt w:val="decimal"/>
      <w:lvlText w:val="%1."/>
      <w:lvlJc w:val="left"/>
      <w:pPr>
        <w:tabs>
          <w:tab w:val="num" w:pos="1492"/>
        </w:tabs>
        <w:ind w:left="1492" w:hanging="360"/>
      </w:pPr>
    </w:lvl>
  </w:abstractNum>
  <w:abstractNum w:abstractNumId="43"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4"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5"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6"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7"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8"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8"/>
  </w:num>
  <w:num w:numId="2">
    <w:abstractNumId w:val="9"/>
  </w:num>
  <w:num w:numId="3">
    <w:abstractNumId w:val="7"/>
  </w:num>
  <w:num w:numId="4">
    <w:abstractNumId w:val="6"/>
  </w:num>
  <w:num w:numId="5">
    <w:abstractNumId w:val="5"/>
  </w:num>
  <w:num w:numId="6">
    <w:abstractNumId w:val="4"/>
  </w:num>
  <w:num w:numId="7">
    <w:abstractNumId w:val="46"/>
  </w:num>
  <w:num w:numId="8">
    <w:abstractNumId w:val="44"/>
  </w:num>
  <w:num w:numId="9">
    <w:abstractNumId w:val="8"/>
  </w:num>
  <w:num w:numId="10">
    <w:abstractNumId w:val="3"/>
  </w:num>
  <w:num w:numId="11">
    <w:abstractNumId w:val="2"/>
  </w:num>
  <w:num w:numId="12">
    <w:abstractNumId w:val="1"/>
  </w:num>
  <w:num w:numId="13">
    <w:abstractNumId w:val="0"/>
  </w:num>
  <w:num w:numId="14">
    <w:abstractNumId w:val="45"/>
  </w:num>
  <w:num w:numId="15">
    <w:abstractNumId w:val="43"/>
  </w:num>
  <w:num w:numId="16">
    <w:abstractNumId w:val="47"/>
  </w:num>
  <w:num w:numId="17">
    <w:abstractNumId w:val="38"/>
  </w:num>
  <w:num w:numId="18">
    <w:abstractNumId w:val="26"/>
  </w:num>
  <w:num w:numId="19">
    <w:abstractNumId w:val="33"/>
  </w:num>
  <w:num w:numId="20">
    <w:abstractNumId w:val="12"/>
  </w:num>
  <w:num w:numId="21">
    <w:abstractNumId w:val="36"/>
  </w:num>
  <w:num w:numId="22">
    <w:abstractNumId w:val="23"/>
  </w:num>
  <w:num w:numId="23">
    <w:abstractNumId w:val="16"/>
  </w:num>
  <w:num w:numId="24">
    <w:abstractNumId w:val="21"/>
  </w:num>
  <w:num w:numId="25">
    <w:abstractNumId w:val="42"/>
  </w:num>
  <w:num w:numId="26">
    <w:abstractNumId w:val="17"/>
  </w:num>
  <w:num w:numId="27">
    <w:abstractNumId w:val="40"/>
  </w:num>
  <w:num w:numId="28">
    <w:abstractNumId w:val="15"/>
  </w:num>
  <w:num w:numId="29">
    <w:abstractNumId w:val="10"/>
  </w:num>
  <w:num w:numId="30">
    <w:abstractNumId w:val="18"/>
  </w:num>
  <w:num w:numId="31">
    <w:abstractNumId w:val="35"/>
  </w:num>
  <w:num w:numId="32">
    <w:abstractNumId w:val="30"/>
  </w:num>
  <w:num w:numId="33">
    <w:abstractNumId w:val="37"/>
  </w:num>
  <w:num w:numId="34">
    <w:abstractNumId w:val="22"/>
  </w:num>
  <w:num w:numId="35">
    <w:abstractNumId w:val="25"/>
  </w:num>
  <w:num w:numId="36">
    <w:abstractNumId w:val="20"/>
  </w:num>
  <w:num w:numId="37">
    <w:abstractNumId w:val="31"/>
  </w:num>
  <w:num w:numId="38">
    <w:abstractNumId w:val="34"/>
  </w:num>
  <w:num w:numId="39">
    <w:abstractNumId w:val="39"/>
  </w:num>
  <w:num w:numId="40">
    <w:abstractNumId w:val="29"/>
  </w:num>
  <w:num w:numId="41">
    <w:abstractNumId w:val="19"/>
  </w:num>
  <w:num w:numId="42">
    <w:abstractNumId w:val="13"/>
  </w:num>
  <w:num w:numId="43">
    <w:abstractNumId w:val="28"/>
  </w:num>
  <w:num w:numId="44">
    <w:abstractNumId w:val="24"/>
  </w:num>
  <w:num w:numId="45">
    <w:abstractNumId w:val="32"/>
  </w:num>
  <w:num w:numId="46">
    <w:abstractNumId w:val="11"/>
  </w:num>
  <w:num w:numId="47">
    <w:abstractNumId w:val="27"/>
  </w:num>
  <w:num w:numId="48">
    <w:abstractNumId w:val="14"/>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57B77"/>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17B8B"/>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289C"/>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C709B"/>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BF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EFE"/>
    <w:rsid w:val="00E03FC9"/>
    <w:rsid w:val="00E054D4"/>
    <w:rsid w:val="00E22C76"/>
    <w:rsid w:val="00E247E1"/>
    <w:rsid w:val="00E25091"/>
    <w:rsid w:val="00E251E1"/>
    <w:rsid w:val="00E27C63"/>
    <w:rsid w:val="00E37E41"/>
    <w:rsid w:val="00E4546C"/>
    <w:rsid w:val="00E46E82"/>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11" Type="http://schemas.openxmlformats.org/officeDocument/2006/relationships/footer" Target="footer100.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footer" Target="footer35.xml"/><Relationship Id="rId85" Type="http://schemas.openxmlformats.org/officeDocument/2006/relationships/footer" Target="footer37.xml"/><Relationship Id="rId150" Type="http://schemas.openxmlformats.org/officeDocument/2006/relationships/header" Target="header71.xml"/><Relationship Id="rId155" Type="http://schemas.openxmlformats.org/officeDocument/2006/relationships/header" Target="header73.xml"/><Relationship Id="rId171" Type="http://schemas.openxmlformats.org/officeDocument/2006/relationships/header" Target="header81.xml"/><Relationship Id="rId176" Type="http://schemas.openxmlformats.org/officeDocument/2006/relationships/footer" Target="footer83.xml"/><Relationship Id="rId192" Type="http://schemas.openxmlformats.org/officeDocument/2006/relationships/header" Target="header92.xml"/><Relationship Id="rId197" Type="http://schemas.openxmlformats.org/officeDocument/2006/relationships/header" Target="header94.xml"/><Relationship Id="rId206" Type="http://schemas.openxmlformats.org/officeDocument/2006/relationships/footer" Target="footer98.xml"/><Relationship Id="rId227" Type="http://schemas.openxmlformats.org/officeDocument/2006/relationships/fontTable" Target="fontTable.xml"/><Relationship Id="rId201" Type="http://schemas.openxmlformats.org/officeDocument/2006/relationships/header" Target="header96.xml"/><Relationship Id="rId222" Type="http://schemas.openxmlformats.org/officeDocument/2006/relationships/header" Target="header107.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66" Type="http://schemas.openxmlformats.org/officeDocument/2006/relationships/footer" Target="footer78.xml"/><Relationship Id="rId182" Type="http://schemas.openxmlformats.org/officeDocument/2006/relationships/footer" Target="footer86.xml"/><Relationship Id="rId187" Type="http://schemas.openxmlformats.org/officeDocument/2006/relationships/footer" Target="footer88.xml"/><Relationship Id="rId217" Type="http://schemas.openxmlformats.org/officeDocument/2006/relationships/footer" Target="footer103.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footer" Target="footer101.xml"/><Relationship Id="rId23" Type="http://schemas.openxmlformats.org/officeDocument/2006/relationships/header" Target="header7.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119" Type="http://schemas.openxmlformats.org/officeDocument/2006/relationships/header" Target="header55.xml"/><Relationship Id="rId44" Type="http://schemas.openxmlformats.org/officeDocument/2006/relationships/footer" Target="footer17.xml"/><Relationship Id="rId60" Type="http://schemas.openxmlformats.org/officeDocument/2006/relationships/header" Target="header26.xml"/><Relationship Id="rId65" Type="http://schemas.openxmlformats.org/officeDocument/2006/relationships/header" Target="header28.xml"/><Relationship Id="rId81" Type="http://schemas.openxmlformats.org/officeDocument/2006/relationships/header" Target="head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51" Type="http://schemas.openxmlformats.org/officeDocument/2006/relationships/footer" Target="footer70.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172" Type="http://schemas.openxmlformats.org/officeDocument/2006/relationships/footer" Target="footer81.xml"/><Relationship Id="rId193" Type="http://schemas.openxmlformats.org/officeDocument/2006/relationships/footer" Target="footer91.xml"/><Relationship Id="rId202" Type="http://schemas.openxmlformats.org/officeDocument/2006/relationships/footer" Target="footer96.xml"/><Relationship Id="rId207" Type="http://schemas.openxmlformats.org/officeDocument/2006/relationships/header" Target="header99.xml"/><Relationship Id="rId223" Type="http://schemas.openxmlformats.org/officeDocument/2006/relationships/footer" Target="footer106.xml"/><Relationship Id="rId228" Type="http://schemas.openxmlformats.org/officeDocument/2006/relationships/theme" Target="theme/theme1.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19" Type="http://schemas.openxmlformats.org/officeDocument/2006/relationships/footer" Target="footer4.xml"/><Relationship Id="rId224" Type="http://schemas.openxmlformats.org/officeDocument/2006/relationships/footer" Target="footer107.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6" Type="http://schemas.openxmlformats.org/officeDocument/2006/relationships/footer" Target="footer8.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17DA4080-90EB-4531-95EE-2C9EBAA625C0}">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D65B5E74-6C96-4FF9-8168-3D98CD021CD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22075</Words>
  <Characters>139077</Characters>
  <Application>Microsoft Office Word</Application>
  <DocSecurity>0</DocSecurity>
  <Lines>1158</Lines>
  <Paragraphs>321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KEP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2020-04-27T13:05:00Z</dcterms:modified>
</cp:coreProperties>
</file>